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43730C6C"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6DE7EF8A" w14:textId="5D2BF0B6" w:rsidR="00BB7BC1" w:rsidRPr="00BB7BC1" w:rsidRDefault="00BB7BC1" w:rsidP="00BB7BC1">
            <w:pPr>
              <w:pStyle w:val="Arial11Bold"/>
              <w:rPr>
                <w:rFonts w:cs="Arial"/>
              </w:rPr>
            </w:pPr>
            <w:r w:rsidRPr="002510FF">
              <w:rPr>
                <w:rFonts w:cs="Arial"/>
              </w:rPr>
              <w:t>Active Control Based Droop Power</w:t>
            </w:r>
          </w:p>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75DD806F" w14:textId="36D8DC45" w:rsidR="002510FF" w:rsidRPr="002510FF" w:rsidRDefault="002510FF" w:rsidP="002510FF">
            <w:pPr>
              <w:jc w:val="right"/>
            </w:pPr>
          </w:p>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59C9B121" w:rsidR="00517DA3" w:rsidRP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46ED130F" w14:textId="10530707" w:rsidR="0026133D" w:rsidRPr="007E0B31" w:rsidRDefault="0026133D" w:rsidP="0026133D">
            <w:pPr>
              <w:pStyle w:val="TableArial11"/>
              <w:rPr>
                <w:rFonts w:cs="Arial"/>
              </w:rPr>
            </w:pPr>
            <w:r w:rsidRPr="007E0B31">
              <w:rPr>
                <w:rFonts w:cs="Arial"/>
              </w:rPr>
              <w:t>1000 GW = 1 TW</w:t>
            </w:r>
          </w:p>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6513"/>
      </w:tblGrid>
      <w:tr w:rsidR="0012256D" w:rsidRPr="007E0B31" w14:paraId="31C1F385" w14:textId="77777777" w:rsidTr="00486E52">
        <w:trPr>
          <w:cantSplit/>
          <w:trHeight w:val="300"/>
        </w:trPr>
        <w:tc>
          <w:tcPr>
            <w:tcW w:w="3122" w:type="dxa"/>
          </w:tcPr>
          <w:p w14:paraId="216D3C09" w14:textId="4C24AFA7" w:rsidR="0012256D" w:rsidRPr="007E0B31" w:rsidRDefault="0012256D" w:rsidP="00ED5885">
            <w:pPr>
              <w:pStyle w:val="Arial11Bold"/>
              <w:rPr>
                <w:rFonts w:cs="Arial"/>
              </w:rPr>
            </w:pPr>
            <w:r>
              <w:rPr>
                <w:rFonts w:cs="Arial"/>
              </w:rPr>
              <w:t>Additional BM Unit</w:t>
            </w:r>
          </w:p>
        </w:tc>
        <w:tc>
          <w:tcPr>
            <w:tcW w:w="6513"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86E52">
        <w:trPr>
          <w:cantSplit/>
          <w:trHeight w:val="300"/>
        </w:trPr>
        <w:tc>
          <w:tcPr>
            <w:tcW w:w="3122" w:type="dxa"/>
          </w:tcPr>
          <w:p w14:paraId="1385D0C3" w14:textId="7C4BBA69" w:rsidR="00C9274C" w:rsidRPr="007E0B31" w:rsidRDefault="00C9274C" w:rsidP="00ED5885">
            <w:pPr>
              <w:pStyle w:val="Arial11Bold"/>
              <w:rPr>
                <w:rFonts w:cs="Arial"/>
              </w:rPr>
            </w:pPr>
            <w:r w:rsidRPr="007E0B31">
              <w:rPr>
                <w:rFonts w:cs="Arial"/>
              </w:rPr>
              <w:t>Affiliate</w:t>
            </w:r>
          </w:p>
        </w:tc>
        <w:tc>
          <w:tcPr>
            <w:tcW w:w="6513"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86E52">
        <w:trPr>
          <w:cantSplit/>
          <w:trHeight w:val="300"/>
        </w:trPr>
        <w:tc>
          <w:tcPr>
            <w:tcW w:w="3122" w:type="dxa"/>
          </w:tcPr>
          <w:p w14:paraId="7A1E1D01" w14:textId="77777777" w:rsidR="0097017C" w:rsidRPr="007E0B31" w:rsidRDefault="0097017C" w:rsidP="002335A5">
            <w:pPr>
              <w:pStyle w:val="Arial11Bold"/>
              <w:rPr>
                <w:rFonts w:cs="Arial"/>
              </w:rPr>
            </w:pPr>
            <w:r w:rsidRPr="007E0B31">
              <w:rPr>
                <w:rFonts w:cs="Arial"/>
              </w:rPr>
              <w:t>AF Rules</w:t>
            </w:r>
          </w:p>
        </w:tc>
        <w:tc>
          <w:tcPr>
            <w:tcW w:w="6513"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86E52">
        <w:trPr>
          <w:cantSplit/>
          <w:trHeight w:val="300"/>
        </w:trPr>
        <w:tc>
          <w:tcPr>
            <w:tcW w:w="3122" w:type="dxa"/>
          </w:tcPr>
          <w:p w14:paraId="6ED5AB91" w14:textId="77777777" w:rsidR="00CB3A44" w:rsidRPr="007E0B31" w:rsidRDefault="00CB3A44" w:rsidP="002335A5">
            <w:pPr>
              <w:pStyle w:val="Arial11Bold"/>
              <w:rPr>
                <w:rFonts w:cs="Arial"/>
              </w:rPr>
            </w:pPr>
            <w:r w:rsidRPr="007E0B31">
              <w:rPr>
                <w:rFonts w:cs="Arial"/>
              </w:rPr>
              <w:t>Agency</w:t>
            </w:r>
          </w:p>
        </w:tc>
        <w:tc>
          <w:tcPr>
            <w:tcW w:w="6513"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00486E52">
        <w:trPr>
          <w:cantSplit/>
          <w:trHeight w:val="300"/>
        </w:trPr>
        <w:tc>
          <w:tcPr>
            <w:tcW w:w="3122" w:type="dxa"/>
          </w:tcPr>
          <w:p w14:paraId="45E3E005" w14:textId="0FFD71EE" w:rsidR="0012256D" w:rsidRPr="007E0B31" w:rsidRDefault="0012256D" w:rsidP="002335A5">
            <w:pPr>
              <w:pStyle w:val="Arial11Bold"/>
              <w:rPr>
                <w:rFonts w:cs="Arial"/>
              </w:rPr>
            </w:pPr>
            <w:r>
              <w:rPr>
                <w:rFonts w:cs="Arial"/>
              </w:rPr>
              <w:t>Aggregator</w:t>
            </w:r>
          </w:p>
        </w:tc>
        <w:tc>
          <w:tcPr>
            <w:tcW w:w="6513"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86E52">
        <w:trPr>
          <w:cantSplit/>
          <w:trHeight w:val="300"/>
        </w:trPr>
        <w:tc>
          <w:tcPr>
            <w:tcW w:w="3122" w:type="dxa"/>
          </w:tcPr>
          <w:p w14:paraId="3479AB7A" w14:textId="4F2195EE" w:rsidR="0012256D" w:rsidRDefault="0012256D" w:rsidP="002335A5">
            <w:pPr>
              <w:pStyle w:val="Arial11Bold"/>
              <w:rPr>
                <w:rFonts w:cs="Arial"/>
              </w:rPr>
            </w:pPr>
            <w:r>
              <w:rPr>
                <w:rFonts w:cs="Arial"/>
              </w:rPr>
              <w:t>Aggregator Impact Matrix</w:t>
            </w:r>
          </w:p>
        </w:tc>
        <w:tc>
          <w:tcPr>
            <w:tcW w:w="6513"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00486E52">
        <w:trPr>
          <w:cantSplit/>
          <w:trHeight w:val="300"/>
        </w:trPr>
        <w:tc>
          <w:tcPr>
            <w:tcW w:w="3122"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513"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00486E52">
        <w:trPr>
          <w:cantSplit/>
          <w:trHeight w:val="300"/>
        </w:trPr>
        <w:tc>
          <w:tcPr>
            <w:tcW w:w="3122"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513"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86E52">
        <w:trPr>
          <w:cantSplit/>
          <w:trHeight w:val="300"/>
        </w:trPr>
        <w:tc>
          <w:tcPr>
            <w:tcW w:w="3122"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513"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86E52">
        <w:trPr>
          <w:cantSplit/>
          <w:trHeight w:val="300"/>
        </w:trPr>
        <w:tc>
          <w:tcPr>
            <w:tcW w:w="3122"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513"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86E52">
        <w:trPr>
          <w:cantSplit/>
          <w:trHeight w:val="300"/>
        </w:trPr>
        <w:tc>
          <w:tcPr>
            <w:tcW w:w="3122" w:type="dxa"/>
          </w:tcPr>
          <w:p w14:paraId="234D5222" w14:textId="5DB6917F" w:rsidR="00D6146B" w:rsidRPr="0079139F" w:rsidRDefault="00D6146B" w:rsidP="00ED5885">
            <w:pPr>
              <w:pStyle w:val="Arial11Bold"/>
              <w:rPr>
                <w:rFonts w:cs="Arial"/>
              </w:rPr>
            </w:pPr>
            <w:r w:rsidRPr="0079139F">
              <w:rPr>
                <w:rFonts w:cs="Arial"/>
              </w:rPr>
              <w:t>Apparatus</w:t>
            </w:r>
          </w:p>
        </w:tc>
        <w:tc>
          <w:tcPr>
            <w:tcW w:w="6513"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00486E52">
        <w:trPr>
          <w:cantSplit/>
          <w:trHeight w:val="300"/>
        </w:trPr>
        <w:tc>
          <w:tcPr>
            <w:tcW w:w="3122"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513"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86E52">
        <w:trPr>
          <w:cantSplit/>
          <w:trHeight w:val="300"/>
        </w:trPr>
        <w:tc>
          <w:tcPr>
            <w:tcW w:w="3122"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513"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86E52">
        <w:trPr>
          <w:cantSplit/>
          <w:trHeight w:val="300"/>
        </w:trPr>
        <w:tc>
          <w:tcPr>
            <w:tcW w:w="3122"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513"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86E52">
        <w:trPr>
          <w:cantSplit/>
          <w:trHeight w:val="300"/>
        </w:trPr>
        <w:tc>
          <w:tcPr>
            <w:tcW w:w="3122"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513"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486E52">
        <w:trPr>
          <w:cantSplit/>
          <w:trHeight w:val="300"/>
        </w:trPr>
        <w:tc>
          <w:tcPr>
            <w:tcW w:w="3122"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513"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86E52">
        <w:trPr>
          <w:cantSplit/>
          <w:trHeight w:val="300"/>
        </w:trPr>
        <w:tc>
          <w:tcPr>
            <w:tcW w:w="3122"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513"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86E52">
        <w:trPr>
          <w:cantSplit/>
          <w:trHeight w:val="300"/>
        </w:trPr>
        <w:tc>
          <w:tcPr>
            <w:tcW w:w="3122"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513"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86E52">
        <w:trPr>
          <w:cantSplit/>
          <w:trHeight w:val="300"/>
        </w:trPr>
        <w:tc>
          <w:tcPr>
            <w:tcW w:w="3122"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513"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86E52">
        <w:trPr>
          <w:cantSplit/>
          <w:trHeight w:val="300"/>
        </w:trPr>
        <w:tc>
          <w:tcPr>
            <w:tcW w:w="3122"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513"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86E52">
        <w:trPr>
          <w:cantSplit/>
          <w:trHeight w:val="300"/>
        </w:trPr>
        <w:tc>
          <w:tcPr>
            <w:tcW w:w="3122"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513"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86E52">
        <w:trPr>
          <w:cantSplit/>
          <w:trHeight w:val="300"/>
        </w:trPr>
        <w:tc>
          <w:tcPr>
            <w:tcW w:w="3122"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513"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86E52">
        <w:trPr>
          <w:cantSplit/>
          <w:trHeight w:val="300"/>
        </w:trPr>
        <w:tc>
          <w:tcPr>
            <w:tcW w:w="3122" w:type="dxa"/>
          </w:tcPr>
          <w:p w14:paraId="2424277A" w14:textId="77777777" w:rsidR="00CB3A44" w:rsidRPr="007E0B31" w:rsidRDefault="00CB3A44" w:rsidP="00ED5885">
            <w:pPr>
              <w:pStyle w:val="Arial11Bold"/>
              <w:rPr>
                <w:rFonts w:cs="Arial"/>
              </w:rPr>
            </w:pPr>
            <w:r w:rsidRPr="007E0B31">
              <w:rPr>
                <w:rFonts w:cs="Arial"/>
              </w:rPr>
              <w:t>Auxiliaries</w:t>
            </w:r>
          </w:p>
        </w:tc>
        <w:tc>
          <w:tcPr>
            <w:tcW w:w="6513"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86E52">
        <w:trPr>
          <w:cantSplit/>
          <w:trHeight w:val="300"/>
        </w:trPr>
        <w:tc>
          <w:tcPr>
            <w:tcW w:w="3122"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513"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00486E52">
        <w:trPr>
          <w:cantSplit/>
          <w:trHeight w:val="300"/>
        </w:trPr>
        <w:tc>
          <w:tcPr>
            <w:tcW w:w="3122"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513"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86E52">
        <w:trPr>
          <w:cantSplit/>
          <w:trHeight w:val="300"/>
        </w:trPr>
        <w:tc>
          <w:tcPr>
            <w:tcW w:w="3122"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513"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86E52">
        <w:trPr>
          <w:cantSplit/>
          <w:trHeight w:val="300"/>
        </w:trPr>
        <w:tc>
          <w:tcPr>
            <w:tcW w:w="3122"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513"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86E52">
        <w:trPr>
          <w:cantSplit/>
          <w:trHeight w:val="300"/>
        </w:trPr>
        <w:tc>
          <w:tcPr>
            <w:tcW w:w="3122"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513"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86E52">
        <w:trPr>
          <w:cantSplit/>
          <w:trHeight w:val="300"/>
        </w:trPr>
        <w:tc>
          <w:tcPr>
            <w:tcW w:w="3122"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513"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86E52">
        <w:trPr>
          <w:cantSplit/>
          <w:trHeight w:val="300"/>
        </w:trPr>
        <w:tc>
          <w:tcPr>
            <w:tcW w:w="3122"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513"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486E52">
        <w:trPr>
          <w:cantSplit/>
          <w:trHeight w:val="300"/>
        </w:trPr>
        <w:tc>
          <w:tcPr>
            <w:tcW w:w="3122"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513"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86E52">
        <w:trPr>
          <w:cantSplit/>
          <w:trHeight w:val="300"/>
        </w:trPr>
        <w:tc>
          <w:tcPr>
            <w:tcW w:w="3122"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513"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86E52">
        <w:trPr>
          <w:cantSplit/>
          <w:trHeight w:val="300"/>
        </w:trPr>
        <w:tc>
          <w:tcPr>
            <w:tcW w:w="3122"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513"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486E52">
        <w:trPr>
          <w:cantSplit/>
          <w:trHeight w:val="300"/>
        </w:trPr>
        <w:tc>
          <w:tcPr>
            <w:tcW w:w="3122"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513"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486E52">
        <w:trPr>
          <w:cantSplit/>
          <w:trHeight w:val="300"/>
        </w:trPr>
        <w:tc>
          <w:tcPr>
            <w:tcW w:w="3122"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513"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486E52">
        <w:trPr>
          <w:cantSplit/>
          <w:trHeight w:val="300"/>
        </w:trPr>
        <w:tc>
          <w:tcPr>
            <w:tcW w:w="3122" w:type="dxa"/>
          </w:tcPr>
          <w:p w14:paraId="58592D17" w14:textId="77777777" w:rsidR="00CB3A44" w:rsidRPr="007E0B31" w:rsidRDefault="00CB3A44" w:rsidP="00ED5885">
            <w:pPr>
              <w:pStyle w:val="Arial11Bold"/>
              <w:rPr>
                <w:rFonts w:cs="Arial"/>
              </w:rPr>
            </w:pPr>
            <w:r w:rsidRPr="007E0B31">
              <w:rPr>
                <w:rFonts w:cs="Arial"/>
              </w:rPr>
              <w:t>Bid-Offer Data</w:t>
            </w:r>
          </w:p>
        </w:tc>
        <w:tc>
          <w:tcPr>
            <w:tcW w:w="6513"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486E52">
        <w:trPr>
          <w:cantSplit/>
          <w:trHeight w:val="300"/>
        </w:trPr>
        <w:tc>
          <w:tcPr>
            <w:tcW w:w="3122"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513"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00486E52">
        <w:trPr>
          <w:cantSplit/>
          <w:trHeight w:val="300"/>
        </w:trPr>
        <w:tc>
          <w:tcPr>
            <w:tcW w:w="3122" w:type="dxa"/>
          </w:tcPr>
          <w:p w14:paraId="23430ADB" w14:textId="77777777" w:rsidR="00CB3A44" w:rsidRPr="007E0B31" w:rsidRDefault="00CB3A44" w:rsidP="00ED5885">
            <w:pPr>
              <w:pStyle w:val="Arial11Bold"/>
              <w:rPr>
                <w:rFonts w:cs="Arial"/>
              </w:rPr>
            </w:pPr>
            <w:r w:rsidRPr="007E0B31">
              <w:rPr>
                <w:rFonts w:cs="Arial"/>
              </w:rPr>
              <w:t>Black Start</w:t>
            </w:r>
          </w:p>
        </w:tc>
        <w:tc>
          <w:tcPr>
            <w:tcW w:w="6513"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00486E52">
        <w:trPr>
          <w:cantSplit/>
          <w:trHeight w:val="300"/>
        </w:trPr>
        <w:tc>
          <w:tcPr>
            <w:tcW w:w="3122"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513"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00486E52">
        <w:trPr>
          <w:cantSplit/>
          <w:trHeight w:val="300"/>
        </w:trPr>
        <w:tc>
          <w:tcPr>
            <w:tcW w:w="3122"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513"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00486E52">
        <w:trPr>
          <w:cantSplit/>
          <w:trHeight w:val="300"/>
        </w:trPr>
        <w:tc>
          <w:tcPr>
            <w:tcW w:w="3122"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513"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00486E52">
        <w:trPr>
          <w:cantSplit/>
          <w:trHeight w:val="300"/>
        </w:trPr>
        <w:tc>
          <w:tcPr>
            <w:tcW w:w="3122" w:type="dxa"/>
          </w:tcPr>
          <w:p w14:paraId="67E21129" w14:textId="2C2DEE80" w:rsidR="002D099D" w:rsidRPr="00A87826" w:rsidRDefault="002D099D" w:rsidP="00A87826">
            <w:pPr>
              <w:pStyle w:val="Arial11Bold"/>
            </w:pPr>
            <w:r w:rsidRPr="00A87826">
              <w:t>Black Start HVDC Test</w:t>
            </w:r>
          </w:p>
        </w:tc>
        <w:tc>
          <w:tcPr>
            <w:tcW w:w="6513"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00486E52">
        <w:trPr>
          <w:cantSplit/>
          <w:trHeight w:val="300"/>
        </w:trPr>
        <w:tc>
          <w:tcPr>
            <w:tcW w:w="3122" w:type="dxa"/>
          </w:tcPr>
          <w:p w14:paraId="7094868F" w14:textId="049FD9CE" w:rsidR="004F73AF" w:rsidRPr="00A87826" w:rsidRDefault="00EF06E8" w:rsidP="00A87826">
            <w:pPr>
              <w:pStyle w:val="Arial11Bold"/>
            </w:pPr>
            <w:r w:rsidRPr="00A87826">
              <w:t>Black Start Service Provider</w:t>
            </w:r>
          </w:p>
        </w:tc>
        <w:tc>
          <w:tcPr>
            <w:tcW w:w="6513"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00486E52">
        <w:trPr>
          <w:cantSplit/>
          <w:trHeight w:val="300"/>
        </w:trPr>
        <w:tc>
          <w:tcPr>
            <w:tcW w:w="3122" w:type="dxa"/>
          </w:tcPr>
          <w:p w14:paraId="1E313CE6" w14:textId="77777777" w:rsidR="00CB3A44" w:rsidRPr="007E0B31" w:rsidRDefault="00CB3A44" w:rsidP="00ED5885">
            <w:pPr>
              <w:pStyle w:val="Arial11Bold"/>
              <w:rPr>
                <w:rFonts w:cs="Arial"/>
              </w:rPr>
            </w:pPr>
            <w:r w:rsidRPr="007E0B31">
              <w:rPr>
                <w:rFonts w:cs="Arial"/>
              </w:rPr>
              <w:t>Black Start Stations</w:t>
            </w:r>
          </w:p>
        </w:tc>
        <w:tc>
          <w:tcPr>
            <w:tcW w:w="6513"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00486E52">
        <w:trPr>
          <w:cantSplit/>
          <w:trHeight w:val="300"/>
        </w:trPr>
        <w:tc>
          <w:tcPr>
            <w:tcW w:w="3122"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513"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00486E52">
        <w:trPr>
          <w:cantSplit/>
          <w:trHeight w:val="300"/>
        </w:trPr>
        <w:tc>
          <w:tcPr>
            <w:tcW w:w="3122"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513"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00486E52">
        <w:trPr>
          <w:cantSplit/>
          <w:trHeight w:val="300"/>
        </w:trPr>
        <w:tc>
          <w:tcPr>
            <w:tcW w:w="3122"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513"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as the case may be, at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00486E52">
        <w:trPr>
          <w:cantSplit/>
          <w:trHeight w:val="300"/>
        </w:trPr>
        <w:tc>
          <w:tcPr>
            <w:tcW w:w="3122"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513"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00486E52">
        <w:trPr>
          <w:cantSplit/>
          <w:trHeight w:val="300"/>
        </w:trPr>
        <w:tc>
          <w:tcPr>
            <w:tcW w:w="3122" w:type="dxa"/>
          </w:tcPr>
          <w:p w14:paraId="0FBC37DD" w14:textId="77777777" w:rsidR="00CB3A44" w:rsidRPr="007E0B31" w:rsidRDefault="00CB3A44" w:rsidP="00ED5885">
            <w:pPr>
              <w:pStyle w:val="Arial11Bold"/>
              <w:rPr>
                <w:rFonts w:cs="Arial"/>
              </w:rPr>
            </w:pPr>
            <w:r w:rsidRPr="007E0B31">
              <w:rPr>
                <w:rFonts w:cs="Arial"/>
              </w:rPr>
              <w:t>BM Participant</w:t>
            </w:r>
          </w:p>
        </w:tc>
        <w:tc>
          <w:tcPr>
            <w:tcW w:w="6513"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486E52">
        <w:trPr>
          <w:cantSplit/>
          <w:trHeight w:val="300"/>
        </w:trPr>
        <w:tc>
          <w:tcPr>
            <w:tcW w:w="3122" w:type="dxa"/>
          </w:tcPr>
          <w:p w14:paraId="7C69F07C" w14:textId="77777777" w:rsidR="00CB3A44" w:rsidRPr="007E0B31" w:rsidRDefault="00CB3A44" w:rsidP="00ED5885">
            <w:pPr>
              <w:pStyle w:val="Arial11Bold"/>
              <w:rPr>
                <w:rFonts w:cs="Arial"/>
              </w:rPr>
            </w:pPr>
            <w:r w:rsidRPr="007E0B31">
              <w:rPr>
                <w:rFonts w:cs="Arial"/>
              </w:rPr>
              <w:t>BM Unit</w:t>
            </w:r>
          </w:p>
        </w:tc>
        <w:tc>
          <w:tcPr>
            <w:tcW w:w="6513"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486E52">
        <w:trPr>
          <w:cantSplit/>
          <w:trHeight w:val="300"/>
        </w:trPr>
        <w:tc>
          <w:tcPr>
            <w:tcW w:w="3122" w:type="dxa"/>
          </w:tcPr>
          <w:p w14:paraId="24E84494" w14:textId="77777777" w:rsidR="00CB3A44" w:rsidRPr="007E0B31" w:rsidRDefault="00CB3A44" w:rsidP="00ED5885">
            <w:pPr>
              <w:pStyle w:val="Arial11Bold"/>
              <w:rPr>
                <w:rFonts w:cs="Arial"/>
              </w:rPr>
            </w:pPr>
            <w:r w:rsidRPr="007E0B31">
              <w:rPr>
                <w:rFonts w:cs="Arial"/>
              </w:rPr>
              <w:t>BM Unit Data</w:t>
            </w:r>
          </w:p>
        </w:tc>
        <w:tc>
          <w:tcPr>
            <w:tcW w:w="6513"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486E52">
        <w:trPr>
          <w:cantSplit/>
          <w:trHeight w:val="300"/>
        </w:trPr>
        <w:tc>
          <w:tcPr>
            <w:tcW w:w="3122"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513"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486E52">
        <w:trPr>
          <w:cantSplit/>
          <w:trHeight w:val="300"/>
        </w:trPr>
        <w:tc>
          <w:tcPr>
            <w:tcW w:w="3122"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513"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486E52">
        <w:trPr>
          <w:cantSplit/>
          <w:trHeight w:val="300"/>
        </w:trPr>
        <w:tc>
          <w:tcPr>
            <w:tcW w:w="3122"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513"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486E52">
        <w:trPr>
          <w:cantSplit/>
          <w:trHeight w:val="300"/>
        </w:trPr>
        <w:tc>
          <w:tcPr>
            <w:tcW w:w="3122" w:type="dxa"/>
          </w:tcPr>
          <w:p w14:paraId="6C3B98B4" w14:textId="77777777" w:rsidR="00CB3A44" w:rsidRPr="007E0B31" w:rsidRDefault="00CB3A44" w:rsidP="00ED5885">
            <w:pPr>
              <w:pStyle w:val="Arial11Bold"/>
              <w:rPr>
                <w:rFonts w:cs="Arial"/>
              </w:rPr>
            </w:pPr>
            <w:r w:rsidRPr="007E0B31">
              <w:rPr>
                <w:rFonts w:cs="Arial"/>
              </w:rPr>
              <w:t>BSC Panel</w:t>
            </w:r>
          </w:p>
        </w:tc>
        <w:tc>
          <w:tcPr>
            <w:tcW w:w="6513"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00486E52">
        <w:trPr>
          <w:cantSplit/>
          <w:trHeight w:val="300"/>
        </w:trPr>
        <w:tc>
          <w:tcPr>
            <w:tcW w:w="3122"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513"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r w:rsidRPr="007E0B31">
              <w:rPr>
                <w:rFonts w:cs="Arial"/>
              </w:rPr>
              <w:t xml:space="preserve">, as the case may be, at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00486E52">
        <w:trPr>
          <w:cantSplit/>
          <w:trHeight w:val="300"/>
        </w:trPr>
        <w:tc>
          <w:tcPr>
            <w:tcW w:w="3122" w:type="dxa"/>
          </w:tcPr>
          <w:p w14:paraId="43170D2C" w14:textId="77777777" w:rsidR="00CB3A44" w:rsidRPr="007E0B31" w:rsidRDefault="00CB3A44" w:rsidP="00ED5885">
            <w:pPr>
              <w:pStyle w:val="Arial11Bold"/>
              <w:rPr>
                <w:rFonts w:cs="Arial"/>
              </w:rPr>
            </w:pPr>
            <w:r w:rsidRPr="007E0B31">
              <w:rPr>
                <w:rFonts w:cs="Arial"/>
              </w:rPr>
              <w:t>Business Day</w:t>
            </w:r>
          </w:p>
        </w:tc>
        <w:tc>
          <w:tcPr>
            <w:tcW w:w="6513"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486E52">
        <w:trPr>
          <w:cantSplit/>
          <w:trHeight w:val="300"/>
        </w:trPr>
        <w:tc>
          <w:tcPr>
            <w:tcW w:w="3122"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513"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486E52">
        <w:trPr>
          <w:cantSplit/>
          <w:trHeight w:val="300"/>
        </w:trPr>
        <w:tc>
          <w:tcPr>
            <w:tcW w:w="3122"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513"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486E52">
        <w:trPr>
          <w:cantSplit/>
          <w:trHeight w:val="300"/>
        </w:trPr>
        <w:tc>
          <w:tcPr>
            <w:tcW w:w="3122"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513"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486E52">
        <w:trPr>
          <w:cantSplit/>
          <w:trHeight w:val="300"/>
        </w:trPr>
        <w:tc>
          <w:tcPr>
            <w:tcW w:w="3122"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513"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486E52">
        <w:trPr>
          <w:cantSplit/>
          <w:trHeight w:val="300"/>
        </w:trPr>
        <w:tc>
          <w:tcPr>
            <w:tcW w:w="3122"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513"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486E52">
        <w:trPr>
          <w:cantSplit/>
          <w:trHeight w:val="300"/>
        </w:trPr>
        <w:tc>
          <w:tcPr>
            <w:tcW w:w="3122"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513"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486E52">
        <w:trPr>
          <w:cantSplit/>
          <w:trHeight w:val="300"/>
        </w:trPr>
        <w:tc>
          <w:tcPr>
            <w:tcW w:w="3122"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513"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0486E52">
        <w:trPr>
          <w:cantSplit/>
          <w:trHeight w:val="300"/>
        </w:trPr>
        <w:tc>
          <w:tcPr>
            <w:tcW w:w="3122"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513"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486E52">
        <w:trPr>
          <w:cantSplit/>
          <w:trHeight w:val="300"/>
        </w:trPr>
        <w:tc>
          <w:tcPr>
            <w:tcW w:w="3122"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513"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486E52">
        <w:trPr>
          <w:cantSplit/>
          <w:trHeight w:val="300"/>
        </w:trPr>
        <w:tc>
          <w:tcPr>
            <w:tcW w:w="3122" w:type="dxa"/>
          </w:tcPr>
          <w:p w14:paraId="61F8545F" w14:textId="6F1DB9B3" w:rsidR="00091D8D" w:rsidRPr="0079139F" w:rsidRDefault="00091D8D" w:rsidP="00091D8D">
            <w:pPr>
              <w:pStyle w:val="Arial11Bold"/>
              <w:rPr>
                <w:rFonts w:cs="Arial"/>
              </w:rPr>
            </w:pPr>
            <w:r w:rsidRPr="0079139F">
              <w:rPr>
                <w:rFonts w:cs="Arial"/>
              </w:rPr>
              <w:t>Caution Notice</w:t>
            </w:r>
          </w:p>
        </w:tc>
        <w:tc>
          <w:tcPr>
            <w:tcW w:w="6513"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486E52">
        <w:trPr>
          <w:cantSplit/>
          <w:trHeight w:val="300"/>
        </w:trPr>
        <w:tc>
          <w:tcPr>
            <w:tcW w:w="3122" w:type="dxa"/>
          </w:tcPr>
          <w:p w14:paraId="3BA09154" w14:textId="77777777" w:rsidR="00CB3A44" w:rsidRPr="007E0B31" w:rsidRDefault="00CB3A44" w:rsidP="00ED5885">
            <w:pPr>
              <w:pStyle w:val="Arial11Bold"/>
              <w:rPr>
                <w:rFonts w:cs="Arial"/>
              </w:rPr>
            </w:pPr>
            <w:r w:rsidRPr="007E0B31">
              <w:rPr>
                <w:rFonts w:cs="Arial"/>
              </w:rPr>
              <w:t>CENELEC</w:t>
            </w:r>
          </w:p>
        </w:tc>
        <w:tc>
          <w:tcPr>
            <w:tcW w:w="6513"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486E52">
        <w:trPr>
          <w:cantSplit/>
          <w:trHeight w:val="300"/>
        </w:trPr>
        <w:tc>
          <w:tcPr>
            <w:tcW w:w="3122"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513"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486E52">
        <w:trPr>
          <w:cantSplit/>
          <w:trHeight w:val="300"/>
        </w:trPr>
        <w:tc>
          <w:tcPr>
            <w:tcW w:w="3122"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513"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486E52">
        <w:trPr>
          <w:cantSplit/>
          <w:trHeight w:val="300"/>
        </w:trPr>
        <w:tc>
          <w:tcPr>
            <w:tcW w:w="3122"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513"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486E52">
        <w:trPr>
          <w:cantSplit/>
          <w:trHeight w:val="300"/>
        </w:trPr>
        <w:tc>
          <w:tcPr>
            <w:tcW w:w="3122"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513"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486E52">
        <w:trPr>
          <w:cantSplit/>
          <w:trHeight w:val="300"/>
        </w:trPr>
        <w:tc>
          <w:tcPr>
            <w:tcW w:w="3122"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513"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486E52">
        <w:trPr>
          <w:cantSplit/>
          <w:trHeight w:val="300"/>
        </w:trPr>
        <w:tc>
          <w:tcPr>
            <w:tcW w:w="3122"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513"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486E52">
        <w:trPr>
          <w:cantSplit/>
          <w:trHeight w:val="300"/>
        </w:trPr>
        <w:tc>
          <w:tcPr>
            <w:tcW w:w="3122"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513"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486E52">
        <w:trPr>
          <w:cantSplit/>
          <w:trHeight w:val="300"/>
        </w:trPr>
        <w:tc>
          <w:tcPr>
            <w:tcW w:w="3122"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513"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486E52">
        <w:trPr>
          <w:cantSplit/>
          <w:trHeight w:val="300"/>
        </w:trPr>
        <w:tc>
          <w:tcPr>
            <w:tcW w:w="3122"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513"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486E52">
        <w:trPr>
          <w:cantSplit/>
          <w:trHeight w:val="300"/>
        </w:trPr>
        <w:tc>
          <w:tcPr>
            <w:tcW w:w="3122"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513"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486E52">
        <w:trPr>
          <w:cantSplit/>
          <w:trHeight w:val="300"/>
        </w:trPr>
        <w:tc>
          <w:tcPr>
            <w:tcW w:w="3122"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513"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486E52">
        <w:trPr>
          <w:cantSplit/>
          <w:trHeight w:val="300"/>
        </w:trPr>
        <w:tc>
          <w:tcPr>
            <w:tcW w:w="3122"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513"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486E52">
        <w:trPr>
          <w:cantSplit/>
          <w:trHeight w:val="300"/>
        </w:trPr>
        <w:tc>
          <w:tcPr>
            <w:tcW w:w="3122"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513"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486E52">
        <w:trPr>
          <w:cantSplit/>
          <w:trHeight w:val="300"/>
        </w:trPr>
        <w:tc>
          <w:tcPr>
            <w:tcW w:w="3122"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513"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486E52">
        <w:trPr>
          <w:cantSplit/>
          <w:trHeight w:val="300"/>
        </w:trPr>
        <w:tc>
          <w:tcPr>
            <w:tcW w:w="3122"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513"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486E52">
        <w:trPr>
          <w:cantSplit/>
          <w:trHeight w:val="300"/>
        </w:trPr>
        <w:tc>
          <w:tcPr>
            <w:tcW w:w="3122"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513"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486E52">
        <w:trPr>
          <w:cantSplit/>
          <w:trHeight w:val="300"/>
        </w:trPr>
        <w:tc>
          <w:tcPr>
            <w:tcW w:w="3122"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513"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486E52">
        <w:trPr>
          <w:cantSplit/>
          <w:trHeight w:val="300"/>
        </w:trPr>
        <w:tc>
          <w:tcPr>
            <w:tcW w:w="3122" w:type="dxa"/>
          </w:tcPr>
          <w:p w14:paraId="6314FD8D" w14:textId="1347C9AB" w:rsidR="004B6F56" w:rsidRPr="007E0B31" w:rsidRDefault="004B6F56" w:rsidP="00ED5885">
            <w:pPr>
              <w:pStyle w:val="Arial11Bold"/>
              <w:rPr>
                <w:rFonts w:cs="Arial"/>
              </w:rPr>
            </w:pPr>
            <w:r>
              <w:rPr>
                <w:rFonts w:cs="Arial"/>
              </w:rPr>
              <w:t>Committed Level</w:t>
            </w:r>
          </w:p>
        </w:tc>
        <w:tc>
          <w:tcPr>
            <w:tcW w:w="6513"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486E52">
        <w:trPr>
          <w:cantSplit/>
          <w:trHeight w:val="300"/>
        </w:trPr>
        <w:tc>
          <w:tcPr>
            <w:tcW w:w="3122"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513"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486E52">
        <w:trPr>
          <w:cantSplit/>
          <w:trHeight w:val="300"/>
        </w:trPr>
        <w:tc>
          <w:tcPr>
            <w:tcW w:w="3122"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513"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E2466A" w:rsidRPr="007E0B31" w14:paraId="3A3F5C69" w14:textId="77777777" w:rsidTr="00486E52">
        <w:trPr>
          <w:cantSplit/>
          <w:trHeight w:val="300"/>
        </w:trPr>
        <w:tc>
          <w:tcPr>
            <w:tcW w:w="3122" w:type="dxa"/>
          </w:tcPr>
          <w:p w14:paraId="6FB7E892" w14:textId="3851853E" w:rsidR="00E2466A" w:rsidRPr="007E0B31" w:rsidRDefault="00987306" w:rsidP="00E2466A">
            <w:pPr>
              <w:pStyle w:val="Arial11Bold"/>
              <w:rPr>
                <w:rFonts w:cs="Arial"/>
              </w:rPr>
            </w:pPr>
            <w:ins w:id="9" w:author="Grey (ESO), Alastair" w:date="2022-12-06T15:04:00Z">
              <w:r w:rsidRPr="098D0C5A">
                <w:rPr>
                  <w:rFonts w:cs="Arial"/>
                </w:rPr>
                <w:t>Competitively Appointed Transmission Licensee</w:t>
              </w:r>
            </w:ins>
            <w:ins w:id="10" w:author="Aristodemou, Alexander" w:date="2022-12-14T11:01:00Z">
              <w:r w:rsidR="00BE7437">
                <w:rPr>
                  <w:rFonts w:cs="Arial"/>
                </w:rPr>
                <w:t xml:space="preserve"> </w:t>
              </w:r>
            </w:ins>
          </w:p>
        </w:tc>
        <w:tc>
          <w:tcPr>
            <w:tcW w:w="6513" w:type="dxa"/>
          </w:tcPr>
          <w:p w14:paraId="7D622C03" w14:textId="620286A1" w:rsidR="008F5CA6" w:rsidRPr="007E0B31" w:rsidRDefault="00987306" w:rsidP="003A4FBB">
            <w:pPr>
              <w:pStyle w:val="TableArial11"/>
              <w:rPr>
                <w:rFonts w:cs="Arial"/>
                <w:color w:val="242424"/>
              </w:rPr>
            </w:pPr>
            <w:ins w:id="11" w:author="Grey (ESO), Alastair" w:date="2022-12-06T15:04:00Z">
              <w:r w:rsidRPr="00AF6E59">
                <w:rPr>
                  <w:rFonts w:cs="Arial"/>
                  <w:color w:val="242424"/>
                  <w:shd w:val="clear" w:color="auto" w:fill="FFFFFF"/>
                </w:rPr>
                <w:t xml:space="preserve">A </w:t>
              </w:r>
              <w:r w:rsidRPr="001A7C89">
                <w:rPr>
                  <w:rFonts w:cs="Arial"/>
                  <w:color w:val="242424"/>
                  <w:shd w:val="clear" w:color="auto" w:fill="FFFFFF"/>
                </w:rPr>
                <w:t>person</w:t>
              </w:r>
              <w:r w:rsidRPr="00AF6E59">
                <w:rPr>
                  <w:rFonts w:cs="Arial"/>
                  <w:color w:val="242424"/>
                  <w:shd w:val="clear" w:color="auto" w:fill="FFFFFF"/>
                </w:rPr>
                <w:t xml:space="preserve"> granted a </w:t>
              </w:r>
              <w:r w:rsidRPr="00566702">
                <w:rPr>
                  <w:rFonts w:cs="Arial"/>
                  <w:b/>
                  <w:bCs/>
                  <w:color w:val="242424"/>
                  <w:shd w:val="clear" w:color="auto" w:fill="FFFFFF"/>
                </w:rPr>
                <w:t>Transmission Licence</w:t>
              </w:r>
              <w:r w:rsidRPr="00AF6E59">
                <w:rPr>
                  <w:rFonts w:cs="Arial"/>
                  <w:color w:val="242424"/>
                  <w:shd w:val="clear" w:color="auto" w:fill="FFFFFF"/>
                </w:rPr>
                <w:t xml:space="preserve"> (as defined in Se</w:t>
              </w:r>
              <w:r>
                <w:rPr>
                  <w:rFonts w:cs="Arial"/>
                  <w:color w:val="242424"/>
                  <w:shd w:val="clear" w:color="auto" w:fill="FFFFFF"/>
                </w:rPr>
                <w:t>c</w:t>
              </w:r>
              <w:r w:rsidRPr="00AF6E59">
                <w:rPr>
                  <w:rFonts w:cs="Arial"/>
                  <w:color w:val="242424"/>
                  <w:shd w:val="clear" w:color="auto" w:fill="FFFFFF"/>
                </w:rPr>
                <w:t>tion 6(1)b of the Act</w:t>
              </w:r>
              <w:del w:id="12" w:author="Aristodemou, Alexander" w:date="2022-12-14T10:12:00Z">
                <w:r w:rsidRPr="00AF6E59">
                  <w:rPr>
                    <w:rFonts w:cs="Arial"/>
                    <w:color w:val="242424"/>
                    <w:shd w:val="clear" w:color="auto" w:fill="FFFFFF"/>
                  </w:rPr>
                  <w:delText xml:space="preserve"> </w:delText>
                </w:r>
              </w:del>
              <w:r w:rsidRPr="00AF6E59">
                <w:rPr>
                  <w:rFonts w:cs="Arial"/>
                  <w:color w:val="242424"/>
                  <w:shd w:val="clear" w:color="auto" w:fill="FFFFFF"/>
                </w:rPr>
                <w:t xml:space="preserve">) to own and operate </w:t>
              </w:r>
              <w:r>
                <w:rPr>
                  <w:rFonts w:cs="Arial"/>
                  <w:color w:val="242424"/>
                  <w:shd w:val="clear" w:color="auto" w:fill="FFFFFF"/>
                </w:rPr>
                <w:t xml:space="preserve">an </w:t>
              </w:r>
              <w:r w:rsidRPr="001A7C89">
                <w:rPr>
                  <w:rFonts w:cs="Arial"/>
                  <w:b/>
                  <w:bCs/>
                  <w:color w:val="242424"/>
                  <w:shd w:val="clear" w:color="auto" w:fill="FFFFFF"/>
                </w:rPr>
                <w:t>Onshore Transmission</w:t>
              </w:r>
              <w:r w:rsidRPr="00AF6E59">
                <w:rPr>
                  <w:rFonts w:cs="Arial"/>
                  <w:color w:val="242424"/>
                  <w:shd w:val="clear" w:color="auto" w:fill="FFFFFF"/>
                </w:rPr>
                <w:t xml:space="preserve"> </w:t>
              </w:r>
              <w:r w:rsidRPr="001A7C89">
                <w:rPr>
                  <w:rFonts w:cs="Arial"/>
                  <w:b/>
                  <w:bCs/>
                  <w:color w:val="242424"/>
                  <w:shd w:val="clear" w:color="auto" w:fill="FFFFFF"/>
                </w:rPr>
                <w:t>System</w:t>
              </w:r>
              <w:r w:rsidRPr="00AF6E59">
                <w:rPr>
                  <w:rFonts w:cs="Arial"/>
                  <w:color w:val="242424"/>
                  <w:shd w:val="clear" w:color="auto" w:fill="FFFFFF"/>
                </w:rPr>
                <w:t xml:space="preserve"> on the basis of competitive tendering</w:t>
              </w:r>
              <w:r>
                <w:rPr>
                  <w:rFonts w:cs="Arial"/>
                  <w:color w:val="242424"/>
                  <w:shd w:val="clear" w:color="auto" w:fill="FFFFFF"/>
                </w:rPr>
                <w:t xml:space="preserve"> undertaken pursuant to Section </w:t>
              </w:r>
            </w:ins>
            <w:ins w:id="13" w:author="Spencer(ESO), Deborah" w:date="2022-12-02T09:49:00Z">
              <w:r w:rsidR="2358CC4E" w:rsidRPr="33C6D06A">
                <w:rPr>
                  <w:rFonts w:cs="Arial"/>
                  <w:color w:val="242424"/>
                </w:rPr>
                <w:t xml:space="preserve"> </w:t>
              </w:r>
            </w:ins>
            <w:ins w:id="14" w:author="Spencer(ESO), Deborah" w:date="2022-12-02T09:50:00Z">
              <w:r w:rsidR="672E09A1" w:rsidRPr="33C6D06A">
                <w:rPr>
                  <w:rFonts w:cs="Arial"/>
                  <w:color w:val="242424"/>
                </w:rPr>
                <w:t xml:space="preserve">[insert relevant section of the </w:t>
              </w:r>
            </w:ins>
            <w:ins w:id="15" w:author="Spencer(ESO), Deborah" w:date="2022-12-02T09:51:00Z">
              <w:r w:rsidR="672E09A1" w:rsidRPr="005A3B60">
                <w:rPr>
                  <w:rFonts w:cs="Arial"/>
                  <w:b/>
                  <w:color w:val="242424"/>
                </w:rPr>
                <w:t>A</w:t>
              </w:r>
            </w:ins>
            <w:ins w:id="16" w:author="Spencer(ESO), Deborah" w:date="2022-12-02T09:50:00Z">
              <w:r w:rsidR="672E09A1" w:rsidRPr="005A3B60">
                <w:rPr>
                  <w:rFonts w:cs="Arial"/>
                  <w:b/>
                  <w:color w:val="242424"/>
                </w:rPr>
                <w:t>ct</w:t>
              </w:r>
              <w:r w:rsidR="672E09A1" w:rsidRPr="33C6D06A">
                <w:rPr>
                  <w:rFonts w:cs="Arial"/>
                  <w:color w:val="242424"/>
                </w:rPr>
                <w:t xml:space="preserve"> once know]</w:t>
              </w:r>
            </w:ins>
            <w:ins w:id="17" w:author="Grey (ESO), Alastair" w:date="2023-01-13T10:25:00Z">
              <w:r w:rsidR="00CF0B06">
                <w:rPr>
                  <w:rFonts w:cs="Arial"/>
                  <w:color w:val="242424"/>
                </w:rPr>
                <w:t>.</w:t>
              </w:r>
            </w:ins>
          </w:p>
        </w:tc>
      </w:tr>
      <w:tr w:rsidR="00063FA6" w:rsidRPr="007E0B31" w14:paraId="19B0E714" w14:textId="77777777" w:rsidTr="00486E52">
        <w:trPr>
          <w:cantSplit/>
          <w:trHeight w:val="300"/>
          <w:ins w:id="18" w:author="Spencer(ESO), Deborah" w:date="2022-12-12T11:38:00Z"/>
        </w:trPr>
        <w:tc>
          <w:tcPr>
            <w:tcW w:w="3122" w:type="dxa"/>
          </w:tcPr>
          <w:p w14:paraId="644F556F" w14:textId="14E11BD2" w:rsidR="00063FA6" w:rsidRPr="007E0B31" w:rsidRDefault="00AD0B22" w:rsidP="00E2466A">
            <w:pPr>
              <w:pStyle w:val="Arial11Bold"/>
              <w:rPr>
                <w:ins w:id="19" w:author="Spencer(ESO), Deborah" w:date="2022-12-12T11:38:00Z"/>
                <w:rFonts w:cs="Arial"/>
              </w:rPr>
            </w:pPr>
            <w:ins w:id="20" w:author="Spencer(ESO), Deborah" w:date="2022-12-12T11:39:00Z">
              <w:r w:rsidRPr="098D0C5A">
                <w:rPr>
                  <w:rFonts w:cs="Arial"/>
                </w:rPr>
                <w:t>Competitively Appointed Transmission Licensee</w:t>
              </w:r>
              <w:r w:rsidR="00A82DB3">
                <w:rPr>
                  <w:rFonts w:cs="Arial"/>
                </w:rPr>
                <w:t xml:space="preserve"> Interface Point</w:t>
              </w:r>
            </w:ins>
          </w:p>
        </w:tc>
        <w:tc>
          <w:tcPr>
            <w:tcW w:w="6513" w:type="dxa"/>
          </w:tcPr>
          <w:p w14:paraId="528D8194" w14:textId="7DCDFA26" w:rsidR="00F626BF" w:rsidRPr="007E0B31" w:rsidRDefault="00CF0B06" w:rsidP="006E76FB">
            <w:pPr>
              <w:pStyle w:val="TableArial11"/>
              <w:rPr>
                <w:ins w:id="21" w:author="Spencer(ESO), Deborah" w:date="2022-12-12T11:38:00Z"/>
                <w:rFonts w:cs="Arial"/>
              </w:rPr>
            </w:pPr>
            <w:ins w:id="22" w:author="Grey (ESO), Alastair" w:date="2023-01-13T10:24:00Z">
              <w:r w:rsidRPr="00CF0B06">
                <w:rPr>
                  <w:rFonts w:ascii="Segoe UI" w:hAnsi="Segoe UI" w:cs="Segoe UI"/>
                  <w:b/>
                  <w:bCs/>
                  <w:color w:val="FFFFFF"/>
                  <w:shd w:val="clear" w:color="auto" w:fill="292929"/>
                </w:rPr>
                <w:t>As</w:t>
              </w:r>
            </w:ins>
            <w:ins w:id="23" w:author="Grey (ESO), Alastair" w:date="2023-01-13T10:25:00Z">
              <w:r w:rsidRPr="00CF0B06">
                <w:rPr>
                  <w:rFonts w:ascii="Segoe UI" w:hAnsi="Segoe UI" w:cs="Segoe UI"/>
                  <w:b/>
                  <w:bCs/>
                  <w:color w:val="FFFFFF"/>
                  <w:shd w:val="clear" w:color="auto" w:fill="292929"/>
                </w:rPr>
                <w:t xml:space="preserve"> defined in the STC.</w:t>
              </w:r>
            </w:ins>
          </w:p>
        </w:tc>
      </w:tr>
      <w:tr w:rsidR="00E2466A" w:rsidRPr="007E0B31" w14:paraId="3A09F94C" w14:textId="77777777" w:rsidTr="00486E52">
        <w:trPr>
          <w:cantSplit/>
          <w:trHeight w:val="300"/>
        </w:trPr>
        <w:tc>
          <w:tcPr>
            <w:tcW w:w="3122" w:type="dxa"/>
          </w:tcPr>
          <w:p w14:paraId="7FF3DDB1" w14:textId="77777777" w:rsidR="00E2466A" w:rsidRPr="007E0B31" w:rsidRDefault="00E2466A" w:rsidP="00E2466A">
            <w:pPr>
              <w:pStyle w:val="Arial11Bold"/>
              <w:rPr>
                <w:rFonts w:cs="Arial"/>
              </w:rPr>
            </w:pPr>
            <w:r w:rsidRPr="007E0B31">
              <w:rPr>
                <w:rFonts w:cs="Arial"/>
              </w:rPr>
              <w:t>Completion Date</w:t>
            </w:r>
          </w:p>
        </w:tc>
        <w:tc>
          <w:tcPr>
            <w:tcW w:w="6513" w:type="dxa"/>
          </w:tcPr>
          <w:p w14:paraId="498CCFBA" w14:textId="18A7B2D4" w:rsidR="00E2466A" w:rsidRPr="00B0780C" w:rsidRDefault="00E2466A" w:rsidP="00E2466A">
            <w:pPr>
              <w:pStyle w:val="TableArial11"/>
              <w:rPr>
                <w:rFonts w:cs="Arial"/>
                <w:b/>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Embedded</w:t>
            </w:r>
            <w:r w:rsidR="009C6243" w:rsidRPr="007E0B31">
              <w:rPr>
                <w:rFonts w:cs="Arial"/>
                <w:b/>
              </w:rPr>
              <w:t xml:space="preserve"> </w:t>
            </w:r>
            <w:r w:rsidRPr="007E0B31">
              <w:rPr>
                <w:rFonts w:cs="Arial"/>
                <w:b/>
              </w:rPr>
              <w:t xml:space="preserve">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E2466A" w:rsidRPr="007E0B31" w14:paraId="36E1C487" w14:textId="77777777" w:rsidTr="00486E52">
        <w:trPr>
          <w:cantSplit/>
          <w:trHeight w:val="300"/>
        </w:trPr>
        <w:tc>
          <w:tcPr>
            <w:tcW w:w="3122" w:type="dxa"/>
          </w:tcPr>
          <w:p w14:paraId="2BADB393" w14:textId="77777777" w:rsidR="00E2466A" w:rsidRPr="007E0B31" w:rsidRDefault="00E2466A" w:rsidP="00E2466A">
            <w:pPr>
              <w:pStyle w:val="Arial11Bold"/>
              <w:rPr>
                <w:rFonts w:cs="Arial"/>
              </w:rPr>
            </w:pPr>
            <w:r w:rsidRPr="007E0B31">
              <w:rPr>
                <w:rFonts w:cs="Arial"/>
              </w:rPr>
              <w:t>Complex</w:t>
            </w:r>
          </w:p>
        </w:tc>
        <w:tc>
          <w:tcPr>
            <w:tcW w:w="6513" w:type="dxa"/>
          </w:tcPr>
          <w:p w14:paraId="41CED582" w14:textId="77777777" w:rsidR="00E2466A" w:rsidRPr="007E0B31" w:rsidRDefault="00E2466A" w:rsidP="00E2466A">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E2466A" w:rsidRPr="007E0B31" w14:paraId="175E8912" w14:textId="77777777" w:rsidTr="00486E52">
        <w:trPr>
          <w:cantSplit/>
          <w:trHeight w:val="300"/>
        </w:trPr>
        <w:tc>
          <w:tcPr>
            <w:tcW w:w="3122" w:type="dxa"/>
          </w:tcPr>
          <w:p w14:paraId="0E3D42E4" w14:textId="77777777" w:rsidR="00E2466A" w:rsidRPr="007E0B31" w:rsidRDefault="00E2466A" w:rsidP="00E2466A">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513" w:type="dxa"/>
          </w:tcPr>
          <w:p w14:paraId="5F3BE21E" w14:textId="77777777" w:rsidR="00E2466A" w:rsidRPr="007E0B31" w:rsidRDefault="00E2466A" w:rsidP="00E2466A">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E2466A" w:rsidRPr="007E0B31" w14:paraId="764A3D21" w14:textId="77777777" w:rsidTr="00486E52">
        <w:trPr>
          <w:cantSplit/>
          <w:trHeight w:val="300"/>
        </w:trPr>
        <w:tc>
          <w:tcPr>
            <w:tcW w:w="3122" w:type="dxa"/>
          </w:tcPr>
          <w:p w14:paraId="20BD27CC" w14:textId="77777777" w:rsidR="00E2466A" w:rsidRPr="007E0B31" w:rsidRDefault="00E2466A" w:rsidP="00E2466A">
            <w:pPr>
              <w:pStyle w:val="Arial11Bold"/>
              <w:rPr>
                <w:rFonts w:cs="Arial"/>
              </w:rPr>
            </w:pPr>
            <w:bookmarkStart w:id="24" w:name="_DV_C9"/>
            <w:r w:rsidRPr="007E0B31">
              <w:rPr>
                <w:rFonts w:cs="Arial"/>
              </w:rPr>
              <w:t>Compliance Statement</w:t>
            </w:r>
            <w:bookmarkEnd w:id="24"/>
          </w:p>
        </w:tc>
        <w:tc>
          <w:tcPr>
            <w:tcW w:w="6513" w:type="dxa"/>
          </w:tcPr>
          <w:p w14:paraId="13AC6FB0" w14:textId="77777777" w:rsidR="00E2466A" w:rsidRPr="00E61A96" w:rsidRDefault="00E2466A" w:rsidP="00E2466A">
            <w:pPr>
              <w:pStyle w:val="TableArial11"/>
              <w:rPr>
                <w:rFonts w:cs="Arial"/>
              </w:rPr>
            </w:pPr>
            <w:bookmarkStart w:id="2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5"/>
          </w:p>
          <w:p w14:paraId="59457DB7" w14:textId="77777777" w:rsidR="00E2466A" w:rsidRPr="00E61A96" w:rsidRDefault="00E2466A" w:rsidP="00E2466A">
            <w:pPr>
              <w:pStyle w:val="TableArial11"/>
              <w:rPr>
                <w:rFonts w:cs="Arial"/>
              </w:rPr>
            </w:pPr>
            <w:bookmarkStart w:id="26" w:name="_DV_C11"/>
            <w:r w:rsidRPr="00E61A96">
              <w:rPr>
                <w:rFonts w:cs="Arial"/>
                <w:b/>
              </w:rPr>
              <w:t>Generating Unit(s)</w:t>
            </w:r>
            <w:r w:rsidRPr="00E61A96">
              <w:rPr>
                <w:rFonts w:cs="Arial"/>
              </w:rPr>
              <w:t xml:space="preserve">; or, </w:t>
            </w:r>
            <w:bookmarkEnd w:id="26"/>
          </w:p>
          <w:p w14:paraId="59F4B9F5" w14:textId="68CBD074" w:rsidR="00E2466A" w:rsidRPr="00E61A96" w:rsidRDefault="00E2466A" w:rsidP="00E2466A">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E2466A" w:rsidRPr="00E61A96" w:rsidRDefault="00E2466A" w:rsidP="00E2466A">
            <w:pPr>
              <w:pStyle w:val="TableArial11"/>
              <w:rPr>
                <w:rFonts w:cs="Arial"/>
              </w:rPr>
            </w:pPr>
            <w:bookmarkStart w:id="27" w:name="_DV_C12"/>
            <w:r w:rsidRPr="00E61A96">
              <w:rPr>
                <w:rFonts w:cs="Arial"/>
                <w:b/>
              </w:rPr>
              <w:t>CCGT Module(s)</w:t>
            </w:r>
            <w:r w:rsidRPr="00E61A96">
              <w:rPr>
                <w:rFonts w:cs="Arial"/>
              </w:rPr>
              <w:t xml:space="preserve">; or, </w:t>
            </w:r>
            <w:bookmarkEnd w:id="27"/>
          </w:p>
          <w:p w14:paraId="2F9E7ABB" w14:textId="77777777" w:rsidR="00E2466A" w:rsidRPr="00E61A96" w:rsidRDefault="00E2466A" w:rsidP="00E2466A">
            <w:pPr>
              <w:pStyle w:val="TableArial11"/>
              <w:rPr>
                <w:rFonts w:cs="Arial"/>
              </w:rPr>
            </w:pPr>
            <w:bookmarkStart w:id="28" w:name="_DV_C13"/>
            <w:r w:rsidRPr="00E61A96">
              <w:rPr>
                <w:rFonts w:cs="Arial"/>
                <w:b/>
              </w:rPr>
              <w:t>Power Park Module(s)</w:t>
            </w:r>
            <w:r w:rsidRPr="00E61A96">
              <w:rPr>
                <w:rFonts w:cs="Arial"/>
              </w:rPr>
              <w:t xml:space="preserve">; or, </w:t>
            </w:r>
            <w:bookmarkEnd w:id="28"/>
          </w:p>
          <w:p w14:paraId="6DD734FE" w14:textId="77777777" w:rsidR="00E2466A" w:rsidRPr="00E61A96" w:rsidRDefault="00E2466A" w:rsidP="00E2466A">
            <w:pPr>
              <w:pStyle w:val="TableArial11"/>
              <w:rPr>
                <w:rFonts w:cs="Arial"/>
                <w:b/>
              </w:rPr>
            </w:pPr>
            <w:bookmarkStart w:id="2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2466A" w:rsidRPr="00E61A96" w:rsidRDefault="00E2466A" w:rsidP="00E2466A">
            <w:pPr>
              <w:pStyle w:val="TableArial11"/>
              <w:rPr>
                <w:rFonts w:cs="Arial"/>
                <w:b/>
              </w:rPr>
            </w:pPr>
            <w:r w:rsidRPr="00E61A96">
              <w:rPr>
                <w:rFonts w:cs="Arial"/>
                <w:b/>
              </w:rPr>
              <w:t>HVDC Systems</w:t>
            </w:r>
            <w:r w:rsidRPr="005C20E3">
              <w:rPr>
                <w:rFonts w:cs="Arial"/>
              </w:rPr>
              <w:t>; or</w:t>
            </w:r>
          </w:p>
          <w:p w14:paraId="750A8CFF" w14:textId="77777777" w:rsidR="00E2466A" w:rsidRPr="005C20E3" w:rsidRDefault="00E2466A" w:rsidP="00E2466A">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2466A" w:rsidRPr="005C20E3" w:rsidRDefault="00E2466A" w:rsidP="00E2466A">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2466A" w:rsidRPr="00E61A96" w:rsidRDefault="00E2466A" w:rsidP="00E2466A">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E2466A" w:rsidRPr="007E0B31" w:rsidRDefault="00E2466A" w:rsidP="00E2466A">
            <w:pPr>
              <w:pStyle w:val="TableArial11"/>
              <w:rPr>
                <w:rFonts w:cs="Arial"/>
              </w:rPr>
            </w:pPr>
            <w:bookmarkStart w:id="30" w:name="_DV_C15"/>
            <w:bookmarkEnd w:id="29"/>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30"/>
          </w:p>
        </w:tc>
      </w:tr>
      <w:tr w:rsidR="00E2466A" w:rsidRPr="007E0B31" w14:paraId="06D87C8F" w14:textId="77777777" w:rsidTr="00486E52">
        <w:trPr>
          <w:cantSplit/>
          <w:trHeight w:val="300"/>
        </w:trPr>
        <w:tc>
          <w:tcPr>
            <w:tcW w:w="3122" w:type="dxa"/>
          </w:tcPr>
          <w:p w14:paraId="1918120D" w14:textId="77777777" w:rsidR="00E2466A" w:rsidRPr="007E0B31" w:rsidRDefault="00E2466A" w:rsidP="00E2466A">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513" w:type="dxa"/>
          </w:tcPr>
          <w:p w14:paraId="4B794853" w14:textId="77777777" w:rsidR="00E2466A" w:rsidRPr="007E0B31" w:rsidRDefault="00E2466A" w:rsidP="00E2466A">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E2466A" w:rsidRPr="007E0B31" w14:paraId="3ED81227" w14:textId="77777777" w:rsidTr="00486E52">
        <w:trPr>
          <w:cantSplit/>
          <w:trHeight w:val="300"/>
        </w:trPr>
        <w:tc>
          <w:tcPr>
            <w:tcW w:w="3122" w:type="dxa"/>
          </w:tcPr>
          <w:p w14:paraId="3A2F3CB6" w14:textId="77777777" w:rsidR="00E2466A" w:rsidRPr="007E0B31" w:rsidRDefault="00E2466A" w:rsidP="00E2466A">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513" w:type="dxa"/>
          </w:tcPr>
          <w:p w14:paraId="4138E5E3" w14:textId="77777777" w:rsidR="00E2466A" w:rsidRPr="007E0B31" w:rsidRDefault="00E2466A" w:rsidP="00E2466A">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2466A" w:rsidRPr="007E0B31" w14:paraId="1EF85FD5" w14:textId="77777777" w:rsidTr="00486E52">
        <w:trPr>
          <w:cantSplit/>
          <w:trHeight w:val="300"/>
        </w:trPr>
        <w:tc>
          <w:tcPr>
            <w:tcW w:w="3122" w:type="dxa"/>
          </w:tcPr>
          <w:p w14:paraId="023D3019" w14:textId="77777777" w:rsidR="00E2466A" w:rsidRPr="007E0B31" w:rsidRDefault="00E2466A" w:rsidP="00E2466A">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513" w:type="dxa"/>
          </w:tcPr>
          <w:p w14:paraId="006ADEF7" w14:textId="21DDA3D1" w:rsidR="00E2466A" w:rsidRPr="007E0B31" w:rsidRDefault="00E2466A" w:rsidP="00E2466A">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E2466A" w:rsidRPr="007E0B31" w14:paraId="71C93C62" w14:textId="77777777" w:rsidTr="00486E52">
        <w:trPr>
          <w:cantSplit/>
          <w:trHeight w:val="300"/>
        </w:trPr>
        <w:tc>
          <w:tcPr>
            <w:tcW w:w="3122" w:type="dxa"/>
          </w:tcPr>
          <w:p w14:paraId="39813E66" w14:textId="77777777" w:rsidR="00E2466A" w:rsidRPr="007E0B31" w:rsidRDefault="00E2466A" w:rsidP="00E2466A">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513" w:type="dxa"/>
          </w:tcPr>
          <w:p w14:paraId="2E439574" w14:textId="5C79BEA3" w:rsidR="00E2466A" w:rsidRPr="007E0B31" w:rsidRDefault="00E2466A" w:rsidP="00E2466A">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E2466A" w:rsidRPr="007E0B31" w14:paraId="2BF7BC2C" w14:textId="77777777" w:rsidTr="00486E52">
        <w:trPr>
          <w:cantSplit/>
          <w:trHeight w:val="300"/>
        </w:trPr>
        <w:tc>
          <w:tcPr>
            <w:tcW w:w="3122" w:type="dxa"/>
          </w:tcPr>
          <w:p w14:paraId="501E731D" w14:textId="77777777" w:rsidR="00E2466A" w:rsidRPr="007E0B31" w:rsidRDefault="00E2466A" w:rsidP="00E2466A">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513" w:type="dxa"/>
          </w:tcPr>
          <w:p w14:paraId="3B32EE96" w14:textId="41DA02E9" w:rsidR="00E2466A" w:rsidRPr="007E0B31" w:rsidRDefault="00E2466A" w:rsidP="00E2466A">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E2466A" w:rsidRPr="007E0B31" w14:paraId="18CE60F1" w14:textId="77777777" w:rsidTr="00486E52">
        <w:trPr>
          <w:cantSplit/>
          <w:trHeight w:val="300"/>
        </w:trPr>
        <w:tc>
          <w:tcPr>
            <w:tcW w:w="3122" w:type="dxa"/>
          </w:tcPr>
          <w:p w14:paraId="59FAA8FE" w14:textId="77777777" w:rsidR="00E2466A" w:rsidRPr="007E0B31" w:rsidRDefault="00E2466A" w:rsidP="00E2466A">
            <w:pPr>
              <w:pStyle w:val="Arial11Bold"/>
              <w:rPr>
                <w:rFonts w:cs="Arial"/>
              </w:rPr>
            </w:pPr>
            <w:r w:rsidRPr="007E0B31">
              <w:rPr>
                <w:rFonts w:cs="Arial"/>
              </w:rPr>
              <w:t>Connection Entry Capacity</w:t>
            </w:r>
          </w:p>
        </w:tc>
        <w:tc>
          <w:tcPr>
            <w:tcW w:w="6513" w:type="dxa"/>
          </w:tcPr>
          <w:p w14:paraId="0031FD48" w14:textId="77777777" w:rsidR="00E2466A" w:rsidRPr="007E0B31" w:rsidRDefault="00E2466A" w:rsidP="00E2466A">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E2466A" w:rsidRPr="007E0B31" w14:paraId="49692C93" w14:textId="77777777" w:rsidTr="00486E52">
        <w:trPr>
          <w:cantSplit/>
          <w:trHeight w:val="300"/>
        </w:trPr>
        <w:tc>
          <w:tcPr>
            <w:tcW w:w="3122" w:type="dxa"/>
          </w:tcPr>
          <w:p w14:paraId="4069B05B" w14:textId="77777777" w:rsidR="00E2466A" w:rsidRPr="007E0B31" w:rsidRDefault="00E2466A" w:rsidP="00E2466A">
            <w:pPr>
              <w:pStyle w:val="Arial11Bold"/>
              <w:rPr>
                <w:rFonts w:cs="Arial"/>
              </w:rPr>
            </w:pPr>
            <w:r w:rsidRPr="007E0B31">
              <w:rPr>
                <w:rFonts w:cs="Arial"/>
              </w:rPr>
              <w:t>Connected Planning Data</w:t>
            </w:r>
          </w:p>
        </w:tc>
        <w:tc>
          <w:tcPr>
            <w:tcW w:w="6513" w:type="dxa"/>
          </w:tcPr>
          <w:p w14:paraId="319F5ABF" w14:textId="77777777" w:rsidR="00E2466A" w:rsidRPr="007E0B31" w:rsidRDefault="00E2466A" w:rsidP="00E2466A">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E2466A" w:rsidRPr="007E0B31" w14:paraId="032C0763" w14:textId="77777777" w:rsidTr="00486E52">
        <w:trPr>
          <w:cantSplit/>
          <w:trHeight w:val="300"/>
        </w:trPr>
        <w:tc>
          <w:tcPr>
            <w:tcW w:w="3122" w:type="dxa"/>
          </w:tcPr>
          <w:p w14:paraId="62DFDF6A" w14:textId="77777777" w:rsidR="00E2466A" w:rsidRPr="007E0B31" w:rsidRDefault="00E2466A" w:rsidP="00E2466A">
            <w:pPr>
              <w:pStyle w:val="Arial11Bold"/>
              <w:rPr>
                <w:rFonts w:cs="Arial"/>
              </w:rPr>
            </w:pPr>
            <w:r w:rsidRPr="007E0B31">
              <w:rPr>
                <w:rFonts w:cs="Arial"/>
              </w:rPr>
              <w:t>Connection Point</w:t>
            </w:r>
          </w:p>
        </w:tc>
        <w:tc>
          <w:tcPr>
            <w:tcW w:w="6513" w:type="dxa"/>
          </w:tcPr>
          <w:p w14:paraId="418AC172" w14:textId="77777777" w:rsidR="00E2466A" w:rsidRPr="007E0B31" w:rsidRDefault="00E2466A" w:rsidP="00E2466A">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E2466A" w:rsidRPr="007E0B31" w14:paraId="1ECEFAB2" w14:textId="77777777" w:rsidTr="00486E52">
        <w:trPr>
          <w:cantSplit/>
          <w:trHeight w:val="300"/>
        </w:trPr>
        <w:tc>
          <w:tcPr>
            <w:tcW w:w="3122" w:type="dxa"/>
          </w:tcPr>
          <w:p w14:paraId="4B2413B1" w14:textId="77777777" w:rsidR="00E2466A" w:rsidRPr="007E0B31" w:rsidRDefault="00E2466A" w:rsidP="00E2466A">
            <w:pPr>
              <w:pStyle w:val="Arial11Bold"/>
              <w:rPr>
                <w:rFonts w:cs="Arial"/>
              </w:rPr>
            </w:pPr>
            <w:r w:rsidRPr="007E0B31">
              <w:rPr>
                <w:rFonts w:cs="Arial"/>
              </w:rPr>
              <w:t>Connection Site</w:t>
            </w:r>
          </w:p>
        </w:tc>
        <w:tc>
          <w:tcPr>
            <w:tcW w:w="6513" w:type="dxa"/>
          </w:tcPr>
          <w:p w14:paraId="42144605" w14:textId="77777777" w:rsidR="00E2466A" w:rsidRPr="007E0B31" w:rsidRDefault="00E2466A" w:rsidP="00E2466A">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E2466A" w:rsidRPr="007E0B31" w14:paraId="23196ECE" w14:textId="77777777" w:rsidTr="00486E52">
        <w:trPr>
          <w:cantSplit/>
          <w:trHeight w:val="300"/>
        </w:trPr>
        <w:tc>
          <w:tcPr>
            <w:tcW w:w="3122" w:type="dxa"/>
          </w:tcPr>
          <w:p w14:paraId="05744015" w14:textId="77777777" w:rsidR="00E2466A" w:rsidRPr="007E0B31" w:rsidRDefault="00E2466A" w:rsidP="00E2466A">
            <w:pPr>
              <w:pStyle w:val="Arial11Bold"/>
              <w:rPr>
                <w:rFonts w:cs="Arial"/>
              </w:rPr>
            </w:pPr>
            <w:r w:rsidRPr="007E0B31">
              <w:rPr>
                <w:rFonts w:cs="Arial"/>
              </w:rPr>
              <w:t>Construction Agreement</w:t>
            </w:r>
          </w:p>
        </w:tc>
        <w:tc>
          <w:tcPr>
            <w:tcW w:w="6513" w:type="dxa"/>
          </w:tcPr>
          <w:p w14:paraId="57CB08B2" w14:textId="77777777" w:rsidR="00E2466A" w:rsidRPr="007E0B31" w:rsidRDefault="00E2466A" w:rsidP="00E2466A">
            <w:pPr>
              <w:pStyle w:val="TableArial11"/>
              <w:rPr>
                <w:rFonts w:cs="Arial"/>
              </w:rPr>
            </w:pPr>
            <w:r w:rsidRPr="007E0B31">
              <w:rPr>
                <w:rFonts w:cs="Arial"/>
              </w:rPr>
              <w:t xml:space="preserve">Has the meaning set out in the </w:t>
            </w:r>
            <w:r w:rsidRPr="007E0B31">
              <w:rPr>
                <w:rFonts w:cs="Arial"/>
                <w:b/>
              </w:rPr>
              <w:t>CUSC</w:t>
            </w:r>
          </w:p>
        </w:tc>
      </w:tr>
      <w:tr w:rsidR="00E2466A" w:rsidRPr="007E0B31" w14:paraId="11856CEF" w14:textId="77777777" w:rsidTr="00486E52">
        <w:trPr>
          <w:cantSplit/>
          <w:trHeight w:val="300"/>
        </w:trPr>
        <w:tc>
          <w:tcPr>
            <w:tcW w:w="3122" w:type="dxa"/>
          </w:tcPr>
          <w:p w14:paraId="21BC9C05" w14:textId="77777777" w:rsidR="00E2466A" w:rsidRPr="007E0B31" w:rsidRDefault="00E2466A" w:rsidP="00E2466A">
            <w:pPr>
              <w:pStyle w:val="Arial11Bold"/>
              <w:rPr>
                <w:rFonts w:cs="Arial"/>
              </w:rPr>
            </w:pPr>
            <w:r w:rsidRPr="007E0B31">
              <w:rPr>
                <w:rFonts w:cs="Arial"/>
              </w:rPr>
              <w:t>Consumer Representative</w:t>
            </w:r>
          </w:p>
        </w:tc>
        <w:tc>
          <w:tcPr>
            <w:tcW w:w="6513" w:type="dxa"/>
          </w:tcPr>
          <w:p w14:paraId="5BBA34B8" w14:textId="77777777" w:rsidR="00E2466A" w:rsidRPr="007E0B31" w:rsidRDefault="00E2466A" w:rsidP="00E2466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E2466A" w:rsidRPr="007E0B31" w14:paraId="646FA376" w14:textId="77777777" w:rsidTr="00486E52">
        <w:trPr>
          <w:cantSplit/>
          <w:trHeight w:val="300"/>
        </w:trPr>
        <w:tc>
          <w:tcPr>
            <w:tcW w:w="3122" w:type="dxa"/>
          </w:tcPr>
          <w:p w14:paraId="46B0CA7D" w14:textId="77777777" w:rsidR="00E2466A" w:rsidRPr="007E0B31" w:rsidRDefault="00E2466A" w:rsidP="00E2466A">
            <w:pPr>
              <w:pStyle w:val="Arial11Bold"/>
              <w:rPr>
                <w:rFonts w:cs="Arial"/>
              </w:rPr>
            </w:pPr>
            <w:r w:rsidRPr="007E0B31">
              <w:rPr>
                <w:rFonts w:cs="Arial"/>
              </w:rPr>
              <w:t>Contingency Reserve</w:t>
            </w:r>
          </w:p>
        </w:tc>
        <w:tc>
          <w:tcPr>
            <w:tcW w:w="6513" w:type="dxa"/>
          </w:tcPr>
          <w:p w14:paraId="07550A0F" w14:textId="77777777" w:rsidR="00E2466A" w:rsidRPr="007E0B31" w:rsidRDefault="00E2466A" w:rsidP="00E2466A">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E2466A" w:rsidRPr="007E0B31" w14:paraId="5AF82D96" w14:textId="77777777" w:rsidTr="00486E52">
        <w:trPr>
          <w:cantSplit/>
          <w:trHeight w:val="300"/>
        </w:trPr>
        <w:tc>
          <w:tcPr>
            <w:tcW w:w="3122" w:type="dxa"/>
          </w:tcPr>
          <w:p w14:paraId="4C7990EB" w14:textId="403E3043" w:rsidR="00E2466A" w:rsidRPr="002B63E6" w:rsidRDefault="00E2466A" w:rsidP="00E2466A">
            <w:pPr>
              <w:pStyle w:val="Arial11Bold"/>
              <w:rPr>
                <w:rFonts w:cs="Arial"/>
              </w:rPr>
            </w:pPr>
            <w:r w:rsidRPr="002510FF">
              <w:rPr>
                <w:rFonts w:cs="Arial"/>
              </w:rPr>
              <w:t>Control Based Reactive Power</w:t>
            </w:r>
          </w:p>
        </w:tc>
        <w:tc>
          <w:tcPr>
            <w:tcW w:w="6513" w:type="dxa"/>
          </w:tcPr>
          <w:p w14:paraId="6EB96F85" w14:textId="2CCE559B" w:rsidR="00E2466A" w:rsidRPr="00807CFB" w:rsidRDefault="00E2466A" w:rsidP="00E2466A">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E2466A" w:rsidRPr="007E0B31" w14:paraId="53E01391" w14:textId="77777777" w:rsidTr="00486E52">
        <w:trPr>
          <w:cantSplit/>
          <w:trHeight w:val="300"/>
        </w:trPr>
        <w:tc>
          <w:tcPr>
            <w:tcW w:w="3122" w:type="dxa"/>
          </w:tcPr>
          <w:p w14:paraId="29DEC0AF" w14:textId="77777777" w:rsidR="00E2466A" w:rsidRPr="007E0B31" w:rsidRDefault="00E2466A" w:rsidP="00E2466A">
            <w:pPr>
              <w:pStyle w:val="Arial11Bold"/>
              <w:rPr>
                <w:rFonts w:cs="Arial"/>
              </w:rPr>
            </w:pPr>
            <w:r w:rsidRPr="007E0B31">
              <w:rPr>
                <w:rFonts w:cs="Arial"/>
              </w:rPr>
              <w:t>Control Calls</w:t>
            </w:r>
          </w:p>
        </w:tc>
        <w:tc>
          <w:tcPr>
            <w:tcW w:w="6513" w:type="dxa"/>
          </w:tcPr>
          <w:p w14:paraId="6192B2BE" w14:textId="63AE7318" w:rsidR="00E2466A" w:rsidRPr="007E0B31" w:rsidRDefault="00E2466A" w:rsidP="00E2466A">
            <w:pPr>
              <w:pStyle w:val="TableArial11"/>
              <w:rPr>
                <w:rFonts w:cs="Arial"/>
              </w:rPr>
            </w:pPr>
            <w:r w:rsidRPr="007E0B31">
              <w:rPr>
                <w:rFonts w:cs="Arial"/>
              </w:rPr>
              <w:t xml:space="preserve">A telephone call whose destination and/or origin is a key on the control desk telephone keyboard at a </w:t>
            </w:r>
            <w:r w:rsidRPr="007E0B31">
              <w:rPr>
                <w:rFonts w:cs="Arial"/>
                <w:b/>
              </w:rPr>
              <w:t>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w:t>
            </w:r>
            <w:proofErr w:type="spellStart"/>
            <w:r w:rsidRPr="007E0B31">
              <w:rPr>
                <w:rFonts w:cs="Arial"/>
              </w:rPr>
              <w:t>ie</w:t>
            </w:r>
            <w:proofErr w:type="spellEnd"/>
            <w:r w:rsidRPr="007E0B31">
              <w:rPr>
                <w:rFonts w:cs="Arial"/>
              </w:rPr>
              <w:t>. disconnect) a call of a lower status.</w:t>
            </w:r>
          </w:p>
        </w:tc>
      </w:tr>
      <w:tr w:rsidR="00E2466A" w:rsidRPr="007E0B31" w14:paraId="2493C15B" w14:textId="77777777" w:rsidTr="00486E52">
        <w:trPr>
          <w:cantSplit/>
          <w:trHeight w:val="300"/>
        </w:trPr>
        <w:tc>
          <w:tcPr>
            <w:tcW w:w="3122" w:type="dxa"/>
          </w:tcPr>
          <w:p w14:paraId="565B74C5" w14:textId="77777777" w:rsidR="00E2466A" w:rsidRPr="007E0B31" w:rsidRDefault="00E2466A" w:rsidP="00E2466A">
            <w:pPr>
              <w:pStyle w:val="Arial11Bold"/>
              <w:rPr>
                <w:rFonts w:cs="Arial"/>
              </w:rPr>
            </w:pPr>
            <w:r w:rsidRPr="007E0B31">
              <w:rPr>
                <w:rFonts w:cs="Arial"/>
              </w:rPr>
              <w:t>Control Centre</w:t>
            </w:r>
          </w:p>
        </w:tc>
        <w:tc>
          <w:tcPr>
            <w:tcW w:w="6513" w:type="dxa"/>
          </w:tcPr>
          <w:p w14:paraId="0D9B9445" w14:textId="77777777" w:rsidR="00E2466A" w:rsidRPr="007E0B31" w:rsidRDefault="00E2466A" w:rsidP="00E2466A">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E2466A" w:rsidRPr="007E0B31" w14:paraId="0286B8A2" w14:textId="77777777" w:rsidTr="00486E52">
        <w:trPr>
          <w:cantSplit/>
          <w:trHeight w:val="300"/>
        </w:trPr>
        <w:tc>
          <w:tcPr>
            <w:tcW w:w="3122" w:type="dxa"/>
          </w:tcPr>
          <w:p w14:paraId="536D92EE" w14:textId="77777777" w:rsidR="00E2466A" w:rsidRPr="007E0B31" w:rsidRDefault="00E2466A" w:rsidP="00E2466A">
            <w:pPr>
              <w:pStyle w:val="Arial11Bold"/>
              <w:rPr>
                <w:rFonts w:cs="Arial"/>
              </w:rPr>
            </w:pPr>
            <w:r w:rsidRPr="007E0B31">
              <w:rPr>
                <w:rFonts w:cs="Arial"/>
              </w:rPr>
              <w:t>Control Engineer</w:t>
            </w:r>
          </w:p>
        </w:tc>
        <w:tc>
          <w:tcPr>
            <w:tcW w:w="6513" w:type="dxa"/>
          </w:tcPr>
          <w:p w14:paraId="2DAA8A41" w14:textId="77777777" w:rsidR="00E2466A" w:rsidRPr="007E0B31" w:rsidRDefault="00E2466A" w:rsidP="00E2466A">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E2466A" w:rsidRPr="007E0B31" w14:paraId="4A061FA1" w14:textId="77777777" w:rsidTr="00486E52">
        <w:trPr>
          <w:cantSplit/>
          <w:trHeight w:val="300"/>
        </w:trPr>
        <w:tc>
          <w:tcPr>
            <w:tcW w:w="3122" w:type="dxa"/>
          </w:tcPr>
          <w:p w14:paraId="0565CA3D" w14:textId="77777777" w:rsidR="00E2466A" w:rsidRPr="007E0B31" w:rsidRDefault="00E2466A" w:rsidP="00E2466A">
            <w:pPr>
              <w:pStyle w:val="Arial11Bold"/>
              <w:rPr>
                <w:rFonts w:cs="Arial"/>
              </w:rPr>
            </w:pPr>
            <w:r w:rsidRPr="007E0B31">
              <w:rPr>
                <w:rFonts w:cs="Arial"/>
              </w:rPr>
              <w:t>Control Person</w:t>
            </w:r>
          </w:p>
        </w:tc>
        <w:tc>
          <w:tcPr>
            <w:tcW w:w="6513" w:type="dxa"/>
          </w:tcPr>
          <w:p w14:paraId="2D0C4029" w14:textId="77777777" w:rsidR="00E2466A" w:rsidRPr="007E0B31" w:rsidRDefault="00E2466A" w:rsidP="00E2466A">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E2466A" w:rsidRPr="007E0B31" w14:paraId="12EB2467" w14:textId="77777777" w:rsidTr="00486E52">
        <w:trPr>
          <w:cantSplit/>
          <w:trHeight w:val="300"/>
        </w:trPr>
        <w:tc>
          <w:tcPr>
            <w:tcW w:w="3122" w:type="dxa"/>
          </w:tcPr>
          <w:p w14:paraId="19C43882" w14:textId="2FBBB530" w:rsidR="00E2466A" w:rsidRPr="00B43A5F" w:rsidRDefault="00E2466A" w:rsidP="00E2466A">
            <w:pPr>
              <w:rPr>
                <w:bCs/>
              </w:rPr>
            </w:pPr>
            <w:r w:rsidRPr="005C20E3">
              <w:rPr>
                <w:rFonts w:cs="Arial"/>
                <w:b/>
                <w:bCs/>
              </w:rPr>
              <w:t>Control Phase</w:t>
            </w:r>
          </w:p>
          <w:p w14:paraId="1DA71278" w14:textId="77777777" w:rsidR="00E2466A" w:rsidRPr="00A87826" w:rsidRDefault="00E2466A" w:rsidP="00E2466A"/>
          <w:p w14:paraId="14947776" w14:textId="77777777" w:rsidR="00E2466A" w:rsidRPr="00A87826" w:rsidRDefault="00E2466A" w:rsidP="00E2466A"/>
          <w:p w14:paraId="04D42DE1" w14:textId="77777777" w:rsidR="00E2466A" w:rsidRPr="00A87826" w:rsidRDefault="00E2466A" w:rsidP="00E2466A"/>
          <w:p w14:paraId="4E06E153" w14:textId="1EB79B79" w:rsidR="00E2466A" w:rsidRPr="00A87826" w:rsidRDefault="00E2466A" w:rsidP="00E2466A">
            <w:pPr>
              <w:jc w:val="center"/>
            </w:pPr>
          </w:p>
        </w:tc>
        <w:tc>
          <w:tcPr>
            <w:tcW w:w="6513" w:type="dxa"/>
          </w:tcPr>
          <w:p w14:paraId="39628092" w14:textId="77777777" w:rsidR="00E2466A" w:rsidRPr="007E0B31" w:rsidRDefault="00E2466A" w:rsidP="00E2466A">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E2466A" w:rsidRPr="007E0B31" w14:paraId="027A8852" w14:textId="77777777" w:rsidTr="00486E52">
        <w:trPr>
          <w:cantSplit/>
          <w:trHeight w:val="300"/>
        </w:trPr>
        <w:tc>
          <w:tcPr>
            <w:tcW w:w="3122" w:type="dxa"/>
          </w:tcPr>
          <w:p w14:paraId="61E04235" w14:textId="4EFA97E6" w:rsidR="00E2466A" w:rsidRPr="007E0B31" w:rsidRDefault="00E2466A" w:rsidP="00E2466A">
            <w:pPr>
              <w:pStyle w:val="Arial11Bold"/>
              <w:rPr>
                <w:rFonts w:cs="Arial"/>
              </w:rPr>
            </w:pPr>
            <w:r w:rsidRPr="007E0B31">
              <w:rPr>
                <w:rFonts w:cs="Arial"/>
              </w:rPr>
              <w:t>Control Point</w:t>
            </w:r>
          </w:p>
        </w:tc>
        <w:tc>
          <w:tcPr>
            <w:tcW w:w="6513" w:type="dxa"/>
          </w:tcPr>
          <w:p w14:paraId="7358CD55" w14:textId="77777777" w:rsidR="00E2466A" w:rsidRPr="007E0B31" w:rsidRDefault="00E2466A" w:rsidP="00E2466A">
            <w:pPr>
              <w:pStyle w:val="TableArial11"/>
              <w:rPr>
                <w:rFonts w:cs="Arial"/>
              </w:rPr>
            </w:pPr>
            <w:r w:rsidRPr="007E0B31">
              <w:rPr>
                <w:rFonts w:cs="Arial"/>
              </w:rPr>
              <w:t>The point from which:-</w:t>
            </w:r>
          </w:p>
          <w:p w14:paraId="30CA2D2A" w14:textId="77777777" w:rsidR="00E2466A" w:rsidRPr="007E0B31" w:rsidRDefault="00E2466A" w:rsidP="00E2466A">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E2466A" w:rsidRPr="007E0B31" w:rsidRDefault="00E2466A" w:rsidP="00E2466A">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74B37314" w:rsidR="00E2466A" w:rsidRPr="007E0B31" w:rsidRDefault="00E2466A" w:rsidP="00E2466A">
            <w:pPr>
              <w:pStyle w:val="TableArial11"/>
              <w:ind w:left="1134" w:hanging="567"/>
              <w:rPr>
                <w:rFonts w:cs="Arial"/>
              </w:rPr>
            </w:pPr>
            <w:r w:rsidRPr="098D0C5A">
              <w:rPr>
                <w:rFonts w:cs="Arial"/>
              </w:rPr>
              <w:t>(i)</w:t>
            </w:r>
            <w:r>
              <w:tab/>
            </w:r>
            <w:r w:rsidRPr="098D0C5A">
              <w:rPr>
                <w:rFonts w:cs="Arial"/>
              </w:rPr>
              <w:t xml:space="preserve">50MW or more in </w:t>
            </w:r>
            <w:r w:rsidRPr="098D0C5A">
              <w:rPr>
                <w:rFonts w:cs="Arial"/>
                <w:b/>
                <w:bCs/>
              </w:rPr>
              <w:t>NGET’s Transmission Area</w:t>
            </w:r>
            <w:r w:rsidR="0066760C" w:rsidRPr="098D0C5A">
              <w:rPr>
                <w:rFonts w:cs="Arial"/>
                <w:b/>
                <w:bCs/>
              </w:rPr>
              <w:t xml:space="preserve"> </w:t>
            </w:r>
            <w:r w:rsidR="0066760C" w:rsidRPr="098D0C5A">
              <w:rPr>
                <w:rFonts w:cs="Arial"/>
              </w:rPr>
              <w:t>or</w:t>
            </w:r>
            <w:ins w:id="31" w:author="Grey (ESO), Alastair" w:date="2022-12-06T14:20:00Z">
              <w:r w:rsidR="00D7180F">
                <w:rPr>
                  <w:rFonts w:cs="Arial"/>
                </w:rPr>
                <w:t xml:space="preserve"> 50MW or more</w:t>
              </w:r>
            </w:ins>
            <w:r w:rsidR="0066760C" w:rsidRPr="098D0C5A">
              <w:rPr>
                <w:rFonts w:cs="Arial"/>
              </w:rPr>
              <w:t xml:space="preserve"> </w:t>
            </w:r>
            <w:ins w:id="32" w:author="Grey (ESO), Alastair" w:date="2022-12-06T14:19:00Z">
              <w:r w:rsidR="00826103">
                <w:rPr>
                  <w:rFonts w:cs="Arial"/>
                </w:rPr>
                <w:t xml:space="preserve">where </w:t>
              </w:r>
              <w:r w:rsidR="00090B63">
                <w:rPr>
                  <w:rFonts w:cs="Arial"/>
                </w:rPr>
                <w:t xml:space="preserve">a </w:t>
              </w:r>
              <w:r w:rsidR="00826103" w:rsidRPr="00F05411">
                <w:rPr>
                  <w:rFonts w:cs="Arial"/>
                  <w:b/>
                  <w:bCs/>
                </w:rPr>
                <w:t xml:space="preserve">BM </w:t>
              </w:r>
            </w:ins>
            <w:ins w:id="33" w:author="Grey (ESO), Alastair" w:date="2022-12-06T14:21:00Z">
              <w:r w:rsidR="00FD32CE" w:rsidRPr="00F05411">
                <w:rPr>
                  <w:rFonts w:cs="Arial"/>
                  <w:b/>
                  <w:bCs/>
                </w:rPr>
                <w:t>U</w:t>
              </w:r>
            </w:ins>
            <w:ins w:id="34" w:author="Grey (ESO), Alastair" w:date="2022-12-06T14:19:00Z">
              <w:r w:rsidR="00826103" w:rsidRPr="00F05411">
                <w:rPr>
                  <w:rFonts w:cs="Arial"/>
                  <w:b/>
                  <w:bCs/>
                </w:rPr>
                <w:t>nit</w:t>
              </w:r>
              <w:r w:rsidR="00826103">
                <w:rPr>
                  <w:rFonts w:cs="Arial"/>
                </w:rPr>
                <w:t xml:space="preserve"> is connected to a </w:t>
              </w:r>
              <w:r w:rsidR="00826103" w:rsidRPr="00F05411">
                <w:rPr>
                  <w:rFonts w:cs="Arial"/>
                  <w:b/>
                  <w:bCs/>
                </w:rPr>
                <w:t>Competitiv</w:t>
              </w:r>
            </w:ins>
            <w:ins w:id="35" w:author="Grey (ESO), Alastair" w:date="2022-12-06T14:21:00Z">
              <w:r w:rsidR="00FD32CE">
                <w:rPr>
                  <w:rFonts w:cs="Arial"/>
                  <w:b/>
                  <w:bCs/>
                </w:rPr>
                <w:t>e</w:t>
              </w:r>
            </w:ins>
            <w:ins w:id="36" w:author="Grey (ESO), Alastair" w:date="2022-12-06T14:19:00Z">
              <w:r w:rsidR="00826103" w:rsidRPr="00F05411">
                <w:rPr>
                  <w:rFonts w:cs="Arial"/>
                  <w:b/>
                  <w:bCs/>
                </w:rPr>
                <w:t>ly Appointed Transmission Licen</w:t>
              </w:r>
            </w:ins>
            <w:ins w:id="37" w:author="Grey (ESO), Alastair" w:date="2023-01-12T15:06:00Z">
              <w:r w:rsidR="00282A4C">
                <w:rPr>
                  <w:rFonts w:cs="Arial"/>
                  <w:b/>
                  <w:bCs/>
                </w:rPr>
                <w:t>s</w:t>
              </w:r>
            </w:ins>
            <w:ins w:id="38" w:author="Grey (ESO), Alastair" w:date="2022-12-06T14:19:00Z">
              <w:r w:rsidR="00826103" w:rsidRPr="00F05411">
                <w:rPr>
                  <w:rFonts w:cs="Arial"/>
                  <w:b/>
                  <w:bCs/>
                </w:rPr>
                <w:t>e</w:t>
              </w:r>
            </w:ins>
            <w:ins w:id="39" w:author="Grey (ESO), Alastair" w:date="2022-12-06T14:23:00Z">
              <w:r w:rsidR="00F0774E">
                <w:rPr>
                  <w:rFonts w:cs="Arial"/>
                  <w:b/>
                  <w:bCs/>
                </w:rPr>
                <w:t>e</w:t>
              </w:r>
            </w:ins>
            <w:ins w:id="40" w:author="Grey (ESO), Alastair" w:date="2022-12-06T14:19:00Z">
              <w:r w:rsidR="00826103">
                <w:rPr>
                  <w:rFonts w:cs="Arial"/>
                </w:rPr>
                <w:t xml:space="preserve"> and </w:t>
              </w:r>
              <w:r w:rsidR="00090B63">
                <w:rPr>
                  <w:rFonts w:cs="Arial"/>
                </w:rPr>
                <w:t xml:space="preserve">that </w:t>
              </w:r>
              <w:r w:rsidR="00090B63" w:rsidRPr="00F05411">
                <w:rPr>
                  <w:rFonts w:cs="Arial"/>
                  <w:b/>
                  <w:bCs/>
                </w:rPr>
                <w:t xml:space="preserve">BM </w:t>
              </w:r>
            </w:ins>
            <w:ins w:id="41" w:author="Grey (ESO), Alastair" w:date="2022-12-06T14:21:00Z">
              <w:r w:rsidR="00FD32CE">
                <w:rPr>
                  <w:rFonts w:cs="Arial"/>
                  <w:b/>
                  <w:bCs/>
                </w:rPr>
                <w:t>U</w:t>
              </w:r>
            </w:ins>
            <w:ins w:id="42" w:author="Grey (ESO), Alastair" w:date="2022-12-06T14:19:00Z">
              <w:r w:rsidR="00090B63" w:rsidRPr="00F05411">
                <w:rPr>
                  <w:rFonts w:cs="Arial"/>
                  <w:b/>
                  <w:bCs/>
                </w:rPr>
                <w:t>nit</w:t>
              </w:r>
              <w:r w:rsidR="00090B63">
                <w:rPr>
                  <w:rFonts w:cs="Arial"/>
                </w:rPr>
                <w:t xml:space="preserve"> is located in</w:t>
              </w:r>
            </w:ins>
            <w:ins w:id="43" w:author="Spencer(ESO), Deborah" w:date="2022-12-12T10:48:00Z">
              <w:r w:rsidR="002B31B9">
                <w:rPr>
                  <w:rFonts w:cs="Arial"/>
                </w:rPr>
                <w:t xml:space="preserve"> </w:t>
              </w:r>
              <w:r w:rsidR="002B31B9" w:rsidRPr="00F94EAC">
                <w:rPr>
                  <w:rFonts w:cs="Arial"/>
                  <w:b/>
                  <w:bCs/>
                </w:rPr>
                <w:t>NGET</w:t>
              </w:r>
            </w:ins>
            <w:ins w:id="44" w:author="Spencer(ESO), Deborah" w:date="2022-12-12T10:49:00Z">
              <w:r w:rsidR="002B31B9">
                <w:rPr>
                  <w:rFonts w:cs="Arial"/>
                  <w:b/>
                  <w:bCs/>
                </w:rPr>
                <w:t>’</w:t>
              </w:r>
            </w:ins>
            <w:ins w:id="45" w:author="Spencer(ESO), Deborah" w:date="2022-12-12T10:48:00Z">
              <w:r w:rsidR="002B31B9" w:rsidRPr="00F94EAC">
                <w:rPr>
                  <w:rFonts w:cs="Arial"/>
                  <w:b/>
                  <w:bCs/>
                </w:rPr>
                <w:t>s</w:t>
              </w:r>
              <w:r w:rsidR="002B31B9">
                <w:rPr>
                  <w:rFonts w:cs="Arial"/>
                </w:rPr>
                <w:t xml:space="preserve"> </w:t>
              </w:r>
            </w:ins>
            <w:ins w:id="46" w:author="Spencer(ESO), Deborah" w:date="2022-12-12T10:49:00Z">
              <w:r w:rsidR="002B31B9" w:rsidRPr="00F94EAC">
                <w:rPr>
                  <w:rFonts w:cs="Arial"/>
                  <w:b/>
                  <w:bCs/>
                </w:rPr>
                <w:t>T</w:t>
              </w:r>
            </w:ins>
            <w:ins w:id="47" w:author="Spencer(ESO), Deborah" w:date="2022-12-12T10:48:00Z">
              <w:r w:rsidR="002B31B9" w:rsidRPr="00F94EAC">
                <w:rPr>
                  <w:rFonts w:cs="Arial"/>
                  <w:b/>
                  <w:bCs/>
                </w:rPr>
                <w:t xml:space="preserve">ransmission </w:t>
              </w:r>
            </w:ins>
            <w:ins w:id="48" w:author="Spencer(ESO), Deborah" w:date="2022-12-12T10:49:00Z">
              <w:r w:rsidR="002B31B9" w:rsidRPr="00F94EAC">
                <w:rPr>
                  <w:rFonts w:cs="Arial"/>
                  <w:b/>
                  <w:bCs/>
                </w:rPr>
                <w:t>A</w:t>
              </w:r>
            </w:ins>
            <w:ins w:id="49" w:author="Spencer(ESO), Deborah" w:date="2022-12-12T10:48:00Z">
              <w:r w:rsidR="002B31B9" w:rsidRPr="00F94EAC">
                <w:rPr>
                  <w:rFonts w:cs="Arial"/>
                  <w:b/>
                  <w:bCs/>
                </w:rPr>
                <w:t>rea</w:t>
              </w:r>
            </w:ins>
            <w:r w:rsidRPr="098D0C5A">
              <w:rPr>
                <w:rFonts w:cs="Arial"/>
              </w:rPr>
              <w:t xml:space="preserve">; or </w:t>
            </w:r>
          </w:p>
          <w:p w14:paraId="4B3669E1" w14:textId="7243BBEA" w:rsidR="00E2466A" w:rsidRPr="007E0B31" w:rsidRDefault="00E2466A" w:rsidP="00E2466A">
            <w:pPr>
              <w:pStyle w:val="TableArial11"/>
              <w:ind w:left="1134" w:hanging="567"/>
              <w:rPr>
                <w:rFonts w:cs="Arial"/>
              </w:rPr>
            </w:pPr>
            <w:r w:rsidRPr="098D0C5A">
              <w:rPr>
                <w:rFonts w:cs="Arial"/>
              </w:rPr>
              <w:t>(ii)</w:t>
            </w:r>
            <w:r>
              <w:tab/>
            </w:r>
            <w:r w:rsidRPr="098D0C5A">
              <w:rPr>
                <w:rFonts w:cs="Arial"/>
              </w:rPr>
              <w:t xml:space="preserve">30MW or more in </w:t>
            </w:r>
            <w:r w:rsidRPr="098D0C5A">
              <w:rPr>
                <w:rFonts w:cs="Arial"/>
                <w:b/>
                <w:bCs/>
              </w:rPr>
              <w:t>SPT’s Transmission Area</w:t>
            </w:r>
            <w:r w:rsidR="009D1FFC" w:rsidRPr="098D0C5A">
              <w:rPr>
                <w:rFonts w:cs="Arial"/>
                <w:b/>
                <w:bCs/>
              </w:rPr>
              <w:t xml:space="preserve"> </w:t>
            </w:r>
            <w:r w:rsidR="009D1FFC" w:rsidRPr="098D0C5A">
              <w:rPr>
                <w:rFonts w:cs="Arial"/>
              </w:rPr>
              <w:t>or</w:t>
            </w:r>
            <w:ins w:id="50" w:author="Grey (ESO), Alastair" w:date="2022-12-06T14:22:00Z">
              <w:r w:rsidR="00C00691">
                <w:rPr>
                  <w:rFonts w:cs="Arial"/>
                </w:rPr>
                <w:t xml:space="preserve"> 30MW or more where a </w:t>
              </w:r>
              <w:r w:rsidR="00C00691" w:rsidRPr="000D0881">
                <w:rPr>
                  <w:rFonts w:cs="Arial"/>
                  <w:b/>
                  <w:bCs/>
                </w:rPr>
                <w:t>BM Unit</w:t>
              </w:r>
              <w:r w:rsidR="00C00691">
                <w:rPr>
                  <w:rFonts w:cs="Arial"/>
                </w:rPr>
                <w:t xml:space="preserve"> is connected to a </w:t>
              </w:r>
              <w:proofErr w:type="spellStart"/>
              <w:r w:rsidR="00C00691" w:rsidRPr="000D0881">
                <w:rPr>
                  <w:rFonts w:cs="Arial"/>
                  <w:b/>
                  <w:bCs/>
                </w:rPr>
                <w:t>Competivively</w:t>
              </w:r>
              <w:proofErr w:type="spellEnd"/>
              <w:r w:rsidR="00C00691" w:rsidRPr="000D0881">
                <w:rPr>
                  <w:rFonts w:cs="Arial"/>
                  <w:b/>
                  <w:bCs/>
                </w:rPr>
                <w:t xml:space="preserve"> Transmission Li</w:t>
              </w:r>
            </w:ins>
            <w:ins w:id="51" w:author="Grey (ESO), Alastair" w:date="2023-01-12T15:06:00Z">
              <w:r w:rsidR="002F786E">
                <w:rPr>
                  <w:rFonts w:cs="Arial"/>
                  <w:b/>
                  <w:bCs/>
                </w:rPr>
                <w:t>censee</w:t>
              </w:r>
            </w:ins>
            <w:ins w:id="52" w:author="Grey (ESO), Alastair" w:date="2022-12-06T14:23:00Z">
              <w:r w:rsidR="00AD0F97">
                <w:rPr>
                  <w:rFonts w:cs="Arial"/>
                </w:rPr>
                <w:t xml:space="preserve"> and that </w:t>
              </w:r>
              <w:r w:rsidR="00AD0F97" w:rsidRPr="000D0881">
                <w:rPr>
                  <w:rFonts w:cs="Arial"/>
                  <w:b/>
                  <w:bCs/>
                </w:rPr>
                <w:t>BM Unit</w:t>
              </w:r>
              <w:r w:rsidR="00AD0F97">
                <w:rPr>
                  <w:rFonts w:cs="Arial"/>
                </w:rPr>
                <w:t xml:space="preserve"> is located in </w:t>
              </w:r>
              <w:r w:rsidR="00AD0F97" w:rsidRPr="000D0881">
                <w:rPr>
                  <w:rFonts w:cs="Arial"/>
                  <w:b/>
                  <w:bCs/>
                </w:rPr>
                <w:t>SPT’s Transmission Area</w:t>
              </w:r>
            </w:ins>
            <w:r w:rsidRPr="098D0C5A">
              <w:rPr>
                <w:rFonts w:cs="Arial"/>
              </w:rPr>
              <w:t>; or</w:t>
            </w:r>
          </w:p>
          <w:p w14:paraId="0188CC03" w14:textId="52FE7076" w:rsidR="00E2466A" w:rsidRPr="007E0B31" w:rsidRDefault="00E2466A" w:rsidP="00E2466A">
            <w:pPr>
              <w:pStyle w:val="TableArial11"/>
              <w:ind w:left="1134" w:hanging="567"/>
              <w:rPr>
                <w:rFonts w:cs="Arial"/>
              </w:rPr>
            </w:pPr>
            <w:r w:rsidRPr="098D0C5A">
              <w:rPr>
                <w:rFonts w:cs="Arial"/>
              </w:rPr>
              <w:t>(iii)</w:t>
            </w:r>
            <w:r>
              <w:tab/>
            </w:r>
            <w:r w:rsidRPr="098D0C5A">
              <w:rPr>
                <w:rFonts w:cs="Arial"/>
              </w:rPr>
              <w:t xml:space="preserve">10MW or more in </w:t>
            </w:r>
            <w:r w:rsidRPr="098D0C5A">
              <w:rPr>
                <w:rFonts w:cs="Arial"/>
                <w:b/>
                <w:bCs/>
              </w:rPr>
              <w:t>SHETL’s Transmission Area</w:t>
            </w:r>
            <w:r w:rsidR="00E9262C" w:rsidRPr="098D0C5A">
              <w:rPr>
                <w:rFonts w:cs="Arial"/>
                <w:b/>
                <w:bCs/>
              </w:rPr>
              <w:t xml:space="preserve"> </w:t>
            </w:r>
            <w:r w:rsidR="00E9262C" w:rsidRPr="098D0C5A">
              <w:rPr>
                <w:rFonts w:cs="Arial"/>
              </w:rPr>
              <w:t xml:space="preserve">or </w:t>
            </w:r>
            <w:ins w:id="53" w:author="Grey (ESO), Alastair" w:date="2022-12-06T14:58:00Z">
              <w:r w:rsidR="00C502C5">
                <w:rPr>
                  <w:rFonts w:cs="Arial"/>
                </w:rPr>
                <w:t xml:space="preserve">10MW or </w:t>
              </w:r>
              <w:r w:rsidR="007F3621">
                <w:rPr>
                  <w:rFonts w:cs="Arial"/>
                </w:rPr>
                <w:t xml:space="preserve">more where a </w:t>
              </w:r>
              <w:r w:rsidR="007F3621" w:rsidRPr="002B43C9">
                <w:rPr>
                  <w:rFonts w:cs="Arial"/>
                  <w:b/>
                  <w:bCs/>
                </w:rPr>
                <w:t>BM Unit</w:t>
              </w:r>
              <w:r w:rsidR="007F3621">
                <w:rPr>
                  <w:rFonts w:cs="Arial"/>
                </w:rPr>
                <w:t xml:space="preserve"> is connected to a </w:t>
              </w:r>
              <w:r w:rsidR="007F3621" w:rsidRPr="002B43C9">
                <w:rPr>
                  <w:rFonts w:cs="Arial"/>
                  <w:b/>
                  <w:bCs/>
                </w:rPr>
                <w:t xml:space="preserve">Competitively Appointed Transmission </w:t>
              </w:r>
              <w:r w:rsidR="00120CA5" w:rsidRPr="002B43C9">
                <w:rPr>
                  <w:rFonts w:cs="Arial"/>
                  <w:b/>
                  <w:bCs/>
                </w:rPr>
                <w:t>Owner</w:t>
              </w:r>
              <w:r w:rsidR="00120CA5">
                <w:rPr>
                  <w:rFonts w:cs="Arial"/>
                </w:rPr>
                <w:t xml:space="preserve"> and th</w:t>
              </w:r>
            </w:ins>
            <w:ins w:id="54" w:author="Grey (ESO), Alastair" w:date="2022-12-06T14:59:00Z">
              <w:r w:rsidR="00120CA5">
                <w:rPr>
                  <w:rFonts w:cs="Arial"/>
                </w:rPr>
                <w:t xml:space="preserve">at </w:t>
              </w:r>
              <w:r w:rsidR="00120CA5" w:rsidRPr="002B43C9">
                <w:rPr>
                  <w:rFonts w:cs="Arial"/>
                  <w:b/>
                  <w:bCs/>
                </w:rPr>
                <w:t>BM Unit</w:t>
              </w:r>
              <w:r w:rsidR="00120CA5">
                <w:rPr>
                  <w:rFonts w:cs="Arial"/>
                </w:rPr>
                <w:t xml:space="preserve"> is located in </w:t>
              </w:r>
              <w:r w:rsidR="00120CA5" w:rsidRPr="002B43C9">
                <w:rPr>
                  <w:rFonts w:cs="Arial"/>
                  <w:b/>
                  <w:bCs/>
                </w:rPr>
                <w:t>SHETL’s Tran</w:t>
              </w:r>
            </w:ins>
            <w:ins w:id="55" w:author="Grey (ESO), Alastair" w:date="2023-01-12T15:07:00Z">
              <w:r w:rsidR="002F786E">
                <w:rPr>
                  <w:rFonts w:cs="Arial"/>
                  <w:b/>
                  <w:bCs/>
                </w:rPr>
                <w:t>s</w:t>
              </w:r>
            </w:ins>
            <w:ins w:id="56" w:author="Grey (ESO), Alastair" w:date="2022-12-06T14:59:00Z">
              <w:r w:rsidR="00120CA5" w:rsidRPr="002B43C9">
                <w:rPr>
                  <w:rFonts w:cs="Arial"/>
                  <w:b/>
                  <w:bCs/>
                </w:rPr>
                <w:t>mission Area</w:t>
              </w:r>
            </w:ins>
            <w:r w:rsidRPr="098D0C5A">
              <w:rPr>
                <w:rFonts w:cs="Arial"/>
              </w:rPr>
              <w:t>,</w:t>
            </w:r>
            <w:r w:rsidR="00226D83" w:rsidRPr="098D0C5A">
              <w:rPr>
                <w:rFonts w:cs="Arial"/>
              </w:rPr>
              <w:t xml:space="preserve"> or</w:t>
            </w:r>
          </w:p>
          <w:p w14:paraId="78073872" w14:textId="77777777" w:rsidR="00E2466A" w:rsidDel="00486E52" w:rsidRDefault="00E2466A" w:rsidP="00E2466A">
            <w:pPr>
              <w:pStyle w:val="TableArial11"/>
              <w:ind w:left="1134" w:hanging="567"/>
              <w:rPr>
                <w:del w:id="57" w:author="Grey (ESO), Alastair" w:date="2022-12-13T08:49:00Z"/>
                <w:rFonts w:cs="Arial"/>
              </w:rPr>
            </w:pPr>
            <w:r w:rsidRPr="098D0C5A">
              <w:rPr>
                <w:rFonts w:cs="Arial"/>
              </w:rPr>
              <w:t>(iv)</w:t>
            </w:r>
            <w:r>
              <w:tab/>
            </w:r>
            <w:r w:rsidRPr="098D0C5A">
              <w:rPr>
                <w:rFonts w:cs="Arial"/>
              </w:rPr>
              <w:t xml:space="preserve">10MW or more which is connected to an </w:t>
            </w:r>
            <w:r w:rsidRPr="098D0C5A">
              <w:rPr>
                <w:rFonts w:cs="Arial"/>
                <w:b/>
                <w:bCs/>
              </w:rPr>
              <w:t>Offshore Transmission System</w:t>
            </w:r>
            <w:r w:rsidRPr="098D0C5A">
              <w:rPr>
                <w:rFonts w:cs="Arial"/>
              </w:rPr>
              <w:t xml:space="preserve"> </w:t>
            </w:r>
          </w:p>
          <w:p w14:paraId="42C9F1FC" w14:textId="77777777" w:rsidR="00473169" w:rsidRPr="0026679D" w:rsidRDefault="00473169" w:rsidP="00486E52">
            <w:pPr>
              <w:pStyle w:val="TableArial11"/>
              <w:ind w:left="1134" w:hanging="567"/>
            </w:pPr>
          </w:p>
          <w:p w14:paraId="480D77CF" w14:textId="77777777" w:rsidR="00E2466A" w:rsidRPr="007E0B31" w:rsidRDefault="00E2466A" w:rsidP="00E2466A">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E2466A" w:rsidRPr="007E0B31" w:rsidRDefault="00E2466A" w:rsidP="00E2466A">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E2466A" w:rsidRPr="007E0B31" w:rsidRDefault="00E2466A" w:rsidP="00E2466A">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E2466A" w:rsidRPr="007E0B31" w14:paraId="3239CB2F" w14:textId="77777777" w:rsidTr="00486E52">
        <w:trPr>
          <w:cantSplit/>
          <w:trHeight w:val="300"/>
        </w:trPr>
        <w:tc>
          <w:tcPr>
            <w:tcW w:w="3122" w:type="dxa"/>
          </w:tcPr>
          <w:p w14:paraId="31CC584E" w14:textId="77777777" w:rsidR="00E2466A" w:rsidRPr="007E0B31" w:rsidRDefault="00E2466A" w:rsidP="00E2466A">
            <w:pPr>
              <w:pStyle w:val="Arial11Bold"/>
              <w:rPr>
                <w:rFonts w:cs="Arial"/>
              </w:rPr>
            </w:pPr>
            <w:r w:rsidRPr="007E0B31">
              <w:rPr>
                <w:rFonts w:cs="Arial"/>
              </w:rPr>
              <w:t>Control Telephony</w:t>
            </w:r>
          </w:p>
        </w:tc>
        <w:tc>
          <w:tcPr>
            <w:tcW w:w="6513" w:type="dxa"/>
          </w:tcPr>
          <w:p w14:paraId="076469C1" w14:textId="44A111F4" w:rsidR="00E2466A" w:rsidRPr="007E0B31" w:rsidRDefault="00E2466A" w:rsidP="00E2466A">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E2466A" w:rsidRPr="007E0B31" w14:paraId="31949C78" w14:textId="77777777" w:rsidTr="00486E52">
        <w:trPr>
          <w:cantSplit/>
          <w:trHeight w:val="300"/>
        </w:trPr>
        <w:tc>
          <w:tcPr>
            <w:tcW w:w="3122" w:type="dxa"/>
          </w:tcPr>
          <w:p w14:paraId="6E349B25" w14:textId="77777777" w:rsidR="00E2466A" w:rsidRPr="007E0B31" w:rsidRDefault="00E2466A" w:rsidP="00E2466A">
            <w:pPr>
              <w:pStyle w:val="Arial11Bold"/>
              <w:rPr>
                <w:rFonts w:cs="Arial"/>
              </w:rPr>
            </w:pPr>
            <w:r w:rsidRPr="007E0B31">
              <w:rPr>
                <w:rFonts w:cs="Arial"/>
              </w:rPr>
              <w:t>Core Industry Document</w:t>
            </w:r>
          </w:p>
        </w:tc>
        <w:tc>
          <w:tcPr>
            <w:tcW w:w="6513" w:type="dxa"/>
          </w:tcPr>
          <w:p w14:paraId="7330C8CF" w14:textId="4AE65B1F" w:rsidR="00E2466A" w:rsidRPr="007E0B31" w:rsidRDefault="00E2466A" w:rsidP="00E2466A">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E2466A" w:rsidRPr="007E0B31" w14:paraId="3A59B2AE" w14:textId="77777777" w:rsidTr="00486E52">
        <w:trPr>
          <w:cantSplit/>
          <w:trHeight w:val="300"/>
        </w:trPr>
        <w:tc>
          <w:tcPr>
            <w:tcW w:w="3122" w:type="dxa"/>
          </w:tcPr>
          <w:p w14:paraId="2D437765" w14:textId="77777777" w:rsidR="00E2466A" w:rsidRPr="007E0B31" w:rsidRDefault="00E2466A" w:rsidP="00E2466A">
            <w:pPr>
              <w:pStyle w:val="Arial11Bold"/>
              <w:rPr>
                <w:rFonts w:cs="Arial"/>
              </w:rPr>
            </w:pPr>
            <w:r w:rsidRPr="007E0B31">
              <w:rPr>
                <w:rFonts w:cs="Arial"/>
              </w:rPr>
              <w:t>Core Industry Document Owner</w:t>
            </w:r>
          </w:p>
        </w:tc>
        <w:tc>
          <w:tcPr>
            <w:tcW w:w="6513" w:type="dxa"/>
          </w:tcPr>
          <w:p w14:paraId="10482254" w14:textId="77777777" w:rsidR="00E2466A" w:rsidRPr="007E0B31" w:rsidRDefault="00E2466A" w:rsidP="00E2466A">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E2466A" w:rsidRPr="007E0B31" w14:paraId="1AD3474E" w14:textId="77777777" w:rsidTr="00486E52">
        <w:trPr>
          <w:cantSplit/>
          <w:trHeight w:val="300"/>
        </w:trPr>
        <w:tc>
          <w:tcPr>
            <w:tcW w:w="3122" w:type="dxa"/>
          </w:tcPr>
          <w:p w14:paraId="1E287F9A" w14:textId="77777777" w:rsidR="00E2466A" w:rsidRPr="007E0B31" w:rsidRDefault="00E2466A" w:rsidP="00E2466A">
            <w:pPr>
              <w:pStyle w:val="Arial11Bold"/>
              <w:rPr>
                <w:rFonts w:cs="Arial"/>
              </w:rPr>
            </w:pPr>
            <w:r w:rsidRPr="007E0B31">
              <w:rPr>
                <w:rFonts w:cs="Arial"/>
              </w:rPr>
              <w:t>CUSC</w:t>
            </w:r>
          </w:p>
        </w:tc>
        <w:tc>
          <w:tcPr>
            <w:tcW w:w="6513" w:type="dxa"/>
          </w:tcPr>
          <w:p w14:paraId="12B3E7E0" w14:textId="5EFE5ACD" w:rsidR="00E2466A" w:rsidRPr="007E0B31" w:rsidRDefault="00E2466A" w:rsidP="00E2466A">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E2466A" w:rsidRPr="007E0B31" w14:paraId="5634AD17" w14:textId="77777777" w:rsidTr="00486E52">
        <w:trPr>
          <w:cantSplit/>
          <w:trHeight w:val="300"/>
        </w:trPr>
        <w:tc>
          <w:tcPr>
            <w:tcW w:w="3122" w:type="dxa"/>
          </w:tcPr>
          <w:p w14:paraId="36634764" w14:textId="77777777" w:rsidR="00E2466A" w:rsidRPr="007E0B31" w:rsidRDefault="00E2466A" w:rsidP="00E2466A">
            <w:pPr>
              <w:pStyle w:val="Arial11Bold"/>
              <w:rPr>
                <w:rFonts w:cs="Arial"/>
              </w:rPr>
            </w:pPr>
            <w:r w:rsidRPr="007E0B31">
              <w:rPr>
                <w:rFonts w:cs="Arial"/>
              </w:rPr>
              <w:t>CUSC Contract</w:t>
            </w:r>
          </w:p>
        </w:tc>
        <w:tc>
          <w:tcPr>
            <w:tcW w:w="6513" w:type="dxa"/>
          </w:tcPr>
          <w:p w14:paraId="19B688D1" w14:textId="5EEE5C4A" w:rsidR="00E2466A" w:rsidRPr="007E0B31" w:rsidRDefault="00E2466A" w:rsidP="00E2466A">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E2466A" w:rsidRPr="007E0B31" w:rsidRDefault="00E2466A" w:rsidP="00E2466A">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E2466A" w:rsidRPr="007E0B31" w:rsidRDefault="00E2466A" w:rsidP="00E2466A">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E2466A" w:rsidRPr="007E0B31" w:rsidRDefault="00E2466A" w:rsidP="00E2466A">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E2466A" w:rsidRPr="007E0B31" w:rsidRDefault="00E2466A" w:rsidP="00E2466A">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E2466A" w:rsidRPr="007E0B31" w14:paraId="64135752" w14:textId="77777777" w:rsidTr="00486E52">
        <w:trPr>
          <w:cantSplit/>
          <w:trHeight w:val="300"/>
        </w:trPr>
        <w:tc>
          <w:tcPr>
            <w:tcW w:w="3122" w:type="dxa"/>
          </w:tcPr>
          <w:p w14:paraId="3DE12D4A" w14:textId="77777777" w:rsidR="00E2466A" w:rsidRPr="007E0B31" w:rsidRDefault="00E2466A" w:rsidP="00E2466A">
            <w:pPr>
              <w:pStyle w:val="Arial11Bold"/>
              <w:rPr>
                <w:rFonts w:cs="Arial"/>
              </w:rPr>
            </w:pPr>
            <w:r w:rsidRPr="007E0B31">
              <w:rPr>
                <w:rFonts w:cs="Arial"/>
              </w:rPr>
              <w:t>CUSC Framework Agreement</w:t>
            </w:r>
          </w:p>
        </w:tc>
        <w:tc>
          <w:tcPr>
            <w:tcW w:w="6513" w:type="dxa"/>
          </w:tcPr>
          <w:p w14:paraId="029332DF" w14:textId="79575959" w:rsidR="00E2466A" w:rsidRPr="007E0B31" w:rsidRDefault="00E2466A" w:rsidP="00E2466A">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E2466A" w:rsidRPr="007E0B31" w14:paraId="06AECE7D" w14:textId="77777777" w:rsidTr="00486E52">
        <w:trPr>
          <w:cantSplit/>
          <w:trHeight w:val="300"/>
        </w:trPr>
        <w:tc>
          <w:tcPr>
            <w:tcW w:w="3122" w:type="dxa"/>
          </w:tcPr>
          <w:p w14:paraId="5509DB7A" w14:textId="77777777" w:rsidR="00E2466A" w:rsidRPr="007E0B31" w:rsidRDefault="00E2466A" w:rsidP="00E2466A">
            <w:pPr>
              <w:pStyle w:val="Arial11Bold"/>
              <w:rPr>
                <w:rFonts w:cs="Arial"/>
              </w:rPr>
            </w:pPr>
            <w:r w:rsidRPr="007E0B31">
              <w:rPr>
                <w:rFonts w:cs="Arial"/>
              </w:rPr>
              <w:t>CUSC Party</w:t>
            </w:r>
          </w:p>
        </w:tc>
        <w:tc>
          <w:tcPr>
            <w:tcW w:w="6513" w:type="dxa"/>
          </w:tcPr>
          <w:p w14:paraId="7635BD5F" w14:textId="51775C92" w:rsidR="00E2466A" w:rsidRPr="007E0B31" w:rsidRDefault="00E2466A" w:rsidP="00E2466A">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E2466A" w:rsidRPr="007E0B31" w14:paraId="74C0FB34" w14:textId="77777777" w:rsidTr="00486E52">
        <w:trPr>
          <w:cantSplit/>
          <w:trHeight w:val="300"/>
        </w:trPr>
        <w:tc>
          <w:tcPr>
            <w:tcW w:w="3122" w:type="dxa"/>
          </w:tcPr>
          <w:p w14:paraId="7B345751" w14:textId="77777777" w:rsidR="00E2466A" w:rsidRPr="007E0B31" w:rsidRDefault="00E2466A" w:rsidP="00E2466A">
            <w:pPr>
              <w:pStyle w:val="Arial11Bold"/>
              <w:rPr>
                <w:rFonts w:cs="Arial"/>
              </w:rPr>
            </w:pPr>
            <w:r w:rsidRPr="007E0B31">
              <w:rPr>
                <w:rFonts w:cs="Arial"/>
              </w:rPr>
              <w:t>Customer</w:t>
            </w:r>
          </w:p>
        </w:tc>
        <w:tc>
          <w:tcPr>
            <w:tcW w:w="6513" w:type="dxa"/>
          </w:tcPr>
          <w:p w14:paraId="2206AA53" w14:textId="4F949084" w:rsidR="00E2466A" w:rsidRPr="007E0B31" w:rsidRDefault="00E2466A" w:rsidP="00E2466A">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E2466A" w:rsidRPr="007E0B31" w14:paraId="56EA79E2" w14:textId="77777777" w:rsidTr="00486E52">
        <w:trPr>
          <w:cantSplit/>
          <w:trHeight w:val="300"/>
        </w:trPr>
        <w:tc>
          <w:tcPr>
            <w:tcW w:w="3122" w:type="dxa"/>
          </w:tcPr>
          <w:p w14:paraId="2A71FDEA" w14:textId="77777777" w:rsidR="00E2466A" w:rsidRPr="007E0B31" w:rsidRDefault="00E2466A" w:rsidP="00E2466A">
            <w:pPr>
              <w:pStyle w:val="Arial11Bold"/>
              <w:rPr>
                <w:rFonts w:cs="Arial"/>
              </w:rPr>
            </w:pPr>
            <w:r w:rsidRPr="007E0B31">
              <w:rPr>
                <w:rFonts w:cs="Arial"/>
              </w:rPr>
              <w:t>Customer Demand Management</w:t>
            </w:r>
          </w:p>
        </w:tc>
        <w:tc>
          <w:tcPr>
            <w:tcW w:w="6513" w:type="dxa"/>
          </w:tcPr>
          <w:p w14:paraId="7226D5F1" w14:textId="77777777" w:rsidR="00E2466A" w:rsidRPr="007E0B31" w:rsidRDefault="00E2466A" w:rsidP="00E2466A">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E2466A" w:rsidRPr="007E0B31" w14:paraId="4707F41F" w14:textId="77777777" w:rsidTr="00486E52">
        <w:trPr>
          <w:cantSplit/>
          <w:trHeight w:val="300"/>
        </w:trPr>
        <w:tc>
          <w:tcPr>
            <w:tcW w:w="3122" w:type="dxa"/>
          </w:tcPr>
          <w:p w14:paraId="7C52AC56" w14:textId="77777777" w:rsidR="00E2466A" w:rsidRPr="007E0B31" w:rsidRDefault="00E2466A" w:rsidP="00E2466A">
            <w:pPr>
              <w:pStyle w:val="Arial11Bold"/>
              <w:rPr>
                <w:rFonts w:cs="Arial"/>
              </w:rPr>
            </w:pPr>
            <w:r w:rsidRPr="007E0B31">
              <w:rPr>
                <w:rFonts w:cs="Arial"/>
              </w:rPr>
              <w:t>Customer Demand Management Notification Level</w:t>
            </w:r>
          </w:p>
        </w:tc>
        <w:tc>
          <w:tcPr>
            <w:tcW w:w="6513" w:type="dxa"/>
          </w:tcPr>
          <w:p w14:paraId="0AAA6C43" w14:textId="270B9CB3" w:rsidR="00E2466A" w:rsidRPr="007E0B31" w:rsidRDefault="00E2466A" w:rsidP="00E2466A">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E2466A" w:rsidRPr="007E0B31" w14:paraId="2D1B9546" w14:textId="77777777" w:rsidTr="00486E52">
        <w:trPr>
          <w:cantSplit/>
          <w:trHeight w:val="300"/>
        </w:trPr>
        <w:tc>
          <w:tcPr>
            <w:tcW w:w="3122" w:type="dxa"/>
          </w:tcPr>
          <w:p w14:paraId="172D226E" w14:textId="77777777" w:rsidR="00E2466A" w:rsidRPr="007E0B31" w:rsidRDefault="00E2466A" w:rsidP="00E2466A">
            <w:pPr>
              <w:pStyle w:val="Arial11Bold"/>
              <w:rPr>
                <w:rFonts w:cs="Arial"/>
              </w:rPr>
            </w:pPr>
            <w:r w:rsidRPr="007E0B31">
              <w:rPr>
                <w:rFonts w:cs="Arial"/>
              </w:rPr>
              <w:t>Customer Generating Plant</w:t>
            </w:r>
          </w:p>
        </w:tc>
        <w:tc>
          <w:tcPr>
            <w:tcW w:w="6513" w:type="dxa"/>
          </w:tcPr>
          <w:p w14:paraId="398E8F48" w14:textId="77777777" w:rsidR="00E2466A" w:rsidRPr="007E0B31" w:rsidRDefault="00E2466A" w:rsidP="00E2466A">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E2466A" w:rsidRPr="00A97193" w14:paraId="5D695C49" w14:textId="77777777" w:rsidTr="00486E52">
        <w:trPr>
          <w:cantSplit/>
          <w:trHeight w:val="300"/>
        </w:trPr>
        <w:tc>
          <w:tcPr>
            <w:tcW w:w="3122" w:type="dxa"/>
          </w:tcPr>
          <w:p w14:paraId="461764E4" w14:textId="0AA3A88B" w:rsidR="00E2466A" w:rsidRPr="00A97193" w:rsidRDefault="00E2466A" w:rsidP="00E2466A">
            <w:pPr>
              <w:pStyle w:val="Arial11Bold"/>
              <w:rPr>
                <w:rFonts w:cs="Arial"/>
                <w:lang w:val="en-US"/>
              </w:rPr>
            </w:pPr>
            <w:r w:rsidRPr="002510FF">
              <w:rPr>
                <w:rFonts w:cs="Arial"/>
              </w:rPr>
              <w:t xml:space="preserve">Damping Factor </w:t>
            </w:r>
            <w:r w:rsidRPr="002510FF">
              <w:rPr>
                <w:rFonts w:cs="Arial"/>
                <w:b w:val="0"/>
              </w:rPr>
              <w:t>(ζ)</w:t>
            </w:r>
          </w:p>
        </w:tc>
        <w:tc>
          <w:tcPr>
            <w:tcW w:w="6513" w:type="dxa"/>
          </w:tcPr>
          <w:p w14:paraId="4385A28E" w14:textId="77777777" w:rsidR="00E2466A" w:rsidRPr="002510FF" w:rsidRDefault="00E2466A" w:rsidP="00E2466A">
            <w:pPr>
              <w:pStyle w:val="TableArial11"/>
              <w:rPr>
                <w:rFonts w:cs="Arial"/>
                <w:bCs/>
              </w:rPr>
            </w:pPr>
            <w:r w:rsidRPr="002510FF">
              <w:rPr>
                <w:rFonts w:cs="Arial"/>
                <w:bCs/>
              </w:rPr>
              <w:t>The ratio of the actual damping to critical damping.</w:t>
            </w:r>
          </w:p>
          <w:p w14:paraId="78B9F50E" w14:textId="77777777" w:rsidR="00E2466A" w:rsidRPr="002510FF" w:rsidRDefault="00E2466A" w:rsidP="00E2466A">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E2466A" w:rsidRPr="002510FF" w:rsidRDefault="00E2466A" w:rsidP="00E2466A">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E2466A" w:rsidRPr="00A97193" w:rsidRDefault="00E2466A" w:rsidP="00E2466A">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E2466A" w:rsidRPr="007E0B31" w14:paraId="7321A935" w14:textId="77777777" w:rsidTr="00486E52">
        <w:trPr>
          <w:cantSplit/>
          <w:trHeight w:val="300"/>
        </w:trPr>
        <w:tc>
          <w:tcPr>
            <w:tcW w:w="3122" w:type="dxa"/>
          </w:tcPr>
          <w:p w14:paraId="6C6A7825" w14:textId="44C72974" w:rsidR="00E2466A" w:rsidRPr="006D65CB" w:rsidRDefault="00E2466A" w:rsidP="00E2466A">
            <w:pPr>
              <w:pStyle w:val="Arial11Bold"/>
              <w:rPr>
                <w:rFonts w:cs="Arial"/>
              </w:rPr>
            </w:pPr>
            <w:r w:rsidRPr="006D65CB">
              <w:rPr>
                <w:lang w:val="en-US"/>
              </w:rPr>
              <w:t>Data Publisher</w:t>
            </w:r>
          </w:p>
        </w:tc>
        <w:tc>
          <w:tcPr>
            <w:tcW w:w="6513" w:type="dxa"/>
          </w:tcPr>
          <w:p w14:paraId="4B901FD2" w14:textId="5BF3A4BA" w:rsidR="00E2466A" w:rsidRPr="006D65CB" w:rsidRDefault="00E2466A" w:rsidP="00E2466A">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E2466A" w:rsidRPr="007E0B31" w14:paraId="620031EA" w14:textId="77777777" w:rsidTr="00486E52">
        <w:trPr>
          <w:cantSplit/>
          <w:trHeight w:val="300"/>
        </w:trPr>
        <w:tc>
          <w:tcPr>
            <w:tcW w:w="3122" w:type="dxa"/>
          </w:tcPr>
          <w:p w14:paraId="163A6949" w14:textId="77777777" w:rsidR="00E2466A" w:rsidRPr="007E0B31" w:rsidRDefault="00E2466A" w:rsidP="00E2466A">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513" w:type="dxa"/>
          </w:tcPr>
          <w:p w14:paraId="59E5DA9A" w14:textId="77777777" w:rsidR="00E2466A" w:rsidRPr="007E0B31" w:rsidRDefault="00E2466A" w:rsidP="00E2466A">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E2466A" w:rsidRPr="007E0B31" w14:paraId="15D1B399" w14:textId="77777777" w:rsidTr="00486E52">
        <w:trPr>
          <w:cantSplit/>
          <w:trHeight w:val="300"/>
        </w:trPr>
        <w:tc>
          <w:tcPr>
            <w:tcW w:w="3122" w:type="dxa"/>
          </w:tcPr>
          <w:p w14:paraId="3C87D465" w14:textId="77777777" w:rsidR="00E2466A" w:rsidRPr="007E0B31" w:rsidRDefault="00E2466A" w:rsidP="00E2466A">
            <w:pPr>
              <w:pStyle w:val="Arial11Bold"/>
              <w:rPr>
                <w:rFonts w:cs="Arial"/>
              </w:rPr>
            </w:pPr>
            <w:r w:rsidRPr="007E0B31">
              <w:rPr>
                <w:rFonts w:cs="Arial"/>
              </w:rPr>
              <w:t>Data Validation, Consistency and Defaulting Rules</w:t>
            </w:r>
          </w:p>
        </w:tc>
        <w:tc>
          <w:tcPr>
            <w:tcW w:w="6513" w:type="dxa"/>
          </w:tcPr>
          <w:p w14:paraId="41EC003B" w14:textId="796659F5" w:rsidR="00E2466A" w:rsidRPr="007E0B31" w:rsidRDefault="00E2466A" w:rsidP="00E2466A">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E2466A" w:rsidRPr="007E0B31" w14:paraId="60B41840" w14:textId="77777777" w:rsidTr="00486E52">
        <w:trPr>
          <w:cantSplit/>
          <w:trHeight w:val="300"/>
        </w:trPr>
        <w:tc>
          <w:tcPr>
            <w:tcW w:w="3122" w:type="dxa"/>
          </w:tcPr>
          <w:p w14:paraId="28E3B818" w14:textId="77777777" w:rsidR="00E2466A" w:rsidRPr="007E0B31" w:rsidRDefault="00E2466A" w:rsidP="00E2466A">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513" w:type="dxa"/>
          </w:tcPr>
          <w:p w14:paraId="431A3D72" w14:textId="77777777" w:rsidR="00E2466A" w:rsidRPr="007E0B31" w:rsidRDefault="00E2466A" w:rsidP="00E2466A">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E2466A" w:rsidRPr="007E0B31" w14:paraId="76377CF1" w14:textId="77777777" w:rsidTr="00486E52">
        <w:trPr>
          <w:cantSplit/>
          <w:trHeight w:val="300"/>
        </w:trPr>
        <w:tc>
          <w:tcPr>
            <w:tcW w:w="3122" w:type="dxa"/>
          </w:tcPr>
          <w:p w14:paraId="78134748" w14:textId="77777777" w:rsidR="00E2466A" w:rsidRPr="007E0B31" w:rsidRDefault="00E2466A" w:rsidP="00E2466A">
            <w:pPr>
              <w:pStyle w:val="Arial11Bold"/>
              <w:rPr>
                <w:rFonts w:cs="Arial"/>
              </w:rPr>
            </w:pPr>
            <w:r w:rsidRPr="007E0B31">
              <w:rPr>
                <w:rFonts w:cs="Arial"/>
              </w:rPr>
              <w:t>DC Converter</w:t>
            </w:r>
          </w:p>
        </w:tc>
        <w:tc>
          <w:tcPr>
            <w:tcW w:w="6513" w:type="dxa"/>
          </w:tcPr>
          <w:p w14:paraId="16A294E9" w14:textId="0242A003" w:rsidR="00E2466A" w:rsidRPr="007E0B31" w:rsidRDefault="00E2466A" w:rsidP="00E2466A">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E2466A" w:rsidRPr="007E0B31" w14:paraId="04148493" w14:textId="77777777" w:rsidTr="00486E52">
        <w:trPr>
          <w:cantSplit/>
          <w:trHeight w:val="300"/>
        </w:trPr>
        <w:tc>
          <w:tcPr>
            <w:tcW w:w="3122" w:type="dxa"/>
          </w:tcPr>
          <w:p w14:paraId="49C122A2" w14:textId="77777777" w:rsidR="00E2466A" w:rsidRPr="007E0B31" w:rsidRDefault="00E2466A" w:rsidP="00E2466A">
            <w:pPr>
              <w:pStyle w:val="Arial11Bold"/>
              <w:rPr>
                <w:rFonts w:cs="Arial"/>
              </w:rPr>
            </w:pPr>
            <w:r w:rsidRPr="007E0B31">
              <w:rPr>
                <w:rFonts w:cs="Arial"/>
              </w:rPr>
              <w:t>DC Converter Station</w:t>
            </w:r>
          </w:p>
        </w:tc>
        <w:tc>
          <w:tcPr>
            <w:tcW w:w="6513" w:type="dxa"/>
          </w:tcPr>
          <w:p w14:paraId="115A8F13" w14:textId="77777777" w:rsidR="00E2466A" w:rsidRPr="007E0B31" w:rsidRDefault="00E2466A" w:rsidP="00E2466A">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E2466A" w:rsidRPr="007E0B31" w:rsidRDefault="00E2466A" w:rsidP="00E2466A">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E2466A" w:rsidRPr="007E0B31" w:rsidRDefault="00E2466A" w:rsidP="00E2466A">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E2466A" w:rsidRPr="007E0B31" w:rsidRDefault="00E2466A" w:rsidP="00E2466A">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E2466A" w:rsidRPr="007E0B31" w14:paraId="24609803" w14:textId="77777777" w:rsidTr="00486E52">
        <w:trPr>
          <w:cantSplit/>
          <w:trHeight w:val="300"/>
        </w:trPr>
        <w:tc>
          <w:tcPr>
            <w:tcW w:w="3122" w:type="dxa"/>
          </w:tcPr>
          <w:p w14:paraId="222E9D6C" w14:textId="77777777" w:rsidR="00E2466A" w:rsidRPr="007E0B31" w:rsidRDefault="00E2466A" w:rsidP="00E2466A">
            <w:pPr>
              <w:pStyle w:val="Arial11Bold"/>
              <w:rPr>
                <w:rFonts w:cs="Arial"/>
              </w:rPr>
            </w:pPr>
            <w:r w:rsidRPr="007E0B31">
              <w:rPr>
                <w:rFonts w:cs="Arial"/>
              </w:rPr>
              <w:t>DC Network</w:t>
            </w:r>
          </w:p>
        </w:tc>
        <w:tc>
          <w:tcPr>
            <w:tcW w:w="6513" w:type="dxa"/>
          </w:tcPr>
          <w:p w14:paraId="7159FD8A" w14:textId="77777777" w:rsidR="00E2466A" w:rsidRPr="007E0B31" w:rsidRDefault="00E2466A" w:rsidP="00E2466A">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E2466A" w:rsidRPr="007E0B31" w14:paraId="63DC321A" w14:textId="77777777" w:rsidTr="00486E52">
        <w:trPr>
          <w:cantSplit/>
          <w:trHeight w:val="300"/>
        </w:trPr>
        <w:tc>
          <w:tcPr>
            <w:tcW w:w="3122" w:type="dxa"/>
          </w:tcPr>
          <w:p w14:paraId="28B46EC0" w14:textId="77777777" w:rsidR="00E2466A" w:rsidRPr="007E0B31" w:rsidRDefault="00E2466A" w:rsidP="00E2466A">
            <w:pPr>
              <w:pStyle w:val="Arial11Bold"/>
              <w:rPr>
                <w:rFonts w:cs="Arial"/>
              </w:rPr>
            </w:pPr>
            <w:bookmarkStart w:id="58" w:name="_DV_C16"/>
            <w:r w:rsidRPr="007E0B31">
              <w:rPr>
                <w:rFonts w:cs="Arial"/>
              </w:rPr>
              <w:t>DCUSA</w:t>
            </w:r>
            <w:bookmarkEnd w:id="58"/>
          </w:p>
        </w:tc>
        <w:tc>
          <w:tcPr>
            <w:tcW w:w="6513" w:type="dxa"/>
          </w:tcPr>
          <w:p w14:paraId="2D09966A" w14:textId="77777777" w:rsidR="00E2466A" w:rsidRPr="007E0B31" w:rsidRDefault="00E2466A" w:rsidP="00E2466A">
            <w:pPr>
              <w:pStyle w:val="TableArial11"/>
              <w:rPr>
                <w:rFonts w:cs="Arial"/>
              </w:rPr>
            </w:pPr>
            <w:bookmarkStart w:id="59"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59"/>
          </w:p>
        </w:tc>
      </w:tr>
      <w:tr w:rsidR="00E2466A" w:rsidRPr="007E0B31" w14:paraId="1606AF94" w14:textId="77777777" w:rsidTr="00486E52">
        <w:trPr>
          <w:cantSplit/>
          <w:trHeight w:val="300"/>
        </w:trPr>
        <w:tc>
          <w:tcPr>
            <w:tcW w:w="3122" w:type="dxa"/>
          </w:tcPr>
          <w:p w14:paraId="4E5CF645" w14:textId="7FE8AA42" w:rsidR="00E2466A" w:rsidRPr="007E0B31" w:rsidRDefault="00E2466A" w:rsidP="00E2466A">
            <w:pPr>
              <w:pStyle w:val="Arial11Bold"/>
              <w:rPr>
                <w:rFonts w:cs="Arial"/>
              </w:rPr>
            </w:pPr>
            <w:r>
              <w:rPr>
                <w:rFonts w:cs="Arial"/>
              </w:rPr>
              <w:t>Defence Service Provider</w:t>
            </w:r>
          </w:p>
        </w:tc>
        <w:tc>
          <w:tcPr>
            <w:tcW w:w="6513" w:type="dxa"/>
          </w:tcPr>
          <w:p w14:paraId="5F608CCE" w14:textId="7D1B0FBC" w:rsidR="00E2466A" w:rsidRPr="00A87826" w:rsidRDefault="00E2466A" w:rsidP="00E2466A">
            <w:pPr>
              <w:pStyle w:val="TableArial11"/>
            </w:pPr>
            <w:r>
              <w:rPr>
                <w:rFonts w:cs="Arial"/>
              </w:rPr>
              <w:t>A</w:t>
            </w:r>
            <w:r>
              <w:rPr>
                <w:rFonts w:cs="Arial"/>
                <w:b/>
                <w:bCs/>
              </w:rPr>
              <w:t xml:space="preserve"> User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E2466A" w:rsidRPr="004C6B96" w14:paraId="691395AA" w14:textId="77777777" w:rsidTr="00486E52">
        <w:trPr>
          <w:cantSplit/>
          <w:trHeight w:val="300"/>
        </w:trPr>
        <w:tc>
          <w:tcPr>
            <w:tcW w:w="3122" w:type="dxa"/>
          </w:tcPr>
          <w:p w14:paraId="7EE919B9" w14:textId="7E74632A" w:rsidR="00E2466A" w:rsidRPr="004C6B96" w:rsidRDefault="00E2466A" w:rsidP="00E2466A">
            <w:pPr>
              <w:pStyle w:val="Arial11Bold"/>
              <w:rPr>
                <w:rFonts w:cs="Arial"/>
              </w:rPr>
            </w:pPr>
            <w:r w:rsidRPr="002510FF">
              <w:rPr>
                <w:rFonts w:cs="Arial"/>
              </w:rPr>
              <w:t>Defined Active Damping Power</w:t>
            </w:r>
          </w:p>
        </w:tc>
        <w:tc>
          <w:tcPr>
            <w:tcW w:w="6513" w:type="dxa"/>
          </w:tcPr>
          <w:p w14:paraId="4F8CD6A7" w14:textId="541A0771" w:rsidR="00E2466A" w:rsidRPr="004C6B96" w:rsidRDefault="00E2466A" w:rsidP="00E2466A">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E2466A" w:rsidRPr="007E0B31" w14:paraId="2FA07109" w14:textId="77777777" w:rsidTr="00486E52">
        <w:trPr>
          <w:cantSplit/>
          <w:trHeight w:val="300"/>
        </w:trPr>
        <w:tc>
          <w:tcPr>
            <w:tcW w:w="3122" w:type="dxa"/>
          </w:tcPr>
          <w:p w14:paraId="117B083C" w14:textId="77777777" w:rsidR="00E2466A" w:rsidRPr="007E0B31" w:rsidRDefault="00E2466A" w:rsidP="00E2466A">
            <w:pPr>
              <w:pStyle w:val="Arial11Bold"/>
              <w:rPr>
                <w:rFonts w:cs="Arial"/>
              </w:rPr>
            </w:pPr>
            <w:r w:rsidRPr="007E0B31">
              <w:rPr>
                <w:rFonts w:cs="Arial"/>
              </w:rPr>
              <w:t>De-Load</w:t>
            </w:r>
          </w:p>
        </w:tc>
        <w:tc>
          <w:tcPr>
            <w:tcW w:w="6513" w:type="dxa"/>
          </w:tcPr>
          <w:p w14:paraId="37F791C8" w14:textId="77777777" w:rsidR="00E2466A" w:rsidRPr="007E0B31" w:rsidRDefault="00E2466A" w:rsidP="00E2466A">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E2466A" w:rsidRPr="007E0B31" w14:paraId="350F79F3" w14:textId="77777777" w:rsidTr="00486E52">
        <w:trPr>
          <w:cantSplit/>
          <w:trHeight w:val="300"/>
        </w:trPr>
        <w:tc>
          <w:tcPr>
            <w:tcW w:w="3122" w:type="dxa"/>
          </w:tcPr>
          <w:p w14:paraId="391D35C5" w14:textId="51014E35" w:rsidR="00E2466A" w:rsidRPr="00BF40B1" w:rsidRDefault="00E2466A" w:rsidP="00E2466A">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513" w:type="dxa"/>
          </w:tcPr>
          <w:p w14:paraId="30A495B1" w14:textId="77777777" w:rsidR="00E2466A" w:rsidRPr="007E0B31" w:rsidRDefault="00E2466A" w:rsidP="00E2466A">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E2466A" w:rsidRPr="007E0B31" w14:paraId="606CCDD6" w14:textId="77777777" w:rsidTr="00486E52">
        <w:trPr>
          <w:cantSplit/>
          <w:trHeight w:val="300"/>
        </w:trPr>
        <w:tc>
          <w:tcPr>
            <w:tcW w:w="3122" w:type="dxa"/>
          </w:tcPr>
          <w:p w14:paraId="2DC6202B" w14:textId="77777777" w:rsidR="00E2466A" w:rsidRPr="007E0B31" w:rsidRDefault="00E2466A" w:rsidP="00E2466A">
            <w:pPr>
              <w:pStyle w:val="Arial11Bold"/>
              <w:rPr>
                <w:rFonts w:cs="Arial"/>
              </w:rPr>
            </w:pPr>
            <w:r w:rsidRPr="007E0B31">
              <w:rPr>
                <w:rFonts w:cs="Arial"/>
              </w:rPr>
              <w:t>Demand</w:t>
            </w:r>
          </w:p>
        </w:tc>
        <w:tc>
          <w:tcPr>
            <w:tcW w:w="6513" w:type="dxa"/>
          </w:tcPr>
          <w:p w14:paraId="24CCD0A3" w14:textId="3A222D29" w:rsidR="00E2466A" w:rsidRPr="007E0B31" w:rsidRDefault="00E2466A" w:rsidP="00E2466A">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E2466A" w:rsidRPr="007E0B31" w14:paraId="132FD5F0" w14:textId="77777777" w:rsidTr="00486E52">
        <w:trPr>
          <w:cantSplit/>
          <w:trHeight w:val="300"/>
        </w:trPr>
        <w:tc>
          <w:tcPr>
            <w:tcW w:w="3122" w:type="dxa"/>
          </w:tcPr>
          <w:p w14:paraId="492175AA" w14:textId="77777777" w:rsidR="00E2466A" w:rsidRPr="00D43AA4" w:rsidRDefault="00E2466A" w:rsidP="00E2466A">
            <w:pPr>
              <w:pStyle w:val="Arial11Bold"/>
              <w:rPr>
                <w:rFonts w:cs="Arial"/>
              </w:rPr>
            </w:pPr>
            <w:r w:rsidRPr="00D43AA4">
              <w:rPr>
                <w:rFonts w:cs="Arial"/>
              </w:rPr>
              <w:t>Demand Aggregation</w:t>
            </w:r>
          </w:p>
        </w:tc>
        <w:tc>
          <w:tcPr>
            <w:tcW w:w="6513" w:type="dxa"/>
          </w:tcPr>
          <w:p w14:paraId="23ABDC51" w14:textId="53C213C8" w:rsidR="00E2466A" w:rsidRPr="00D43AA4" w:rsidRDefault="00E2466A" w:rsidP="00E2466A">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E2466A" w:rsidRPr="007E0B31" w14:paraId="447D159D" w14:textId="77777777" w:rsidTr="00486E52">
        <w:trPr>
          <w:cantSplit/>
          <w:trHeight w:val="300"/>
        </w:trPr>
        <w:tc>
          <w:tcPr>
            <w:tcW w:w="3122" w:type="dxa"/>
          </w:tcPr>
          <w:p w14:paraId="2D2F08BE" w14:textId="77777777" w:rsidR="00E2466A" w:rsidRPr="007E0B31" w:rsidRDefault="00E2466A" w:rsidP="00E2466A">
            <w:pPr>
              <w:pStyle w:val="Arial11Bold"/>
              <w:rPr>
                <w:rFonts w:cs="Arial"/>
              </w:rPr>
            </w:pPr>
            <w:r w:rsidRPr="007E0B31">
              <w:rPr>
                <w:rFonts w:cs="Arial"/>
              </w:rPr>
              <w:t>Demand Capacity</w:t>
            </w:r>
          </w:p>
        </w:tc>
        <w:tc>
          <w:tcPr>
            <w:tcW w:w="6513" w:type="dxa"/>
          </w:tcPr>
          <w:p w14:paraId="006F2F7A" w14:textId="77777777" w:rsidR="00E2466A" w:rsidRPr="007E0B31" w:rsidRDefault="00E2466A" w:rsidP="00E2466A">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E2466A" w:rsidRPr="007E0B31" w14:paraId="73128DE2" w14:textId="77777777" w:rsidTr="00486E52">
        <w:trPr>
          <w:cantSplit/>
          <w:trHeight w:val="300"/>
        </w:trPr>
        <w:tc>
          <w:tcPr>
            <w:tcW w:w="3122" w:type="dxa"/>
          </w:tcPr>
          <w:p w14:paraId="0DB30E04" w14:textId="77777777" w:rsidR="00E2466A" w:rsidRPr="007E0B31" w:rsidRDefault="00E2466A" w:rsidP="00E2466A">
            <w:pPr>
              <w:pStyle w:val="Arial11Bold"/>
              <w:rPr>
                <w:rFonts w:cs="Arial"/>
              </w:rPr>
            </w:pPr>
            <w:r w:rsidRPr="007E0B31">
              <w:rPr>
                <w:rFonts w:cs="Arial"/>
              </w:rPr>
              <w:t>Demand Control</w:t>
            </w:r>
          </w:p>
        </w:tc>
        <w:tc>
          <w:tcPr>
            <w:tcW w:w="6513" w:type="dxa"/>
          </w:tcPr>
          <w:p w14:paraId="292D7690" w14:textId="77777777" w:rsidR="00E2466A" w:rsidRPr="007E0B31" w:rsidRDefault="00E2466A" w:rsidP="00E2466A">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E2466A" w:rsidRPr="007E0B31" w:rsidRDefault="00E2466A" w:rsidP="00E2466A">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E2466A" w:rsidRPr="007E0B31" w:rsidRDefault="00E2466A" w:rsidP="00E2466A">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E2466A" w:rsidRPr="007E0B31" w:rsidRDefault="00E2466A" w:rsidP="00E2466A">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E2466A" w:rsidRPr="007E0B31" w:rsidRDefault="00E2466A" w:rsidP="00E2466A">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E2466A" w:rsidRPr="007E0B31" w:rsidRDefault="00E2466A" w:rsidP="00E2466A">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E2466A" w:rsidRPr="007E0B31" w14:paraId="771D1D67" w14:textId="77777777" w:rsidTr="00486E52">
        <w:trPr>
          <w:cantSplit/>
          <w:trHeight w:val="300"/>
        </w:trPr>
        <w:tc>
          <w:tcPr>
            <w:tcW w:w="3122" w:type="dxa"/>
          </w:tcPr>
          <w:p w14:paraId="29DA16EE" w14:textId="77777777" w:rsidR="00E2466A" w:rsidRPr="007E0B31" w:rsidRDefault="00E2466A" w:rsidP="00E2466A">
            <w:pPr>
              <w:pStyle w:val="Arial11Bold"/>
              <w:rPr>
                <w:rFonts w:cs="Arial"/>
              </w:rPr>
            </w:pPr>
            <w:r w:rsidRPr="007E0B31">
              <w:rPr>
                <w:rFonts w:cs="Arial"/>
              </w:rPr>
              <w:t>Demand Control Notification Level</w:t>
            </w:r>
          </w:p>
        </w:tc>
        <w:tc>
          <w:tcPr>
            <w:tcW w:w="6513" w:type="dxa"/>
          </w:tcPr>
          <w:p w14:paraId="2EAE7DCE" w14:textId="4D95D84D" w:rsidR="00E2466A" w:rsidRPr="007E0B31" w:rsidRDefault="00E2466A" w:rsidP="00E2466A">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E2466A" w:rsidRPr="007E0B31" w14:paraId="7F6978BD" w14:textId="77777777" w:rsidTr="00486E52">
        <w:trPr>
          <w:cantSplit/>
          <w:trHeight w:val="300"/>
        </w:trPr>
        <w:tc>
          <w:tcPr>
            <w:tcW w:w="3122" w:type="dxa"/>
          </w:tcPr>
          <w:p w14:paraId="0ADFAF99" w14:textId="4EE2F7AC" w:rsidR="00E2466A" w:rsidRPr="007E0B31" w:rsidRDefault="00E2466A" w:rsidP="00E2466A">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513" w:type="dxa"/>
          </w:tcPr>
          <w:p w14:paraId="426031F6" w14:textId="18F3E570" w:rsidR="00E2466A" w:rsidRPr="00A87826" w:rsidRDefault="00E2466A" w:rsidP="00E2466A">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E2466A" w:rsidRPr="007E0B31" w14:paraId="0DAA104C" w14:textId="77777777" w:rsidTr="00486E52">
        <w:trPr>
          <w:cantSplit/>
          <w:trHeight w:val="300"/>
        </w:trPr>
        <w:tc>
          <w:tcPr>
            <w:tcW w:w="3122" w:type="dxa"/>
          </w:tcPr>
          <w:p w14:paraId="32FDE2E4" w14:textId="6F83A7BF" w:rsidR="00E2466A" w:rsidRPr="007E0B31" w:rsidRDefault="00E2466A" w:rsidP="00E2466A">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513" w:type="dxa"/>
          </w:tcPr>
          <w:p w14:paraId="50F62303" w14:textId="4C2B4992" w:rsidR="00E2466A" w:rsidRPr="007E0B31" w:rsidRDefault="00E2466A" w:rsidP="00E2466A">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E2466A" w:rsidRPr="007E0B31" w14:paraId="3A2115E3" w14:textId="77777777" w:rsidTr="00486E52">
        <w:trPr>
          <w:cantSplit/>
          <w:trHeight w:val="300"/>
        </w:trPr>
        <w:tc>
          <w:tcPr>
            <w:tcW w:w="3122" w:type="dxa"/>
          </w:tcPr>
          <w:p w14:paraId="503FDDCB" w14:textId="77777777" w:rsidR="00E2466A" w:rsidRPr="007E0B31" w:rsidRDefault="00E2466A" w:rsidP="00E2466A">
            <w:pPr>
              <w:rPr>
                <w:rFonts w:cs="Arial"/>
                <w:b/>
              </w:rPr>
            </w:pPr>
            <w:r w:rsidRPr="007E0B31">
              <w:rPr>
                <w:rFonts w:cs="Arial"/>
                <w:b/>
              </w:rPr>
              <w:t>Demand Response Active Power Control</w:t>
            </w:r>
          </w:p>
          <w:p w14:paraId="3D2C98B3" w14:textId="77777777" w:rsidR="00E2466A" w:rsidRPr="007E0B31" w:rsidRDefault="00E2466A" w:rsidP="00E2466A">
            <w:pPr>
              <w:pStyle w:val="Level1Text"/>
              <w:tabs>
                <w:tab w:val="left" w:pos="0"/>
              </w:tabs>
              <w:ind w:left="0" w:firstLine="0"/>
              <w:rPr>
                <w:rFonts w:cs="Arial"/>
                <w:b/>
                <w:color w:val="auto"/>
                <w:lang w:val="en-GB"/>
              </w:rPr>
            </w:pPr>
          </w:p>
        </w:tc>
        <w:tc>
          <w:tcPr>
            <w:tcW w:w="6513" w:type="dxa"/>
          </w:tcPr>
          <w:p w14:paraId="72EAF0B4" w14:textId="674041C0" w:rsidR="00E2466A" w:rsidRPr="007E0B31" w:rsidRDefault="00E2466A" w:rsidP="00E2466A">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E2466A" w:rsidRPr="007E0B31" w14:paraId="0D19BB11" w14:textId="77777777" w:rsidTr="00486E52">
        <w:trPr>
          <w:cantSplit/>
          <w:trHeight w:val="300"/>
        </w:trPr>
        <w:tc>
          <w:tcPr>
            <w:tcW w:w="3122" w:type="dxa"/>
          </w:tcPr>
          <w:p w14:paraId="19186A82" w14:textId="30F4003A" w:rsidR="00E2466A" w:rsidRPr="00D43AA4" w:rsidRDefault="00E2466A" w:rsidP="00E2466A">
            <w:pPr>
              <w:rPr>
                <w:rFonts w:cs="Arial"/>
                <w:b/>
              </w:rPr>
            </w:pPr>
            <w:r w:rsidRPr="00D43AA4">
              <w:rPr>
                <w:rFonts w:cs="Arial"/>
                <w:b/>
                <w:szCs w:val="22"/>
              </w:rPr>
              <w:t>Demand Response Provider</w:t>
            </w:r>
          </w:p>
        </w:tc>
        <w:tc>
          <w:tcPr>
            <w:tcW w:w="6513" w:type="dxa"/>
          </w:tcPr>
          <w:p w14:paraId="58BAB0B3" w14:textId="5BBA17DE" w:rsidR="00E2466A" w:rsidRPr="00D43AA4" w:rsidRDefault="00E2466A" w:rsidP="00E2466A">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E2466A" w:rsidRPr="007E0B31" w14:paraId="6633663D" w14:textId="77777777" w:rsidTr="00486E52">
        <w:trPr>
          <w:cantSplit/>
          <w:trHeight w:val="300"/>
        </w:trPr>
        <w:tc>
          <w:tcPr>
            <w:tcW w:w="3122" w:type="dxa"/>
          </w:tcPr>
          <w:p w14:paraId="22517FE8" w14:textId="77777777" w:rsidR="00E2466A" w:rsidRPr="007E0B31" w:rsidRDefault="00E2466A" w:rsidP="00E2466A">
            <w:pPr>
              <w:rPr>
                <w:rFonts w:cs="Arial"/>
                <w:b/>
              </w:rPr>
            </w:pPr>
            <w:r w:rsidRPr="007E0B31">
              <w:rPr>
                <w:rFonts w:cs="Arial"/>
                <w:b/>
              </w:rPr>
              <w:t>Demand Response Reactive Power Control</w:t>
            </w:r>
          </w:p>
        </w:tc>
        <w:tc>
          <w:tcPr>
            <w:tcW w:w="6513" w:type="dxa"/>
          </w:tcPr>
          <w:p w14:paraId="2BA4A3FA" w14:textId="64E7B691" w:rsidR="00E2466A" w:rsidRPr="007E0B31" w:rsidRDefault="00E2466A" w:rsidP="00E2466A">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E2466A" w:rsidRPr="007E0B31" w14:paraId="14822F78" w14:textId="77777777" w:rsidTr="00486E52">
        <w:trPr>
          <w:cantSplit/>
          <w:trHeight w:val="300"/>
        </w:trPr>
        <w:tc>
          <w:tcPr>
            <w:tcW w:w="3122" w:type="dxa"/>
          </w:tcPr>
          <w:p w14:paraId="26BC8B33" w14:textId="77777777" w:rsidR="00E2466A" w:rsidRDefault="00E2466A" w:rsidP="00E2466A">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E2466A" w:rsidRPr="00480535" w:rsidRDefault="00E2466A" w:rsidP="00E2466A">
            <w:pPr>
              <w:rPr>
                <w:rFonts w:cs="Arial"/>
              </w:rPr>
            </w:pPr>
          </w:p>
          <w:p w14:paraId="0F59FC4D" w14:textId="77777777" w:rsidR="00E2466A" w:rsidRPr="00480535" w:rsidRDefault="00E2466A" w:rsidP="00E2466A">
            <w:pPr>
              <w:rPr>
                <w:rFonts w:cs="Arial"/>
              </w:rPr>
            </w:pPr>
          </w:p>
          <w:p w14:paraId="0D090E50" w14:textId="77777777" w:rsidR="00E2466A" w:rsidRPr="00480535" w:rsidRDefault="00E2466A" w:rsidP="00E2466A">
            <w:pPr>
              <w:rPr>
                <w:rFonts w:cs="Arial"/>
              </w:rPr>
            </w:pPr>
          </w:p>
          <w:p w14:paraId="7DD60955" w14:textId="77777777" w:rsidR="00E2466A" w:rsidRPr="00480535" w:rsidRDefault="00E2466A" w:rsidP="00E2466A">
            <w:pPr>
              <w:rPr>
                <w:rFonts w:cs="Arial"/>
              </w:rPr>
            </w:pPr>
          </w:p>
          <w:p w14:paraId="4C69458D" w14:textId="77777777" w:rsidR="00E2466A" w:rsidRPr="00480535" w:rsidRDefault="00E2466A" w:rsidP="00E2466A">
            <w:pPr>
              <w:rPr>
                <w:rFonts w:cs="Arial"/>
              </w:rPr>
            </w:pPr>
          </w:p>
          <w:p w14:paraId="32D73845" w14:textId="77777777" w:rsidR="00E2466A" w:rsidRPr="00480535" w:rsidRDefault="00E2466A" w:rsidP="00E2466A">
            <w:pPr>
              <w:rPr>
                <w:rFonts w:cs="Arial"/>
              </w:rPr>
            </w:pPr>
          </w:p>
          <w:p w14:paraId="5CE629BF" w14:textId="7D9E0949" w:rsidR="00E2466A" w:rsidRPr="00480535" w:rsidRDefault="00E2466A" w:rsidP="00E2466A">
            <w:pPr>
              <w:jc w:val="center"/>
              <w:rPr>
                <w:rFonts w:cs="Arial"/>
              </w:rPr>
            </w:pPr>
          </w:p>
        </w:tc>
        <w:tc>
          <w:tcPr>
            <w:tcW w:w="6513" w:type="dxa"/>
          </w:tcPr>
          <w:p w14:paraId="04DC5A55" w14:textId="73F1EE42" w:rsidR="00E2466A" w:rsidRPr="007E0B31" w:rsidRDefault="00E2466A" w:rsidP="00E2466A">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E2466A" w:rsidRPr="007E0B31" w14:paraId="7A78EA4E" w14:textId="77777777" w:rsidTr="00486E52">
        <w:trPr>
          <w:cantSplit/>
          <w:trHeight w:val="300"/>
        </w:trPr>
        <w:tc>
          <w:tcPr>
            <w:tcW w:w="3122" w:type="dxa"/>
          </w:tcPr>
          <w:p w14:paraId="6163D819" w14:textId="10CAF025" w:rsidR="00E2466A" w:rsidRPr="007E0B31" w:rsidRDefault="00E2466A" w:rsidP="00E2466A">
            <w:pPr>
              <w:pStyle w:val="Level1Text"/>
              <w:tabs>
                <w:tab w:val="left" w:pos="0"/>
              </w:tabs>
              <w:ind w:left="0" w:firstLine="0"/>
              <w:rPr>
                <w:rFonts w:cs="Arial"/>
                <w:b/>
                <w:color w:val="auto"/>
                <w:lang w:val="en-GB"/>
              </w:rPr>
            </w:pPr>
            <w:r>
              <w:rPr>
                <w:rFonts w:cs="Arial"/>
                <w:b/>
                <w:color w:val="auto"/>
                <w:lang w:val="en-GB"/>
              </w:rPr>
              <w:t>Demand Response Service</w:t>
            </w:r>
          </w:p>
        </w:tc>
        <w:tc>
          <w:tcPr>
            <w:tcW w:w="6513" w:type="dxa"/>
          </w:tcPr>
          <w:p w14:paraId="005DB847" w14:textId="77777777" w:rsidR="00E2466A" w:rsidRPr="005C20E3" w:rsidRDefault="00E2466A" w:rsidP="00E2466A">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E2466A" w:rsidRPr="005C20E3" w:rsidRDefault="00E2466A" w:rsidP="00E2466A">
            <w:pPr>
              <w:rPr>
                <w:rFonts w:cs="Arial"/>
              </w:rPr>
            </w:pPr>
          </w:p>
          <w:p w14:paraId="2A316F87" w14:textId="77777777" w:rsidR="00E2466A" w:rsidRPr="005C20E3" w:rsidRDefault="00E2466A" w:rsidP="00E2466A">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E2466A" w:rsidRPr="005C20E3" w:rsidRDefault="00E2466A" w:rsidP="00E2466A">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E2466A" w:rsidRPr="005C20E3" w:rsidRDefault="00E2466A" w:rsidP="00E2466A">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E2466A" w:rsidRPr="005C20E3" w:rsidRDefault="00E2466A" w:rsidP="00E2466A">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E2466A" w:rsidRPr="005C20E3" w:rsidRDefault="00E2466A" w:rsidP="00E2466A">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E2466A" w:rsidRPr="005C20E3" w:rsidRDefault="00E2466A" w:rsidP="00E2466A">
            <w:pPr>
              <w:pStyle w:val="ListParagraph"/>
              <w:spacing w:line="240" w:lineRule="auto"/>
              <w:ind w:left="459"/>
              <w:rPr>
                <w:rFonts w:ascii="Arial" w:hAnsi="Arial" w:cs="Arial"/>
                <w:sz w:val="20"/>
                <w:szCs w:val="20"/>
              </w:rPr>
            </w:pPr>
          </w:p>
          <w:p w14:paraId="3F033E46" w14:textId="396588CB" w:rsidR="00E2466A" w:rsidRPr="005C20E3" w:rsidRDefault="00E2466A" w:rsidP="00E2466A">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E2466A" w:rsidRPr="007E0B31" w14:paraId="069E3C1B" w14:textId="77777777" w:rsidTr="00486E52">
        <w:trPr>
          <w:cantSplit/>
          <w:trHeight w:val="300"/>
        </w:trPr>
        <w:tc>
          <w:tcPr>
            <w:tcW w:w="3122" w:type="dxa"/>
          </w:tcPr>
          <w:p w14:paraId="304EA547" w14:textId="517B1998" w:rsidR="00E2466A" w:rsidRPr="00B12F3A" w:rsidRDefault="00E2466A" w:rsidP="00E2466A">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513" w:type="dxa"/>
          </w:tcPr>
          <w:p w14:paraId="542766C3" w14:textId="75F2AFB1" w:rsidR="00E2466A" w:rsidRPr="00A87826" w:rsidRDefault="00E2466A" w:rsidP="00E2466A">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E2466A" w:rsidRPr="007E0B31" w14:paraId="0124F93C" w14:textId="77777777" w:rsidTr="00486E52">
        <w:trPr>
          <w:cantSplit/>
          <w:trHeight w:val="300"/>
        </w:trPr>
        <w:tc>
          <w:tcPr>
            <w:tcW w:w="3122" w:type="dxa"/>
          </w:tcPr>
          <w:p w14:paraId="0BC19B3D" w14:textId="77777777" w:rsidR="00E2466A" w:rsidRPr="007E0B31" w:rsidRDefault="00E2466A" w:rsidP="00E2466A">
            <w:pPr>
              <w:rPr>
                <w:rFonts w:cs="Arial"/>
                <w:b/>
              </w:rPr>
            </w:pPr>
            <w:r w:rsidRPr="007E0B31">
              <w:rPr>
                <w:rFonts w:cs="Arial"/>
                <w:b/>
              </w:rPr>
              <w:t>Demand Response System Frequency Control</w:t>
            </w:r>
          </w:p>
        </w:tc>
        <w:tc>
          <w:tcPr>
            <w:tcW w:w="6513" w:type="dxa"/>
          </w:tcPr>
          <w:p w14:paraId="1D6D3207" w14:textId="70595B0E" w:rsidR="00E2466A" w:rsidRPr="00194632" w:rsidRDefault="00E2466A" w:rsidP="00E2466A">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E2466A" w:rsidRPr="007E0B31" w14:paraId="5C7B9A5D" w14:textId="77777777" w:rsidTr="00486E52">
        <w:trPr>
          <w:cantSplit/>
          <w:trHeight w:val="300"/>
        </w:trPr>
        <w:tc>
          <w:tcPr>
            <w:tcW w:w="3122" w:type="dxa"/>
          </w:tcPr>
          <w:p w14:paraId="608821CD" w14:textId="2F24A7A4" w:rsidR="00E2466A" w:rsidRPr="007E0B31" w:rsidRDefault="00E2466A" w:rsidP="00E2466A">
            <w:pPr>
              <w:rPr>
                <w:rFonts w:cs="Arial"/>
                <w:b/>
              </w:rPr>
            </w:pPr>
            <w:r w:rsidRPr="005C20E3">
              <w:rPr>
                <w:b/>
              </w:rPr>
              <w:t>Demand Response Unit Document (DRUD)</w:t>
            </w:r>
          </w:p>
        </w:tc>
        <w:tc>
          <w:tcPr>
            <w:tcW w:w="6513" w:type="dxa"/>
          </w:tcPr>
          <w:p w14:paraId="61859395" w14:textId="33B2516A" w:rsidR="00E2466A" w:rsidRPr="005C20E3" w:rsidRDefault="00E2466A" w:rsidP="00E2466A">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E2466A" w:rsidRPr="007E0B31" w14:paraId="6E5C5A5B" w14:textId="77777777" w:rsidTr="00486E52">
        <w:trPr>
          <w:cantSplit/>
          <w:trHeight w:val="300"/>
        </w:trPr>
        <w:tc>
          <w:tcPr>
            <w:tcW w:w="3122" w:type="dxa"/>
          </w:tcPr>
          <w:p w14:paraId="027A193D" w14:textId="77777777" w:rsidR="00E2466A" w:rsidRPr="00194632" w:rsidRDefault="00E2466A" w:rsidP="00E2466A">
            <w:pPr>
              <w:rPr>
                <w:rFonts w:cs="Arial"/>
                <w:b/>
              </w:rPr>
            </w:pPr>
            <w:r w:rsidRPr="00194632">
              <w:rPr>
                <w:rFonts w:cs="Arial"/>
                <w:b/>
              </w:rPr>
              <w:t>Demand Response Very Fast Active Power Control</w:t>
            </w:r>
          </w:p>
        </w:tc>
        <w:tc>
          <w:tcPr>
            <w:tcW w:w="6513" w:type="dxa"/>
          </w:tcPr>
          <w:p w14:paraId="2126F39C" w14:textId="2AC93BA4" w:rsidR="00E2466A" w:rsidRPr="00194632" w:rsidRDefault="00E2466A" w:rsidP="00E2466A">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E2466A" w:rsidRPr="007E0B31" w14:paraId="6C74BC95" w14:textId="77777777" w:rsidTr="00486E52">
        <w:trPr>
          <w:cantSplit/>
          <w:trHeight w:val="300"/>
        </w:trPr>
        <w:tc>
          <w:tcPr>
            <w:tcW w:w="3122" w:type="dxa"/>
          </w:tcPr>
          <w:p w14:paraId="68034CD4" w14:textId="77777777" w:rsidR="00E2466A" w:rsidRPr="007E0B31" w:rsidRDefault="00E2466A" w:rsidP="00E2466A">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513" w:type="dxa"/>
          </w:tcPr>
          <w:p w14:paraId="61A75BAC" w14:textId="725DC29A" w:rsidR="00E2466A" w:rsidRPr="00194632" w:rsidRDefault="00E2466A" w:rsidP="00E2466A">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2466A" w:rsidRPr="007E0B31" w14:paraId="4A9CD3FB" w14:textId="77777777" w:rsidTr="00486E52">
        <w:trPr>
          <w:cantSplit/>
          <w:trHeight w:val="300"/>
        </w:trPr>
        <w:tc>
          <w:tcPr>
            <w:tcW w:w="3122" w:type="dxa"/>
          </w:tcPr>
          <w:p w14:paraId="55739DEF" w14:textId="77777777" w:rsidR="00E2466A" w:rsidRPr="007E0B31" w:rsidRDefault="00E2466A" w:rsidP="00E2466A">
            <w:pPr>
              <w:pStyle w:val="Arial11Bold"/>
              <w:rPr>
                <w:rFonts w:cs="Arial"/>
              </w:rPr>
            </w:pPr>
            <w:r w:rsidRPr="007E0B31">
              <w:rPr>
                <w:rFonts w:cs="Arial"/>
              </w:rPr>
              <w:t>Designed Minimum Operating Level</w:t>
            </w:r>
          </w:p>
        </w:tc>
        <w:tc>
          <w:tcPr>
            <w:tcW w:w="6513" w:type="dxa"/>
          </w:tcPr>
          <w:p w14:paraId="4F7EB2C3" w14:textId="77777777" w:rsidR="00E2466A" w:rsidRPr="007E0B31" w:rsidRDefault="00E2466A" w:rsidP="00E2466A">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E2466A" w:rsidRPr="007E0B31" w14:paraId="6B85B224" w14:textId="77777777" w:rsidTr="00486E52">
        <w:trPr>
          <w:cantSplit/>
          <w:trHeight w:val="300"/>
        </w:trPr>
        <w:tc>
          <w:tcPr>
            <w:tcW w:w="3122" w:type="dxa"/>
          </w:tcPr>
          <w:p w14:paraId="7D7D28A9" w14:textId="77777777" w:rsidR="00E2466A" w:rsidRPr="007E0B31" w:rsidRDefault="00E2466A" w:rsidP="00E2466A">
            <w:pPr>
              <w:pStyle w:val="Arial11Bold"/>
              <w:rPr>
                <w:rFonts w:cs="Arial"/>
              </w:rPr>
            </w:pPr>
            <w:r w:rsidRPr="007E0B31">
              <w:rPr>
                <w:rFonts w:cs="Arial"/>
              </w:rPr>
              <w:t>De-Synchronise</w:t>
            </w:r>
          </w:p>
        </w:tc>
        <w:tc>
          <w:tcPr>
            <w:tcW w:w="6513" w:type="dxa"/>
          </w:tcPr>
          <w:p w14:paraId="458DCB7D" w14:textId="77777777" w:rsidR="00E2466A" w:rsidRPr="007E0B31" w:rsidRDefault="00E2466A" w:rsidP="00E2466A">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E2466A" w:rsidRPr="007E0B31" w:rsidRDefault="00E2466A" w:rsidP="00E2466A">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E2466A" w:rsidRPr="007E0B31" w:rsidRDefault="00E2466A" w:rsidP="00E2466A">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E2466A" w:rsidRPr="007E0B31" w14:paraId="63C7C920" w14:textId="77777777" w:rsidTr="00486E52">
        <w:trPr>
          <w:cantSplit/>
          <w:trHeight w:val="300"/>
        </w:trPr>
        <w:tc>
          <w:tcPr>
            <w:tcW w:w="3122" w:type="dxa"/>
          </w:tcPr>
          <w:p w14:paraId="03100505" w14:textId="77777777" w:rsidR="00E2466A" w:rsidRPr="007E0B31" w:rsidRDefault="00E2466A" w:rsidP="00E2466A">
            <w:pPr>
              <w:pStyle w:val="Arial11Bold"/>
              <w:rPr>
                <w:rFonts w:cs="Arial"/>
              </w:rPr>
            </w:pPr>
            <w:r w:rsidRPr="007E0B31">
              <w:rPr>
                <w:rFonts w:cs="Arial"/>
              </w:rPr>
              <w:t>De-synchronised Island(s)</w:t>
            </w:r>
          </w:p>
        </w:tc>
        <w:tc>
          <w:tcPr>
            <w:tcW w:w="6513" w:type="dxa"/>
          </w:tcPr>
          <w:p w14:paraId="189D40B3" w14:textId="5AEA0E26" w:rsidR="00E2466A" w:rsidRPr="007E0B31" w:rsidRDefault="00E2466A" w:rsidP="00E2466A">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E2466A" w:rsidRPr="007E0B31" w14:paraId="365BD7A7" w14:textId="77777777" w:rsidTr="00486E52">
        <w:trPr>
          <w:cantSplit/>
          <w:trHeight w:val="300"/>
        </w:trPr>
        <w:tc>
          <w:tcPr>
            <w:tcW w:w="3122" w:type="dxa"/>
          </w:tcPr>
          <w:p w14:paraId="027BC704" w14:textId="77777777" w:rsidR="00E2466A" w:rsidRPr="007E0B31" w:rsidRDefault="00E2466A" w:rsidP="00E2466A">
            <w:pPr>
              <w:pStyle w:val="Arial11Bold"/>
              <w:rPr>
                <w:rFonts w:cs="Arial"/>
              </w:rPr>
            </w:pPr>
            <w:r w:rsidRPr="007E0B31">
              <w:rPr>
                <w:rFonts w:cs="Arial"/>
              </w:rPr>
              <w:t>Detailed Planning Data</w:t>
            </w:r>
          </w:p>
        </w:tc>
        <w:tc>
          <w:tcPr>
            <w:tcW w:w="6513" w:type="dxa"/>
          </w:tcPr>
          <w:p w14:paraId="618E97A1" w14:textId="114F5797" w:rsidR="00E2466A" w:rsidRPr="007E0B31" w:rsidRDefault="00E2466A" w:rsidP="00E2466A">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E2466A" w:rsidRPr="007E0B31" w14:paraId="0D8CB90A" w14:textId="77777777" w:rsidTr="00486E52">
        <w:trPr>
          <w:cantSplit/>
          <w:trHeight w:val="300"/>
        </w:trPr>
        <w:tc>
          <w:tcPr>
            <w:tcW w:w="3122" w:type="dxa"/>
          </w:tcPr>
          <w:p w14:paraId="7C6CFC2E" w14:textId="77777777" w:rsidR="00E2466A" w:rsidRPr="007E0B31" w:rsidRDefault="00E2466A" w:rsidP="00E2466A">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513" w:type="dxa"/>
          </w:tcPr>
          <w:p w14:paraId="7C135ABB" w14:textId="2032D8BD" w:rsidR="00E2466A" w:rsidRPr="007E0B31" w:rsidRDefault="00E2466A" w:rsidP="00E2466A">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E2466A" w:rsidRPr="007E0B31" w14:paraId="087B589C" w14:textId="77777777" w:rsidTr="00486E52">
        <w:trPr>
          <w:cantSplit/>
          <w:trHeight w:val="300"/>
        </w:trPr>
        <w:tc>
          <w:tcPr>
            <w:tcW w:w="3122" w:type="dxa"/>
          </w:tcPr>
          <w:p w14:paraId="6AA366E8" w14:textId="77777777" w:rsidR="00E2466A" w:rsidRPr="007E0B31" w:rsidRDefault="00E2466A" w:rsidP="00E2466A">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513" w:type="dxa"/>
          </w:tcPr>
          <w:p w14:paraId="19AFCDEA" w14:textId="2F19E9DF" w:rsidR="00E2466A" w:rsidRPr="007E0B31" w:rsidRDefault="00E2466A" w:rsidP="00E2466A">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E2466A" w:rsidRPr="0079139F" w14:paraId="6FA98D3A" w14:textId="77777777" w:rsidTr="00486E52">
        <w:trPr>
          <w:cantSplit/>
          <w:trHeight w:val="300"/>
        </w:trPr>
        <w:tc>
          <w:tcPr>
            <w:tcW w:w="3122" w:type="dxa"/>
          </w:tcPr>
          <w:p w14:paraId="640652FE" w14:textId="3306E7F6" w:rsidR="00E2466A" w:rsidRPr="0079139F" w:rsidRDefault="00E2466A" w:rsidP="00E2466A">
            <w:pPr>
              <w:pStyle w:val="Arial11Bold"/>
              <w:rPr>
                <w:rFonts w:cs="Arial"/>
              </w:rPr>
            </w:pPr>
            <w:r w:rsidRPr="0079139F">
              <w:rPr>
                <w:rFonts w:cs="Arial"/>
              </w:rPr>
              <w:t>Disconnection</w:t>
            </w:r>
          </w:p>
        </w:tc>
        <w:tc>
          <w:tcPr>
            <w:tcW w:w="6513" w:type="dxa"/>
          </w:tcPr>
          <w:p w14:paraId="61AAC738" w14:textId="2AFD8882" w:rsidR="00E2466A" w:rsidRPr="0079139F" w:rsidRDefault="00E2466A" w:rsidP="00E2466A">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E2466A" w:rsidRPr="007E0B31" w14:paraId="6FBBB87F" w14:textId="77777777" w:rsidTr="00486E52">
        <w:trPr>
          <w:cantSplit/>
          <w:trHeight w:val="300"/>
        </w:trPr>
        <w:tc>
          <w:tcPr>
            <w:tcW w:w="3122" w:type="dxa"/>
          </w:tcPr>
          <w:p w14:paraId="7F0320E6" w14:textId="63B2DB1A" w:rsidR="00E2466A" w:rsidRPr="007E0B31" w:rsidRDefault="00E2466A" w:rsidP="00E2466A">
            <w:pPr>
              <w:pStyle w:val="Arial11Bold"/>
              <w:rPr>
                <w:rFonts w:cs="Arial"/>
              </w:rPr>
            </w:pPr>
            <w:r w:rsidRPr="007E0B31">
              <w:rPr>
                <w:rFonts w:cs="Arial"/>
              </w:rPr>
              <w:t>Discrimination</w:t>
            </w:r>
          </w:p>
        </w:tc>
        <w:tc>
          <w:tcPr>
            <w:tcW w:w="6513" w:type="dxa"/>
          </w:tcPr>
          <w:p w14:paraId="36121BA7" w14:textId="5F8C5E2B" w:rsidR="00E2466A" w:rsidRPr="007E0B31" w:rsidRDefault="00E2466A" w:rsidP="00E2466A">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E2466A" w:rsidRPr="007E0B31" w14:paraId="19496D16" w14:textId="77777777" w:rsidTr="00486E52">
        <w:trPr>
          <w:cantSplit/>
          <w:trHeight w:val="300"/>
        </w:trPr>
        <w:tc>
          <w:tcPr>
            <w:tcW w:w="3122" w:type="dxa"/>
          </w:tcPr>
          <w:p w14:paraId="355DADE4" w14:textId="77777777" w:rsidR="00E2466A" w:rsidRPr="007E0B31" w:rsidRDefault="00E2466A" w:rsidP="00E2466A">
            <w:pPr>
              <w:pStyle w:val="Arial11Bold"/>
              <w:rPr>
                <w:rFonts w:cs="Arial"/>
              </w:rPr>
            </w:pPr>
            <w:r w:rsidRPr="007E0B31">
              <w:rPr>
                <w:rFonts w:cs="Arial"/>
              </w:rPr>
              <w:t>Disputes Resolution Procedure</w:t>
            </w:r>
          </w:p>
        </w:tc>
        <w:tc>
          <w:tcPr>
            <w:tcW w:w="6513" w:type="dxa"/>
          </w:tcPr>
          <w:p w14:paraId="65E4E59C" w14:textId="77777777" w:rsidR="00E2466A" w:rsidRPr="007E0B31" w:rsidRDefault="00E2466A" w:rsidP="00E2466A">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E2466A" w:rsidRPr="007E0B31" w14:paraId="36D6416B" w14:textId="77777777" w:rsidTr="00486E52">
        <w:trPr>
          <w:cantSplit/>
          <w:trHeight w:val="300"/>
        </w:trPr>
        <w:tc>
          <w:tcPr>
            <w:tcW w:w="3122" w:type="dxa"/>
          </w:tcPr>
          <w:p w14:paraId="30EAAF8C" w14:textId="77777777" w:rsidR="00E2466A" w:rsidRPr="007E0B31" w:rsidRDefault="00E2466A" w:rsidP="00E2466A">
            <w:pPr>
              <w:pStyle w:val="Arial11Bold"/>
              <w:rPr>
                <w:rFonts w:cs="Arial"/>
              </w:rPr>
            </w:pPr>
            <w:r w:rsidRPr="007E0B31">
              <w:rPr>
                <w:rFonts w:cs="Arial"/>
              </w:rPr>
              <w:t>Distribution Code</w:t>
            </w:r>
          </w:p>
        </w:tc>
        <w:tc>
          <w:tcPr>
            <w:tcW w:w="6513" w:type="dxa"/>
          </w:tcPr>
          <w:p w14:paraId="365D5D6F" w14:textId="77777777" w:rsidR="00E2466A" w:rsidRPr="007E0B31" w:rsidRDefault="00E2466A" w:rsidP="00E2466A">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E2466A" w:rsidRPr="007E0B31" w14:paraId="231BBB49" w14:textId="77777777" w:rsidTr="00486E52">
        <w:trPr>
          <w:cantSplit/>
          <w:trHeight w:val="300"/>
        </w:trPr>
        <w:tc>
          <w:tcPr>
            <w:tcW w:w="3122" w:type="dxa"/>
          </w:tcPr>
          <w:p w14:paraId="54987465" w14:textId="77777777" w:rsidR="00E2466A" w:rsidRPr="007E0B31" w:rsidRDefault="00E2466A" w:rsidP="00E2466A">
            <w:pPr>
              <w:pStyle w:val="Arial11Bold"/>
              <w:rPr>
                <w:rFonts w:cs="Arial"/>
              </w:rPr>
            </w:pPr>
            <w:r w:rsidRPr="007E0B31">
              <w:rPr>
                <w:rFonts w:cs="Arial"/>
              </w:rPr>
              <w:t>Droop</w:t>
            </w:r>
          </w:p>
        </w:tc>
        <w:tc>
          <w:tcPr>
            <w:tcW w:w="6513" w:type="dxa"/>
          </w:tcPr>
          <w:p w14:paraId="77B62E50" w14:textId="1781255D" w:rsidR="00E2466A" w:rsidRPr="007E0B31" w:rsidRDefault="00E2466A" w:rsidP="00E2466A">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E2466A" w:rsidRPr="007E0B31" w14:paraId="5843358E" w14:textId="77777777" w:rsidTr="00486E52">
        <w:trPr>
          <w:cantSplit/>
          <w:trHeight w:val="300"/>
        </w:trPr>
        <w:tc>
          <w:tcPr>
            <w:tcW w:w="3122" w:type="dxa"/>
          </w:tcPr>
          <w:p w14:paraId="79EC9BAF" w14:textId="77777777" w:rsidR="00E2466A" w:rsidRPr="007E0B31" w:rsidRDefault="00E2466A" w:rsidP="00E2466A">
            <w:pPr>
              <w:pStyle w:val="Arial11Bold"/>
              <w:rPr>
                <w:rFonts w:cs="Arial"/>
              </w:rPr>
            </w:pPr>
            <w:r w:rsidRPr="007E0B31">
              <w:rPr>
                <w:rFonts w:cs="Arial"/>
              </w:rPr>
              <w:t>Dynamic Parameters</w:t>
            </w:r>
          </w:p>
        </w:tc>
        <w:tc>
          <w:tcPr>
            <w:tcW w:w="6513" w:type="dxa"/>
          </w:tcPr>
          <w:p w14:paraId="051D8350" w14:textId="77777777" w:rsidR="00E2466A" w:rsidRPr="007E0B31" w:rsidRDefault="00E2466A" w:rsidP="00E2466A">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E2466A" w:rsidRPr="000A5CCC" w14:paraId="02BA8D47" w14:textId="77777777" w:rsidTr="00486E52">
        <w:trPr>
          <w:cantSplit/>
          <w:trHeight w:val="300"/>
        </w:trPr>
        <w:tc>
          <w:tcPr>
            <w:tcW w:w="3122" w:type="dxa"/>
          </w:tcPr>
          <w:p w14:paraId="279AEE49" w14:textId="5DD21B3F" w:rsidR="00E2466A" w:rsidRPr="000A5CCC" w:rsidRDefault="00E2466A" w:rsidP="00E2466A">
            <w:pPr>
              <w:pStyle w:val="Arial11Bold"/>
              <w:rPr>
                <w:rFonts w:cs="Arial"/>
              </w:rPr>
            </w:pPr>
            <w:r w:rsidRPr="002510FF">
              <w:rPr>
                <w:rFonts w:cs="Arial"/>
              </w:rPr>
              <w:t>Dynamic Reactive Compensation Equipment</w:t>
            </w:r>
          </w:p>
        </w:tc>
        <w:tc>
          <w:tcPr>
            <w:tcW w:w="6513" w:type="dxa"/>
          </w:tcPr>
          <w:p w14:paraId="7DB42348" w14:textId="606C1E72" w:rsidR="00E2466A" w:rsidRPr="000A5CCC" w:rsidRDefault="00E2466A" w:rsidP="00E2466A">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520F05" w:rsidRPr="000B675D" w14:paraId="4B2A5C83" w14:textId="77777777" w:rsidTr="00486E52">
        <w:trPr>
          <w:cantSplit/>
          <w:trHeight w:val="300"/>
        </w:trPr>
        <w:tc>
          <w:tcPr>
            <w:tcW w:w="3122" w:type="dxa"/>
          </w:tcPr>
          <w:p w14:paraId="13C94F80" w14:textId="79E51D7D" w:rsidR="00520F05" w:rsidRPr="000B675D" w:rsidRDefault="00520F05" w:rsidP="00520F05">
            <w:pPr>
              <w:pStyle w:val="Arial11Bold"/>
              <w:rPr>
                <w:rFonts w:cs="Arial"/>
              </w:rPr>
            </w:pPr>
            <w:r w:rsidRPr="000B675D">
              <w:rPr>
                <w:rFonts w:cs="Arial"/>
              </w:rPr>
              <w:t>E&amp;W Offshore Transmission System</w:t>
            </w:r>
          </w:p>
        </w:tc>
        <w:tc>
          <w:tcPr>
            <w:tcW w:w="6513" w:type="dxa"/>
          </w:tcPr>
          <w:p w14:paraId="2CFB9907" w14:textId="77777777" w:rsidR="00520F05" w:rsidRPr="000B675D" w:rsidRDefault="00520F05" w:rsidP="00520F05">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520F05" w:rsidRPr="0079139F" w14:paraId="29063031" w14:textId="77777777" w:rsidTr="00486E52">
        <w:trPr>
          <w:cantSplit/>
          <w:trHeight w:val="300"/>
        </w:trPr>
        <w:tc>
          <w:tcPr>
            <w:tcW w:w="3122" w:type="dxa"/>
          </w:tcPr>
          <w:p w14:paraId="25CE097E" w14:textId="3FA3BD6F" w:rsidR="00520F05" w:rsidRPr="0079139F" w:rsidRDefault="00520F05" w:rsidP="00520F05">
            <w:pPr>
              <w:pStyle w:val="Arial11Bold"/>
              <w:rPr>
                <w:rFonts w:cs="Arial"/>
              </w:rPr>
            </w:pPr>
            <w:r w:rsidRPr="0079139F">
              <w:rPr>
                <w:rFonts w:cs="Arial"/>
              </w:rPr>
              <w:t>E&amp;W Offshore Transmission Licensee</w:t>
            </w:r>
          </w:p>
        </w:tc>
        <w:tc>
          <w:tcPr>
            <w:tcW w:w="6513" w:type="dxa"/>
          </w:tcPr>
          <w:p w14:paraId="6C4EE077" w14:textId="07A71FD9" w:rsidR="00520F05" w:rsidRPr="0079139F" w:rsidRDefault="00520F05" w:rsidP="00520F05">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520F05" w:rsidRPr="007E0B31" w14:paraId="16715855" w14:textId="77777777" w:rsidTr="00486E52">
        <w:trPr>
          <w:cantSplit/>
          <w:trHeight w:val="300"/>
        </w:trPr>
        <w:tc>
          <w:tcPr>
            <w:tcW w:w="3122" w:type="dxa"/>
          </w:tcPr>
          <w:p w14:paraId="491CEE12" w14:textId="278765B2" w:rsidR="00520F05" w:rsidRPr="007E0B31" w:rsidRDefault="00520F05" w:rsidP="00520F05">
            <w:pPr>
              <w:pStyle w:val="Arial11Bold"/>
              <w:rPr>
                <w:rFonts w:cs="Arial"/>
              </w:rPr>
            </w:pPr>
            <w:r w:rsidRPr="007E0B31">
              <w:rPr>
                <w:rFonts w:cs="Arial"/>
              </w:rPr>
              <w:t>E&amp;W Transmission System</w:t>
            </w:r>
          </w:p>
        </w:tc>
        <w:tc>
          <w:tcPr>
            <w:tcW w:w="6513" w:type="dxa"/>
          </w:tcPr>
          <w:p w14:paraId="75E612EF" w14:textId="4309A5B2" w:rsidR="00520F05" w:rsidRPr="007E0B31" w:rsidRDefault="00520F05" w:rsidP="00520F05">
            <w:pPr>
              <w:pStyle w:val="TableArial11"/>
              <w:rPr>
                <w:rFonts w:cs="Arial"/>
              </w:rPr>
            </w:pPr>
            <w:r w:rsidRPr="098D0C5A">
              <w:rPr>
                <w:rFonts w:cs="Arial"/>
              </w:rPr>
              <w:t xml:space="preserve">Collectively </w:t>
            </w:r>
            <w:r w:rsidRPr="098D0C5A">
              <w:rPr>
                <w:rFonts w:cs="Arial"/>
                <w:b/>
                <w:bCs/>
              </w:rPr>
              <w:t>NGET’s Transmission System</w:t>
            </w:r>
            <w:ins w:id="60" w:author="Grey (ESO), Alastair" w:date="2022-12-06T15:06:00Z">
              <w:r w:rsidRPr="098D0C5A">
                <w:rPr>
                  <w:rFonts w:cs="Arial"/>
                </w:rPr>
                <w:t>, any</w:t>
              </w:r>
              <w:r w:rsidRPr="098D0C5A">
                <w:rPr>
                  <w:rFonts w:cs="Arial"/>
                  <w:b/>
                  <w:bCs/>
                </w:rPr>
                <w:t xml:space="preserve"> Competitively Appointed Transmission</w:t>
              </w:r>
            </w:ins>
            <w:ins w:id="61" w:author="Grey (ESO), Alastair" w:date="2023-01-12T15:07:00Z">
              <w:r w:rsidR="002F786E">
                <w:rPr>
                  <w:rFonts w:cs="Arial"/>
                  <w:b/>
                  <w:bCs/>
                </w:rPr>
                <w:t xml:space="preserve"> </w:t>
              </w:r>
            </w:ins>
            <w:ins w:id="62" w:author="Aristodemou, Alexander" w:date="2022-12-14T11:03:00Z">
              <w:r w:rsidR="001A0123">
                <w:rPr>
                  <w:rFonts w:cs="Arial"/>
                  <w:b/>
                  <w:bCs/>
                </w:rPr>
                <w:t xml:space="preserve">Licensee’s </w:t>
              </w:r>
            </w:ins>
            <w:ins w:id="63" w:author="Grey (ESO), Alastair" w:date="2023-01-12T15:17:00Z">
              <w:r w:rsidR="00815EFB">
                <w:rPr>
                  <w:rFonts w:cs="Arial"/>
                  <w:b/>
                  <w:bCs/>
                </w:rPr>
                <w:t xml:space="preserve">Transmission </w:t>
              </w:r>
            </w:ins>
            <w:ins w:id="64" w:author="Grey (ESO), Alastair" w:date="2022-12-06T15:06:00Z">
              <w:r w:rsidRPr="098D0C5A">
                <w:rPr>
                  <w:rFonts w:cs="Arial"/>
                  <w:b/>
                  <w:bCs/>
                </w:rPr>
                <w:t>System</w:t>
              </w:r>
            </w:ins>
            <w:ins w:id="65" w:author="Spencer(ESO), Deborah" w:date="2022-12-12T11:16:00Z">
              <w:r w:rsidR="002C4F7F">
                <w:rPr>
                  <w:rFonts w:cs="Arial"/>
                  <w:b/>
                  <w:bCs/>
                </w:rPr>
                <w:t xml:space="preserve"> </w:t>
              </w:r>
              <w:r w:rsidR="002C4F7F" w:rsidRPr="00526A21">
                <w:rPr>
                  <w:rFonts w:cs="Arial"/>
                </w:rPr>
                <w:t>located in</w:t>
              </w:r>
              <w:r w:rsidR="002C4F7F">
                <w:rPr>
                  <w:rFonts w:cs="Arial"/>
                  <w:b/>
                  <w:bCs/>
                </w:rPr>
                <w:t xml:space="preserve"> NGET’s</w:t>
              </w:r>
            </w:ins>
            <w:ins w:id="66" w:author="Spencer(ESO), Deborah" w:date="2022-12-12T11:28:00Z">
              <w:r w:rsidR="001A1CB9">
                <w:rPr>
                  <w:rFonts w:cs="Arial"/>
                  <w:b/>
                  <w:bCs/>
                </w:rPr>
                <w:t xml:space="preserve"> </w:t>
              </w:r>
              <w:r w:rsidR="007666C7" w:rsidRPr="007666C7">
                <w:rPr>
                  <w:rFonts w:cs="Arial"/>
                  <w:b/>
                  <w:bCs/>
                </w:rPr>
                <w:t>Transmission Area</w:t>
              </w:r>
              <w:r w:rsidR="007666C7">
                <w:rPr>
                  <w:rFonts w:cs="Arial"/>
                  <w:b/>
                  <w:bCs/>
                </w:rPr>
                <w:t xml:space="preserve"> </w:t>
              </w:r>
            </w:ins>
            <w:r w:rsidRPr="098D0C5A">
              <w:rPr>
                <w:rFonts w:cs="Arial"/>
              </w:rPr>
              <w:t xml:space="preserve">and any </w:t>
            </w:r>
            <w:r w:rsidRPr="098D0C5A">
              <w:rPr>
                <w:rFonts w:cs="Arial"/>
                <w:b/>
                <w:bCs/>
              </w:rPr>
              <w:t>E&amp;W Offshore Transmission Systems</w:t>
            </w:r>
            <w:r w:rsidRPr="098D0C5A">
              <w:rPr>
                <w:rFonts w:cs="Arial"/>
              </w:rPr>
              <w:t>.</w:t>
            </w:r>
          </w:p>
        </w:tc>
      </w:tr>
      <w:tr w:rsidR="00520F05" w:rsidRPr="007E0B31" w14:paraId="27D19D54" w14:textId="77777777" w:rsidTr="00486E52">
        <w:trPr>
          <w:cantSplit/>
          <w:trHeight w:val="300"/>
        </w:trPr>
        <w:tc>
          <w:tcPr>
            <w:tcW w:w="3122" w:type="dxa"/>
          </w:tcPr>
          <w:p w14:paraId="155671F3" w14:textId="77777777" w:rsidR="00520F05" w:rsidRPr="007E0B31" w:rsidRDefault="00520F05" w:rsidP="00520F05">
            <w:pPr>
              <w:pStyle w:val="Arial11Bold"/>
              <w:rPr>
                <w:rFonts w:cs="Arial"/>
              </w:rPr>
            </w:pPr>
            <w:r w:rsidRPr="007E0B31">
              <w:rPr>
                <w:rFonts w:cs="Arial"/>
              </w:rPr>
              <w:t>E&amp;W User</w:t>
            </w:r>
          </w:p>
        </w:tc>
        <w:tc>
          <w:tcPr>
            <w:tcW w:w="6513" w:type="dxa"/>
          </w:tcPr>
          <w:p w14:paraId="305E2C2E" w14:textId="77777777" w:rsidR="00520F05" w:rsidRPr="007E0B31" w:rsidRDefault="00520F05" w:rsidP="00520F05">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520F05" w:rsidRPr="007E0B31" w14:paraId="4EF8D946" w14:textId="77777777" w:rsidTr="00486E52">
        <w:trPr>
          <w:cantSplit/>
          <w:trHeight w:val="300"/>
        </w:trPr>
        <w:tc>
          <w:tcPr>
            <w:tcW w:w="3122" w:type="dxa"/>
          </w:tcPr>
          <w:p w14:paraId="2F8D7755" w14:textId="77777777" w:rsidR="00520F05" w:rsidRPr="007E0B31" w:rsidRDefault="00520F05" w:rsidP="00520F05">
            <w:pPr>
              <w:pStyle w:val="Arial11Bold"/>
              <w:rPr>
                <w:rFonts w:cs="Arial"/>
              </w:rPr>
            </w:pPr>
            <w:r w:rsidRPr="007E0B31">
              <w:rPr>
                <w:rFonts w:cs="Arial"/>
              </w:rPr>
              <w:t>Earth Fault Factor</w:t>
            </w:r>
          </w:p>
        </w:tc>
        <w:tc>
          <w:tcPr>
            <w:tcW w:w="6513" w:type="dxa"/>
          </w:tcPr>
          <w:p w14:paraId="6127CD38" w14:textId="77777777" w:rsidR="00520F05" w:rsidRPr="007E0B31" w:rsidRDefault="00520F05" w:rsidP="00520F05">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520F05" w:rsidRPr="007E0B31" w14:paraId="3ED6F9F3" w14:textId="77777777" w:rsidTr="00486E52">
        <w:trPr>
          <w:cantSplit/>
          <w:trHeight w:val="300"/>
        </w:trPr>
        <w:tc>
          <w:tcPr>
            <w:tcW w:w="3122" w:type="dxa"/>
          </w:tcPr>
          <w:p w14:paraId="3BB43CE7" w14:textId="77777777" w:rsidR="00520F05" w:rsidRPr="007E0B31" w:rsidRDefault="00520F05" w:rsidP="00520F05">
            <w:pPr>
              <w:pStyle w:val="Arial11Bold"/>
              <w:rPr>
                <w:rFonts w:cs="Arial"/>
              </w:rPr>
            </w:pPr>
            <w:r w:rsidRPr="007E0B31">
              <w:rPr>
                <w:rFonts w:cs="Arial"/>
              </w:rPr>
              <w:t>Earthing</w:t>
            </w:r>
          </w:p>
        </w:tc>
        <w:tc>
          <w:tcPr>
            <w:tcW w:w="6513" w:type="dxa"/>
          </w:tcPr>
          <w:p w14:paraId="0C914808" w14:textId="77777777" w:rsidR="00520F05" w:rsidRPr="007E0B31" w:rsidRDefault="00520F05" w:rsidP="00520F05">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520F05" w:rsidRPr="007E0B31" w14:paraId="20790EFF" w14:textId="77777777" w:rsidTr="00486E52">
        <w:trPr>
          <w:cantSplit/>
          <w:trHeight w:val="300"/>
        </w:trPr>
        <w:tc>
          <w:tcPr>
            <w:tcW w:w="3122" w:type="dxa"/>
          </w:tcPr>
          <w:p w14:paraId="583FA21D" w14:textId="77777777" w:rsidR="00520F05" w:rsidRPr="007E0B31" w:rsidRDefault="00520F05" w:rsidP="00520F05">
            <w:pPr>
              <w:pStyle w:val="Arial11Bold"/>
              <w:rPr>
                <w:rFonts w:cs="Arial"/>
              </w:rPr>
            </w:pPr>
            <w:r w:rsidRPr="007E0B31">
              <w:rPr>
                <w:rFonts w:cs="Arial"/>
              </w:rPr>
              <w:t>Earthing Device</w:t>
            </w:r>
          </w:p>
        </w:tc>
        <w:tc>
          <w:tcPr>
            <w:tcW w:w="6513" w:type="dxa"/>
          </w:tcPr>
          <w:p w14:paraId="1C3B0D47" w14:textId="77777777" w:rsidR="00520F05" w:rsidRPr="007E0B31" w:rsidRDefault="00520F05" w:rsidP="00520F05">
            <w:pPr>
              <w:pStyle w:val="TableArial11"/>
              <w:rPr>
                <w:rFonts w:cs="Arial"/>
              </w:rPr>
            </w:pPr>
            <w:r w:rsidRPr="007E0B31">
              <w:rPr>
                <w:rFonts w:cs="Arial"/>
              </w:rPr>
              <w:t>A means of providing a connection between a conductor and earth being of adequate strength and capability.</w:t>
            </w:r>
          </w:p>
        </w:tc>
      </w:tr>
      <w:tr w:rsidR="00520F05" w:rsidRPr="007E0B31" w14:paraId="6FE62627" w14:textId="77777777" w:rsidTr="00486E52">
        <w:trPr>
          <w:cantSplit/>
          <w:trHeight w:val="300"/>
        </w:trPr>
        <w:tc>
          <w:tcPr>
            <w:tcW w:w="3122" w:type="dxa"/>
          </w:tcPr>
          <w:p w14:paraId="5F411AEF" w14:textId="77777777" w:rsidR="00520F05" w:rsidRPr="007E0B31" w:rsidRDefault="00520F05" w:rsidP="00520F05">
            <w:pPr>
              <w:pStyle w:val="Arial11Bold"/>
              <w:rPr>
                <w:rFonts w:cs="Arial"/>
              </w:rPr>
            </w:pPr>
            <w:r w:rsidRPr="007E0B31">
              <w:rPr>
                <w:rFonts w:cs="Arial"/>
              </w:rPr>
              <w:t>Elected Panel Members</w:t>
            </w:r>
          </w:p>
        </w:tc>
        <w:tc>
          <w:tcPr>
            <w:tcW w:w="6513" w:type="dxa"/>
          </w:tcPr>
          <w:p w14:paraId="5FB33BE8" w14:textId="77777777" w:rsidR="00520F05" w:rsidRPr="007E0B31" w:rsidRDefault="00520F05" w:rsidP="00520F05">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520F05" w:rsidRPr="007E0B31" w:rsidRDefault="00520F05" w:rsidP="00520F05">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520F05" w:rsidRPr="007E0B31" w:rsidRDefault="00520F05" w:rsidP="00520F05">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520F05" w:rsidRPr="007E0B31" w:rsidRDefault="00520F05" w:rsidP="00520F05">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520F05" w:rsidRPr="007E0B31" w:rsidRDefault="00520F05" w:rsidP="00520F05">
            <w:pPr>
              <w:pStyle w:val="TableArial11"/>
              <w:rPr>
                <w:rFonts w:cs="Arial"/>
              </w:rPr>
            </w:pPr>
            <w:r w:rsidRPr="007E0B31">
              <w:rPr>
                <w:rFonts w:cs="Arial"/>
              </w:rPr>
              <w:t xml:space="preserve">(d) the representatives of the </w:t>
            </w:r>
            <w:r w:rsidRPr="007E0B31">
              <w:rPr>
                <w:rFonts w:cs="Arial"/>
                <w:b/>
              </w:rPr>
              <w:t>Generators</w:t>
            </w:r>
          </w:p>
        </w:tc>
      </w:tr>
      <w:tr w:rsidR="00520F05" w:rsidRPr="007E0B31" w14:paraId="79615CAE" w14:textId="77777777" w:rsidTr="00486E52">
        <w:trPr>
          <w:cantSplit/>
          <w:trHeight w:val="300"/>
        </w:trPr>
        <w:tc>
          <w:tcPr>
            <w:tcW w:w="3122" w:type="dxa"/>
          </w:tcPr>
          <w:p w14:paraId="6B5295BC" w14:textId="77777777" w:rsidR="00520F05" w:rsidRPr="007E0B31" w:rsidRDefault="00520F05" w:rsidP="00520F05">
            <w:pPr>
              <w:pStyle w:val="Arial11Bold"/>
              <w:rPr>
                <w:rFonts w:cs="Arial"/>
              </w:rPr>
            </w:pPr>
            <w:r w:rsidRPr="007E0B31">
              <w:rPr>
                <w:rFonts w:cs="Arial"/>
              </w:rPr>
              <w:t>Electrical Standard</w:t>
            </w:r>
          </w:p>
        </w:tc>
        <w:tc>
          <w:tcPr>
            <w:tcW w:w="6513" w:type="dxa"/>
          </w:tcPr>
          <w:p w14:paraId="5A4738F8" w14:textId="77777777" w:rsidR="00520F05" w:rsidRPr="007E0B31" w:rsidRDefault="00520F05" w:rsidP="00520F05">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520F05" w:rsidRPr="007E0B31" w14:paraId="77FD0811" w14:textId="77777777" w:rsidTr="00486E52">
        <w:trPr>
          <w:cantSplit/>
          <w:trHeight w:val="300"/>
        </w:trPr>
        <w:tc>
          <w:tcPr>
            <w:tcW w:w="3122" w:type="dxa"/>
          </w:tcPr>
          <w:p w14:paraId="7CF40496" w14:textId="51F2F0DA" w:rsidR="00520F05" w:rsidRPr="00F6331A" w:rsidRDefault="00520F05" w:rsidP="00520F05">
            <w:pPr>
              <w:pStyle w:val="Arial11Bold"/>
              <w:rPr>
                <w:rFonts w:cs="Arial"/>
              </w:rPr>
            </w:pPr>
            <w:r w:rsidRPr="00F6331A">
              <w:rPr>
                <w:lang w:val="en-US"/>
              </w:rPr>
              <w:t>Electricity Balancing Regulation</w:t>
            </w:r>
          </w:p>
        </w:tc>
        <w:tc>
          <w:tcPr>
            <w:tcW w:w="6513" w:type="dxa"/>
          </w:tcPr>
          <w:p w14:paraId="3860E34E" w14:textId="35D52113" w:rsidR="00520F05" w:rsidRPr="00F6331A" w:rsidRDefault="00520F05" w:rsidP="00520F05">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520F05" w:rsidRPr="007E0B31" w14:paraId="5FDEE14B" w14:textId="77777777" w:rsidTr="00486E52">
        <w:trPr>
          <w:cantSplit/>
          <w:trHeight w:val="300"/>
        </w:trPr>
        <w:tc>
          <w:tcPr>
            <w:tcW w:w="3122" w:type="dxa"/>
          </w:tcPr>
          <w:p w14:paraId="272D7034" w14:textId="77777777" w:rsidR="00520F05" w:rsidRPr="007E0B31" w:rsidRDefault="00520F05" w:rsidP="00520F05">
            <w:pPr>
              <w:pStyle w:val="Arial11Bold"/>
              <w:rPr>
                <w:rFonts w:cs="Arial"/>
              </w:rPr>
            </w:pPr>
            <w:r w:rsidRPr="007E0B31">
              <w:rPr>
                <w:rFonts w:cs="Arial"/>
              </w:rPr>
              <w:t>Electricity Council</w:t>
            </w:r>
          </w:p>
        </w:tc>
        <w:tc>
          <w:tcPr>
            <w:tcW w:w="6513" w:type="dxa"/>
          </w:tcPr>
          <w:p w14:paraId="15365170" w14:textId="77777777" w:rsidR="00520F05" w:rsidRPr="007E0B31" w:rsidRDefault="00520F05" w:rsidP="00520F05">
            <w:pPr>
              <w:pStyle w:val="TableArial11"/>
              <w:rPr>
                <w:rFonts w:cs="Arial"/>
              </w:rPr>
            </w:pPr>
            <w:r w:rsidRPr="007E0B31">
              <w:rPr>
                <w:rFonts w:cs="Arial"/>
              </w:rPr>
              <w:t>That body set up under the Electricity Act, 1957.</w:t>
            </w:r>
          </w:p>
        </w:tc>
      </w:tr>
      <w:tr w:rsidR="00520F05" w:rsidRPr="007E0B31" w14:paraId="2701B422" w14:textId="77777777" w:rsidTr="00486E52">
        <w:trPr>
          <w:cantSplit/>
          <w:trHeight w:val="300"/>
        </w:trPr>
        <w:tc>
          <w:tcPr>
            <w:tcW w:w="3122" w:type="dxa"/>
          </w:tcPr>
          <w:p w14:paraId="0475EF83" w14:textId="77777777" w:rsidR="00520F05" w:rsidRPr="007E0B31" w:rsidRDefault="00520F05" w:rsidP="00520F05">
            <w:pPr>
              <w:pStyle w:val="Arial11Bold"/>
              <w:rPr>
                <w:rFonts w:cs="Arial"/>
              </w:rPr>
            </w:pPr>
            <w:r w:rsidRPr="007E0B31">
              <w:rPr>
                <w:rFonts w:cs="Arial"/>
              </w:rPr>
              <w:t>Electricity Distribution Licence</w:t>
            </w:r>
          </w:p>
        </w:tc>
        <w:tc>
          <w:tcPr>
            <w:tcW w:w="6513" w:type="dxa"/>
          </w:tcPr>
          <w:p w14:paraId="3B723255" w14:textId="77777777" w:rsidR="00520F05" w:rsidRPr="007E0B31" w:rsidRDefault="00520F05" w:rsidP="00520F05">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520F05" w:rsidRPr="007E0B31" w14:paraId="45591D21" w14:textId="77777777" w:rsidTr="00486E52">
        <w:trPr>
          <w:cantSplit/>
          <w:trHeight w:val="300"/>
        </w:trPr>
        <w:tc>
          <w:tcPr>
            <w:tcW w:w="3122" w:type="dxa"/>
          </w:tcPr>
          <w:p w14:paraId="07683A3F" w14:textId="77777777" w:rsidR="00520F05" w:rsidRPr="007E0B31" w:rsidRDefault="00520F05" w:rsidP="00520F05">
            <w:pPr>
              <w:pStyle w:val="Arial11Bold"/>
              <w:rPr>
                <w:rFonts w:cs="Arial"/>
              </w:rPr>
            </w:pPr>
            <w:r w:rsidRPr="007E0B31">
              <w:rPr>
                <w:rFonts w:cs="Arial"/>
              </w:rPr>
              <w:t>Electricity Regulation</w:t>
            </w:r>
          </w:p>
        </w:tc>
        <w:tc>
          <w:tcPr>
            <w:tcW w:w="6513" w:type="dxa"/>
          </w:tcPr>
          <w:p w14:paraId="448F37B6" w14:textId="77777777" w:rsidR="00520F05" w:rsidRPr="007E0B31" w:rsidRDefault="00520F05" w:rsidP="00520F05">
            <w:pPr>
              <w:pStyle w:val="TableArial11"/>
              <w:rPr>
                <w:rFonts w:cs="Arial"/>
              </w:rPr>
            </w:pPr>
            <w:r w:rsidRPr="007E0B31">
              <w:rPr>
                <w:rFonts w:cs="Arial"/>
              </w:rPr>
              <w:t xml:space="preserve">As defined in the </w:t>
            </w:r>
            <w:r w:rsidRPr="007E0B31">
              <w:rPr>
                <w:rFonts w:cs="Arial"/>
                <w:b/>
              </w:rPr>
              <w:t>Transmission Licence.</w:t>
            </w:r>
          </w:p>
        </w:tc>
      </w:tr>
      <w:tr w:rsidR="00520F05" w:rsidRPr="007E0B31" w14:paraId="3F1D3736" w14:textId="77777777" w:rsidTr="00486E52">
        <w:trPr>
          <w:cantSplit/>
          <w:trHeight w:val="300"/>
        </w:trPr>
        <w:tc>
          <w:tcPr>
            <w:tcW w:w="3122" w:type="dxa"/>
          </w:tcPr>
          <w:p w14:paraId="487F65CC" w14:textId="786CD569" w:rsidR="00520F05" w:rsidRPr="007E0B31" w:rsidRDefault="00520F05" w:rsidP="00520F05">
            <w:pPr>
              <w:pStyle w:val="Arial11Bold"/>
              <w:rPr>
                <w:rFonts w:cs="Arial"/>
              </w:rPr>
            </w:pPr>
            <w:r w:rsidRPr="00DB341C">
              <w:rPr>
                <w:rFonts w:cs="Arial"/>
              </w:rPr>
              <w:t>Electricity Storage</w:t>
            </w:r>
          </w:p>
        </w:tc>
        <w:tc>
          <w:tcPr>
            <w:tcW w:w="6513" w:type="dxa"/>
          </w:tcPr>
          <w:p w14:paraId="5A71141B" w14:textId="7EEFC93F" w:rsidR="00520F05" w:rsidRPr="007E0B31" w:rsidRDefault="00520F05" w:rsidP="00520F05">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520F05" w:rsidRPr="007E0B31" w14:paraId="71C453A5" w14:textId="77777777" w:rsidTr="00486E52">
        <w:trPr>
          <w:cantSplit/>
          <w:trHeight w:val="300"/>
        </w:trPr>
        <w:tc>
          <w:tcPr>
            <w:tcW w:w="3122" w:type="dxa"/>
          </w:tcPr>
          <w:p w14:paraId="0C20A181" w14:textId="2AAAF4F0" w:rsidR="00520F05" w:rsidRPr="007E0B31" w:rsidRDefault="00520F05" w:rsidP="00520F05">
            <w:pPr>
              <w:pStyle w:val="Arial11Bold"/>
              <w:rPr>
                <w:rFonts w:cs="Arial"/>
              </w:rPr>
            </w:pPr>
            <w:r w:rsidRPr="00DB341C">
              <w:rPr>
                <w:rFonts w:cs="Arial"/>
              </w:rPr>
              <w:t>Electricity Storage Module</w:t>
            </w:r>
          </w:p>
        </w:tc>
        <w:tc>
          <w:tcPr>
            <w:tcW w:w="6513" w:type="dxa"/>
          </w:tcPr>
          <w:p w14:paraId="5AE08111" w14:textId="5EABFFFC" w:rsidR="00520F05" w:rsidRPr="007E0B31" w:rsidRDefault="00520F05" w:rsidP="00520F05">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520F05" w14:paraId="54F3B6E6" w14:textId="77777777" w:rsidTr="00486E52">
        <w:trPr>
          <w:cantSplit/>
          <w:trHeight w:val="300"/>
        </w:trPr>
        <w:tc>
          <w:tcPr>
            <w:tcW w:w="3122" w:type="dxa"/>
          </w:tcPr>
          <w:p w14:paraId="67ACC8AD" w14:textId="116BD586" w:rsidR="00520F05" w:rsidRDefault="00520F05" w:rsidP="00520F05">
            <w:pPr>
              <w:pStyle w:val="Arial11Bold"/>
              <w:rPr>
                <w:rFonts w:cs="Arial"/>
              </w:rPr>
            </w:pPr>
            <w:r w:rsidRPr="024814CE">
              <w:rPr>
                <w:rFonts w:cs="Arial"/>
              </w:rPr>
              <w:t>Electricity Storage Unit</w:t>
            </w:r>
          </w:p>
        </w:tc>
        <w:tc>
          <w:tcPr>
            <w:tcW w:w="6513" w:type="dxa"/>
          </w:tcPr>
          <w:p w14:paraId="0D3DC444" w14:textId="11F529A9" w:rsidR="00520F05" w:rsidRPr="00207464" w:rsidRDefault="00520F05" w:rsidP="00520F05">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520F05" w:rsidRPr="007E0B31" w14:paraId="618E4044" w14:textId="77777777" w:rsidTr="00486E52">
        <w:trPr>
          <w:cantSplit/>
          <w:trHeight w:val="300"/>
        </w:trPr>
        <w:tc>
          <w:tcPr>
            <w:tcW w:w="3122" w:type="dxa"/>
          </w:tcPr>
          <w:p w14:paraId="06BF56EE" w14:textId="77777777" w:rsidR="00520F05" w:rsidRPr="007E0B31" w:rsidRDefault="00520F05" w:rsidP="00520F05">
            <w:pPr>
              <w:pStyle w:val="Arial11Bold"/>
              <w:rPr>
                <w:rFonts w:cs="Arial"/>
              </w:rPr>
            </w:pPr>
            <w:r w:rsidRPr="007E0B31">
              <w:rPr>
                <w:rFonts w:cs="Arial"/>
              </w:rPr>
              <w:t>Electricity Supply Industry Arbitration Association</w:t>
            </w:r>
          </w:p>
        </w:tc>
        <w:tc>
          <w:tcPr>
            <w:tcW w:w="6513" w:type="dxa"/>
          </w:tcPr>
          <w:p w14:paraId="75769710" w14:textId="77777777" w:rsidR="00520F05" w:rsidRPr="007E0B31" w:rsidRDefault="00520F05" w:rsidP="00520F05">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520F05" w:rsidRPr="007E0B31" w14:paraId="7456E88A" w14:textId="77777777" w:rsidTr="00486E52">
        <w:trPr>
          <w:cantSplit/>
          <w:trHeight w:val="300"/>
        </w:trPr>
        <w:tc>
          <w:tcPr>
            <w:tcW w:w="3122" w:type="dxa"/>
          </w:tcPr>
          <w:p w14:paraId="2944497F" w14:textId="77777777" w:rsidR="00520F05" w:rsidRPr="007E0B31" w:rsidRDefault="00520F05" w:rsidP="00520F05">
            <w:pPr>
              <w:pStyle w:val="Arial11Bold"/>
              <w:rPr>
                <w:rFonts w:cs="Arial"/>
              </w:rPr>
            </w:pPr>
            <w:r w:rsidRPr="007E0B31">
              <w:rPr>
                <w:rFonts w:cs="Arial"/>
              </w:rPr>
              <w:t>Electricity Supply Licence</w:t>
            </w:r>
          </w:p>
        </w:tc>
        <w:tc>
          <w:tcPr>
            <w:tcW w:w="6513" w:type="dxa"/>
          </w:tcPr>
          <w:p w14:paraId="3BC449FB" w14:textId="77777777" w:rsidR="00520F05" w:rsidRPr="007E0B31" w:rsidRDefault="00520F05" w:rsidP="00520F05">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20F05" w:rsidRPr="007E0B31" w14:paraId="383B22BD" w14:textId="77777777" w:rsidTr="00486E52">
        <w:trPr>
          <w:cantSplit/>
          <w:trHeight w:val="300"/>
        </w:trPr>
        <w:tc>
          <w:tcPr>
            <w:tcW w:w="3122" w:type="dxa"/>
          </w:tcPr>
          <w:p w14:paraId="4523E57A" w14:textId="77777777" w:rsidR="00520F05" w:rsidRPr="007E0B31" w:rsidRDefault="00520F05" w:rsidP="00520F05">
            <w:pPr>
              <w:pStyle w:val="Arial11Bold"/>
              <w:rPr>
                <w:rFonts w:cs="Arial"/>
              </w:rPr>
            </w:pPr>
            <w:r w:rsidRPr="007E0B31">
              <w:rPr>
                <w:rFonts w:cs="Arial"/>
              </w:rPr>
              <w:t>Electromagnetic Compatibility Level</w:t>
            </w:r>
          </w:p>
        </w:tc>
        <w:tc>
          <w:tcPr>
            <w:tcW w:w="6513" w:type="dxa"/>
          </w:tcPr>
          <w:p w14:paraId="0D27502A" w14:textId="4D35DCA2" w:rsidR="00520F05" w:rsidRPr="007E0B31" w:rsidRDefault="00520F05" w:rsidP="00520F05">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520F05" w:rsidRPr="00045E74" w14:paraId="7C353F29" w14:textId="77777777" w:rsidTr="00486E52">
        <w:trPr>
          <w:cantSplit/>
          <w:trHeight w:val="300"/>
        </w:trPr>
        <w:tc>
          <w:tcPr>
            <w:tcW w:w="3122" w:type="dxa"/>
          </w:tcPr>
          <w:p w14:paraId="20946F4B" w14:textId="4E1A3AC5" w:rsidR="00520F05" w:rsidRPr="00045E74" w:rsidRDefault="00520F05" w:rsidP="00520F05">
            <w:pPr>
              <w:pStyle w:val="Arial11Bold"/>
              <w:rPr>
                <w:rFonts w:cs="Arial"/>
              </w:rPr>
            </w:pPr>
            <w:r w:rsidRPr="002510FF">
              <w:rPr>
                <w:rFonts w:cs="Arial"/>
              </w:rPr>
              <w:t>Electronic Power Converter</w:t>
            </w:r>
          </w:p>
        </w:tc>
        <w:tc>
          <w:tcPr>
            <w:tcW w:w="6513" w:type="dxa"/>
          </w:tcPr>
          <w:p w14:paraId="797E454B" w14:textId="5F4D88DB" w:rsidR="00520F05" w:rsidRPr="00045E74" w:rsidRDefault="00520F05" w:rsidP="00520F05">
            <w:pPr>
              <w:pStyle w:val="TableArial11"/>
              <w:rPr>
                <w:rFonts w:cs="Arial"/>
              </w:rPr>
            </w:pPr>
            <w:r w:rsidRPr="002510FF">
              <w:rPr>
                <w:rFonts w:cs="Arial"/>
              </w:rPr>
              <w:t>Electrical</w:t>
            </w:r>
            <w:r w:rsidRPr="002510FF">
              <w:rPr>
                <w:rFonts w:cs="Arial"/>
                <w:b/>
              </w:rPr>
              <w:t xml:space="preserve"> Plant and Apparatus </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520F05" w:rsidRPr="007E0B31" w14:paraId="78630B68" w14:textId="77777777" w:rsidTr="00486E52">
        <w:trPr>
          <w:cantSplit/>
          <w:trHeight w:val="300"/>
        </w:trPr>
        <w:tc>
          <w:tcPr>
            <w:tcW w:w="3122" w:type="dxa"/>
          </w:tcPr>
          <w:p w14:paraId="4FB09170" w14:textId="77777777" w:rsidR="00520F05" w:rsidRPr="007E0B31" w:rsidRDefault="00520F05" w:rsidP="00520F05">
            <w:pPr>
              <w:pStyle w:val="Arial11Bold"/>
              <w:rPr>
                <w:rFonts w:cs="Arial"/>
              </w:rPr>
            </w:pPr>
            <w:r w:rsidRPr="007E0B31">
              <w:rPr>
                <w:rFonts w:cs="Arial"/>
              </w:rPr>
              <w:t>Embedded</w:t>
            </w:r>
          </w:p>
        </w:tc>
        <w:tc>
          <w:tcPr>
            <w:tcW w:w="6513" w:type="dxa"/>
          </w:tcPr>
          <w:p w14:paraId="43C85B4A" w14:textId="477FDA09" w:rsidR="00520F05" w:rsidRPr="007E0B31" w:rsidRDefault="00520F05" w:rsidP="00520F05">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520F05" w:rsidRPr="007E0B31" w14:paraId="7BE66195" w14:textId="77777777" w:rsidTr="00486E52">
        <w:trPr>
          <w:cantSplit/>
          <w:trHeight w:val="300"/>
        </w:trPr>
        <w:tc>
          <w:tcPr>
            <w:tcW w:w="3122" w:type="dxa"/>
          </w:tcPr>
          <w:p w14:paraId="0AB999B5" w14:textId="77777777" w:rsidR="00520F05" w:rsidRPr="007E0B31" w:rsidRDefault="00520F05" w:rsidP="00520F05">
            <w:pPr>
              <w:pStyle w:val="Arial11Bold"/>
              <w:rPr>
                <w:rFonts w:cs="Arial"/>
              </w:rPr>
            </w:pPr>
            <w:r w:rsidRPr="007E0B31">
              <w:rPr>
                <w:rFonts w:cs="Arial"/>
              </w:rPr>
              <w:t>Embedded Development</w:t>
            </w:r>
          </w:p>
        </w:tc>
        <w:tc>
          <w:tcPr>
            <w:tcW w:w="6513" w:type="dxa"/>
          </w:tcPr>
          <w:p w14:paraId="0D4A7139" w14:textId="54525408" w:rsidR="00520F05" w:rsidRPr="007E0B31" w:rsidRDefault="00520F05" w:rsidP="00520F05">
            <w:pPr>
              <w:pStyle w:val="TableArial11"/>
              <w:rPr>
                <w:rFonts w:cs="Arial"/>
              </w:rPr>
            </w:pPr>
            <w:r w:rsidRPr="007E0B31">
              <w:rPr>
                <w:rFonts w:cs="Arial"/>
              </w:rPr>
              <w:t>Has the meaning set out in PC.4.4.3(a)</w:t>
            </w:r>
            <w:r>
              <w:rPr>
                <w:rFonts w:cs="Arial"/>
              </w:rPr>
              <w:t>.</w:t>
            </w:r>
          </w:p>
        </w:tc>
      </w:tr>
      <w:tr w:rsidR="00520F05" w:rsidRPr="007E0B31" w14:paraId="324AF804" w14:textId="77777777" w:rsidTr="00486E52">
        <w:trPr>
          <w:cantSplit/>
          <w:trHeight w:val="300"/>
        </w:trPr>
        <w:tc>
          <w:tcPr>
            <w:tcW w:w="3122" w:type="dxa"/>
          </w:tcPr>
          <w:p w14:paraId="503A9514" w14:textId="77777777" w:rsidR="00520F05" w:rsidRPr="007E0B31" w:rsidRDefault="00520F05" w:rsidP="00520F05">
            <w:pPr>
              <w:pStyle w:val="Arial11Bold"/>
              <w:rPr>
                <w:rFonts w:cs="Arial"/>
              </w:rPr>
            </w:pPr>
            <w:r w:rsidRPr="007E0B31">
              <w:rPr>
                <w:rFonts w:cs="Arial"/>
              </w:rPr>
              <w:t>Embedded Development Agreement</w:t>
            </w:r>
          </w:p>
        </w:tc>
        <w:tc>
          <w:tcPr>
            <w:tcW w:w="6513" w:type="dxa"/>
          </w:tcPr>
          <w:p w14:paraId="7275F528" w14:textId="77777777" w:rsidR="00520F05" w:rsidRPr="007E0B31" w:rsidRDefault="00520F05" w:rsidP="00520F05">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520F05" w:rsidRPr="007E0B31" w14:paraId="76FDE784" w14:textId="77777777" w:rsidTr="00486E52">
        <w:trPr>
          <w:cantSplit/>
          <w:trHeight w:val="300"/>
        </w:trPr>
        <w:tc>
          <w:tcPr>
            <w:tcW w:w="3122" w:type="dxa"/>
          </w:tcPr>
          <w:p w14:paraId="067A8F97" w14:textId="4D591BE2" w:rsidR="00520F05" w:rsidRPr="009D0E56" w:rsidRDefault="00520F05" w:rsidP="00520F05">
            <w:pPr>
              <w:pStyle w:val="Arial11Bold"/>
              <w:rPr>
                <w:rFonts w:cs="Arial"/>
              </w:rPr>
            </w:pPr>
            <w:r w:rsidRPr="009D0E56">
              <w:rPr>
                <w:rStyle w:val="normaltextrun"/>
                <w:rFonts w:cs="Arial"/>
                <w:bCs/>
              </w:rPr>
              <w:t>Embedded Generation Control </w:t>
            </w:r>
            <w:r w:rsidRPr="009D0E56">
              <w:rPr>
                <w:rStyle w:val="eop"/>
                <w:rFonts w:cs="Arial"/>
              </w:rPr>
              <w:t> </w:t>
            </w:r>
          </w:p>
        </w:tc>
        <w:tc>
          <w:tcPr>
            <w:tcW w:w="6513" w:type="dxa"/>
          </w:tcPr>
          <w:p w14:paraId="02C43B66" w14:textId="1D84A38C" w:rsidR="00520F05" w:rsidRPr="004161F0" w:rsidRDefault="00520F05" w:rsidP="00520F05">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520F05" w:rsidRPr="004161F0" w:rsidRDefault="00520F05" w:rsidP="00520F05">
            <w:pPr>
              <w:pStyle w:val="paragraph"/>
              <w:spacing w:before="0" w:beforeAutospacing="0" w:after="0" w:afterAutospacing="0"/>
              <w:ind w:left="45"/>
              <w:textAlignment w:val="baseline"/>
              <w:rPr>
                <w:rFonts w:ascii="Arial" w:hAnsi="Arial" w:cs="Arial"/>
                <w:sz w:val="20"/>
                <w:szCs w:val="20"/>
              </w:rPr>
            </w:pPr>
          </w:p>
          <w:p w14:paraId="077319CF" w14:textId="77777777" w:rsidR="00520F05" w:rsidRPr="004161F0" w:rsidRDefault="00520F05" w:rsidP="00520F05">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520F05" w:rsidRPr="004161F0" w:rsidRDefault="00520F05" w:rsidP="00520F05">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520F05" w:rsidRPr="007E0B31" w14:paraId="00288AB3" w14:textId="77777777" w:rsidTr="00486E52">
        <w:trPr>
          <w:cantSplit/>
          <w:trHeight w:val="300"/>
        </w:trPr>
        <w:tc>
          <w:tcPr>
            <w:tcW w:w="3122" w:type="dxa"/>
          </w:tcPr>
          <w:p w14:paraId="55688B36" w14:textId="0C025310" w:rsidR="00520F05" w:rsidRPr="007E0B31" w:rsidRDefault="00520F05" w:rsidP="00520F05">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513" w:type="dxa"/>
          </w:tcPr>
          <w:p w14:paraId="26B17029" w14:textId="13AF074F" w:rsidR="00520F05" w:rsidRPr="007E0B31" w:rsidRDefault="00520F05" w:rsidP="00520F05">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520F05" w:rsidRPr="007E0B31" w14:paraId="2DAED564" w14:textId="77777777" w:rsidTr="00486E52">
        <w:trPr>
          <w:cantSplit/>
          <w:trHeight w:val="300"/>
        </w:trPr>
        <w:tc>
          <w:tcPr>
            <w:tcW w:w="3122" w:type="dxa"/>
          </w:tcPr>
          <w:p w14:paraId="01198E4B" w14:textId="77777777" w:rsidR="00520F05" w:rsidRPr="007E0B31" w:rsidRDefault="00520F05" w:rsidP="00520F05">
            <w:pPr>
              <w:pStyle w:val="Arial11Bold"/>
              <w:rPr>
                <w:rFonts w:cs="Arial"/>
              </w:rPr>
            </w:pPr>
            <w:r w:rsidRPr="007E0B31">
              <w:rPr>
                <w:rFonts w:cs="Arial"/>
              </w:rPr>
              <w:t>Embedded Person</w:t>
            </w:r>
          </w:p>
        </w:tc>
        <w:tc>
          <w:tcPr>
            <w:tcW w:w="6513" w:type="dxa"/>
          </w:tcPr>
          <w:p w14:paraId="4C7488BF" w14:textId="77777777" w:rsidR="00520F05" w:rsidRPr="007E0B31" w:rsidRDefault="00520F05" w:rsidP="00520F05">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520F05" w:rsidRPr="007E0B31" w14:paraId="1456BAF8" w14:textId="77777777" w:rsidTr="00486E52">
        <w:trPr>
          <w:cantSplit/>
          <w:trHeight w:val="300"/>
        </w:trPr>
        <w:tc>
          <w:tcPr>
            <w:tcW w:w="3122" w:type="dxa"/>
          </w:tcPr>
          <w:p w14:paraId="273D1FA4" w14:textId="77777777" w:rsidR="00520F05" w:rsidRPr="007E0B31" w:rsidRDefault="00520F05" w:rsidP="00520F05">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513" w:type="dxa"/>
          </w:tcPr>
          <w:p w14:paraId="6EF3A6E6" w14:textId="50832DA9" w:rsidR="00520F05" w:rsidRPr="007E0B31" w:rsidRDefault="00520F05" w:rsidP="00520F05">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520F05" w:rsidRPr="007E0B31" w14:paraId="309DF515" w14:textId="77777777" w:rsidTr="00486E52">
        <w:trPr>
          <w:cantSplit/>
          <w:trHeight w:val="300"/>
        </w:trPr>
        <w:tc>
          <w:tcPr>
            <w:tcW w:w="3122" w:type="dxa"/>
          </w:tcPr>
          <w:p w14:paraId="5E4F87D8" w14:textId="77777777" w:rsidR="00520F05" w:rsidRPr="007E0B31" w:rsidRDefault="00520F05" w:rsidP="00520F05">
            <w:pPr>
              <w:pStyle w:val="Arial11Bold"/>
              <w:rPr>
                <w:rFonts w:cs="Arial"/>
              </w:rPr>
            </w:pPr>
            <w:r w:rsidRPr="007E0B31">
              <w:rPr>
                <w:rFonts w:cs="Arial"/>
              </w:rPr>
              <w:t>Emergency Instruction</w:t>
            </w:r>
          </w:p>
        </w:tc>
        <w:tc>
          <w:tcPr>
            <w:tcW w:w="6513" w:type="dxa"/>
          </w:tcPr>
          <w:p w14:paraId="2C1B5BD0" w14:textId="3A6BD19D" w:rsidR="00520F05" w:rsidRPr="007E0B31" w:rsidRDefault="00520F05" w:rsidP="00520F05">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520F05" w:rsidRPr="007E0B31" w14:paraId="0B7E24DC" w14:textId="77777777" w:rsidTr="00486E52">
        <w:trPr>
          <w:cantSplit/>
          <w:trHeight w:val="300"/>
        </w:trPr>
        <w:tc>
          <w:tcPr>
            <w:tcW w:w="3122" w:type="dxa"/>
          </w:tcPr>
          <w:p w14:paraId="36CFFB26" w14:textId="77777777" w:rsidR="00520F05" w:rsidRPr="007E0B31" w:rsidRDefault="00520F05" w:rsidP="00520F05">
            <w:pPr>
              <w:pStyle w:val="Arial11Bold"/>
              <w:rPr>
                <w:rFonts w:cs="Arial"/>
              </w:rPr>
            </w:pPr>
            <w:r w:rsidRPr="007E0B31">
              <w:rPr>
                <w:rFonts w:cs="Arial"/>
              </w:rPr>
              <w:t>EMR Administrative Parties</w:t>
            </w:r>
          </w:p>
        </w:tc>
        <w:tc>
          <w:tcPr>
            <w:tcW w:w="6513" w:type="dxa"/>
          </w:tcPr>
          <w:p w14:paraId="63E2B672" w14:textId="77777777" w:rsidR="00520F05" w:rsidRPr="007E0B31" w:rsidRDefault="00520F05" w:rsidP="00520F05">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520F05" w:rsidRPr="007E0B31" w14:paraId="1177F5BF" w14:textId="77777777" w:rsidTr="00486E52">
        <w:trPr>
          <w:cantSplit/>
          <w:trHeight w:val="300"/>
        </w:trPr>
        <w:tc>
          <w:tcPr>
            <w:tcW w:w="3122" w:type="dxa"/>
          </w:tcPr>
          <w:p w14:paraId="0158BF8D" w14:textId="77777777" w:rsidR="00520F05" w:rsidRPr="007E0B31" w:rsidRDefault="00520F05" w:rsidP="00520F05">
            <w:pPr>
              <w:pStyle w:val="Arial11Bold"/>
              <w:rPr>
                <w:rFonts w:cs="Arial"/>
              </w:rPr>
            </w:pPr>
            <w:r w:rsidRPr="007E0B31">
              <w:rPr>
                <w:rFonts w:cs="Arial"/>
              </w:rPr>
              <w:t>EMR Documents</w:t>
            </w:r>
          </w:p>
        </w:tc>
        <w:tc>
          <w:tcPr>
            <w:tcW w:w="6513" w:type="dxa"/>
          </w:tcPr>
          <w:p w14:paraId="44B93D78" w14:textId="77777777" w:rsidR="00520F05" w:rsidRPr="007E0B31" w:rsidRDefault="00520F05" w:rsidP="00520F05">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520F05" w:rsidRPr="007E0B31" w14:paraId="3F49DD85" w14:textId="77777777" w:rsidTr="00486E52">
        <w:trPr>
          <w:cantSplit/>
          <w:trHeight w:val="300"/>
        </w:trPr>
        <w:tc>
          <w:tcPr>
            <w:tcW w:w="3122" w:type="dxa"/>
          </w:tcPr>
          <w:p w14:paraId="421B5476" w14:textId="77777777" w:rsidR="00520F05" w:rsidRPr="007E0B31" w:rsidRDefault="00520F05" w:rsidP="00520F05">
            <w:pPr>
              <w:pStyle w:val="Arial11Bold"/>
              <w:rPr>
                <w:rFonts w:cs="Arial"/>
              </w:rPr>
            </w:pPr>
            <w:r w:rsidRPr="007E0B31">
              <w:rPr>
                <w:rFonts w:cs="Arial"/>
              </w:rPr>
              <w:t>EMR Functions</w:t>
            </w:r>
          </w:p>
        </w:tc>
        <w:tc>
          <w:tcPr>
            <w:tcW w:w="6513" w:type="dxa"/>
          </w:tcPr>
          <w:p w14:paraId="2D8415ED" w14:textId="77777777" w:rsidR="00520F05" w:rsidRPr="007E0B31" w:rsidRDefault="00520F05" w:rsidP="00520F05">
            <w:pPr>
              <w:pStyle w:val="TableArial11"/>
              <w:rPr>
                <w:rFonts w:cs="Arial"/>
              </w:rPr>
            </w:pPr>
            <w:r w:rsidRPr="007E0B31">
              <w:rPr>
                <w:rFonts w:cs="Arial"/>
              </w:rPr>
              <w:t>Has the meaning given to “EMR functions” in Chapter 5 of Part 2 of the Energy Act 2013.</w:t>
            </w:r>
          </w:p>
        </w:tc>
      </w:tr>
      <w:tr w:rsidR="00520F05" w:rsidRPr="007E0B31" w14:paraId="02A6FBDC" w14:textId="77777777" w:rsidTr="00486E52">
        <w:trPr>
          <w:cantSplit/>
          <w:trHeight w:val="300"/>
        </w:trPr>
        <w:tc>
          <w:tcPr>
            <w:tcW w:w="3122" w:type="dxa"/>
          </w:tcPr>
          <w:p w14:paraId="0FC4088B" w14:textId="77777777" w:rsidR="00520F05" w:rsidRPr="007E0B31" w:rsidRDefault="00520F05" w:rsidP="00520F05">
            <w:pPr>
              <w:pStyle w:val="Arial11Bold"/>
              <w:rPr>
                <w:rFonts w:cs="Arial"/>
              </w:rPr>
            </w:pPr>
            <w:r w:rsidRPr="007E0B31">
              <w:rPr>
                <w:rFonts w:cs="Arial"/>
              </w:rPr>
              <w:t>Engineering Recommendations</w:t>
            </w:r>
          </w:p>
        </w:tc>
        <w:tc>
          <w:tcPr>
            <w:tcW w:w="6513" w:type="dxa"/>
          </w:tcPr>
          <w:p w14:paraId="6E886C13" w14:textId="77777777" w:rsidR="00520F05" w:rsidRPr="007E0B31" w:rsidRDefault="00520F05" w:rsidP="00520F05">
            <w:pPr>
              <w:pStyle w:val="TableArial11"/>
              <w:rPr>
                <w:rFonts w:cs="Arial"/>
              </w:rPr>
            </w:pPr>
            <w:r w:rsidRPr="007E0B31">
              <w:rPr>
                <w:rFonts w:cs="Arial"/>
              </w:rPr>
              <w:t>The documents referred to as such and issued by the Energy Networks Association or the former Electricity Council.</w:t>
            </w:r>
          </w:p>
        </w:tc>
      </w:tr>
      <w:tr w:rsidR="00520F05" w:rsidRPr="007E0B31" w14:paraId="19BABE29" w14:textId="77777777" w:rsidTr="00486E52">
        <w:trPr>
          <w:cantSplit/>
          <w:trHeight w:val="300"/>
        </w:trPr>
        <w:tc>
          <w:tcPr>
            <w:tcW w:w="3122" w:type="dxa"/>
          </w:tcPr>
          <w:p w14:paraId="552734E6" w14:textId="1545D5FD" w:rsidR="00520F05" w:rsidRPr="007E0B31" w:rsidRDefault="00520F05" w:rsidP="00520F05">
            <w:pPr>
              <w:pStyle w:val="Arial11Bold"/>
              <w:rPr>
                <w:rFonts w:cs="Arial"/>
              </w:rPr>
            </w:pPr>
            <w:r>
              <w:rPr>
                <w:rFonts w:cs="Arial"/>
              </w:rPr>
              <w:t>Engineering Recommendation G5</w:t>
            </w:r>
          </w:p>
        </w:tc>
        <w:tc>
          <w:tcPr>
            <w:tcW w:w="6513" w:type="dxa"/>
          </w:tcPr>
          <w:p w14:paraId="5C25304C" w14:textId="5C9C6EBC" w:rsidR="00520F05" w:rsidRPr="007E0B31" w:rsidRDefault="00520F05" w:rsidP="00520F05">
            <w:pPr>
              <w:pStyle w:val="TableArial11"/>
              <w:rPr>
                <w:rFonts w:cs="Arial"/>
              </w:rPr>
            </w:pPr>
            <w:r>
              <w:rPr>
                <w:rFonts w:cs="Arial"/>
              </w:rPr>
              <w:t>Means Engineering Recommendation G5/5.</w:t>
            </w:r>
          </w:p>
        </w:tc>
      </w:tr>
      <w:tr w:rsidR="00520F05" w:rsidRPr="007E0B31" w14:paraId="1A461395" w14:textId="77777777" w:rsidTr="00486E52">
        <w:trPr>
          <w:cantSplit/>
          <w:trHeight w:val="300"/>
        </w:trPr>
        <w:tc>
          <w:tcPr>
            <w:tcW w:w="3122" w:type="dxa"/>
          </w:tcPr>
          <w:p w14:paraId="5B18CA36" w14:textId="77777777" w:rsidR="00520F05" w:rsidRPr="007E0B31" w:rsidRDefault="00520F05" w:rsidP="00520F05">
            <w:pPr>
              <w:pStyle w:val="Arial11Bold"/>
              <w:rPr>
                <w:rFonts w:cs="Arial"/>
              </w:rPr>
            </w:pPr>
            <w:bookmarkStart w:id="67"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67"/>
          </w:p>
        </w:tc>
        <w:tc>
          <w:tcPr>
            <w:tcW w:w="6513" w:type="dxa"/>
          </w:tcPr>
          <w:p w14:paraId="611268A9" w14:textId="49E96478" w:rsidR="00520F05" w:rsidRPr="007E0B31" w:rsidRDefault="00520F05" w:rsidP="00520F05">
            <w:pPr>
              <w:pStyle w:val="TableArial11"/>
              <w:rPr>
                <w:rFonts w:cs="Arial"/>
                <w:i/>
              </w:rPr>
            </w:pPr>
            <w:bookmarkStart w:id="68"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68"/>
          </w:p>
        </w:tc>
      </w:tr>
      <w:tr w:rsidR="00520F05" w:rsidRPr="007E0B31" w14:paraId="2950C7E5" w14:textId="77777777" w:rsidTr="00486E52">
        <w:trPr>
          <w:cantSplit/>
          <w:trHeight w:val="300"/>
        </w:trPr>
        <w:tc>
          <w:tcPr>
            <w:tcW w:w="3122" w:type="dxa"/>
          </w:tcPr>
          <w:p w14:paraId="0D69FC18" w14:textId="77777777" w:rsidR="00520F05" w:rsidRPr="001F43C1" w:rsidRDefault="00520F05" w:rsidP="00520F05">
            <w:pPr>
              <w:pStyle w:val="Arial11Bold"/>
              <w:rPr>
                <w:rFonts w:cs="Arial"/>
              </w:rPr>
            </w:pPr>
            <w:r w:rsidRPr="001F43C1">
              <w:rPr>
                <w:rFonts w:cs="Arial"/>
              </w:rPr>
              <w:t>Equipment Certificate</w:t>
            </w:r>
          </w:p>
        </w:tc>
        <w:tc>
          <w:tcPr>
            <w:tcW w:w="6513" w:type="dxa"/>
          </w:tcPr>
          <w:p w14:paraId="35F8EAB4" w14:textId="39FE8007" w:rsidR="00520F05" w:rsidRPr="001F43C1" w:rsidRDefault="00520F05" w:rsidP="00520F05">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520F05" w:rsidRPr="007E0B31" w14:paraId="03E8B9AA" w14:textId="77777777" w:rsidTr="00486E52">
        <w:trPr>
          <w:cantSplit/>
          <w:trHeight w:val="300"/>
        </w:trPr>
        <w:tc>
          <w:tcPr>
            <w:tcW w:w="3122" w:type="dxa"/>
          </w:tcPr>
          <w:p w14:paraId="1B116121" w14:textId="77777777" w:rsidR="00520F05" w:rsidRPr="007E0B31" w:rsidRDefault="00520F05" w:rsidP="00520F05">
            <w:pPr>
              <w:pStyle w:val="Arial11Bold"/>
              <w:rPr>
                <w:rFonts w:cs="Arial"/>
              </w:rPr>
            </w:pPr>
            <w:r w:rsidRPr="007E0B31">
              <w:rPr>
                <w:rFonts w:cs="Arial"/>
              </w:rPr>
              <w:t>Estimated Registered Data</w:t>
            </w:r>
          </w:p>
        </w:tc>
        <w:tc>
          <w:tcPr>
            <w:tcW w:w="6513" w:type="dxa"/>
          </w:tcPr>
          <w:p w14:paraId="04C7E6AA" w14:textId="77777777" w:rsidR="00520F05" w:rsidRPr="007E0B31" w:rsidRDefault="00520F05" w:rsidP="00520F0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520F05" w:rsidRPr="007E0B31" w14:paraId="393BBD51" w14:textId="77777777" w:rsidTr="00486E52">
        <w:trPr>
          <w:cantSplit/>
          <w:trHeight w:val="300"/>
        </w:trPr>
        <w:tc>
          <w:tcPr>
            <w:tcW w:w="3122" w:type="dxa"/>
          </w:tcPr>
          <w:p w14:paraId="12276130" w14:textId="77777777" w:rsidR="00520F05" w:rsidRPr="007E0B31" w:rsidRDefault="00520F05" w:rsidP="00520F05">
            <w:pPr>
              <w:pStyle w:val="Arial11Bold"/>
              <w:rPr>
                <w:rFonts w:cs="Arial"/>
              </w:rPr>
            </w:pPr>
            <w:r w:rsidRPr="007E0B31">
              <w:rPr>
                <w:rFonts w:cs="Arial"/>
              </w:rPr>
              <w:t>EU Code User</w:t>
            </w:r>
          </w:p>
        </w:tc>
        <w:tc>
          <w:tcPr>
            <w:tcW w:w="6513" w:type="dxa"/>
          </w:tcPr>
          <w:p w14:paraId="0BC82B48" w14:textId="77777777" w:rsidR="00520F05" w:rsidRPr="007E0B31" w:rsidRDefault="00520F05" w:rsidP="00520F05">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520F05" w:rsidRPr="007E0B31" w:rsidRDefault="00520F05" w:rsidP="00520F05">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520F05" w:rsidRPr="007E0B31" w:rsidRDefault="00520F05" w:rsidP="00520F05">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520F05" w:rsidRPr="007E0B31" w:rsidRDefault="00520F05" w:rsidP="00520F05">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520F05" w:rsidRPr="007E0B31" w:rsidRDefault="00520F05" w:rsidP="00520F05">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520F05" w:rsidRPr="007E0B31" w:rsidRDefault="00520F05" w:rsidP="00520F05">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520F05" w:rsidRPr="007E0B31" w:rsidRDefault="00520F05" w:rsidP="00520F05">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520F05" w:rsidRDefault="00520F05" w:rsidP="00520F05">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520F05" w:rsidRPr="00A87826" w:rsidRDefault="00520F05" w:rsidP="00520F05">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520F05" w:rsidRPr="00965E71" w:rsidRDefault="00520F05" w:rsidP="00520F05">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 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520F05" w:rsidRPr="005C20E3" w:rsidRDefault="00520F05" w:rsidP="00520F05">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520F05" w:rsidRPr="007E0B31" w14:paraId="34B16CD5" w14:textId="77777777" w:rsidTr="00486E52">
        <w:trPr>
          <w:cantSplit/>
          <w:trHeight w:val="300"/>
        </w:trPr>
        <w:tc>
          <w:tcPr>
            <w:tcW w:w="3122" w:type="dxa"/>
          </w:tcPr>
          <w:p w14:paraId="43DAAB5C" w14:textId="05D82DA7" w:rsidR="00520F05" w:rsidRPr="007E0B31" w:rsidRDefault="00520F05" w:rsidP="00520F05">
            <w:pPr>
              <w:pStyle w:val="Arial11Bold"/>
              <w:rPr>
                <w:rFonts w:cs="Arial"/>
              </w:rPr>
            </w:pPr>
            <w:r w:rsidRPr="007E0B31">
              <w:rPr>
                <w:rFonts w:cs="Arial"/>
              </w:rPr>
              <w:t>EU Generator</w:t>
            </w:r>
          </w:p>
        </w:tc>
        <w:tc>
          <w:tcPr>
            <w:tcW w:w="6513" w:type="dxa"/>
          </w:tcPr>
          <w:p w14:paraId="36ECC795" w14:textId="515C007C" w:rsidR="00520F05" w:rsidRPr="007E0B31" w:rsidRDefault="00520F05" w:rsidP="00520F05">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520F05" w:rsidRPr="007E0B31" w14:paraId="18C1605C" w14:textId="77777777" w:rsidTr="00486E52">
        <w:trPr>
          <w:cantSplit/>
          <w:trHeight w:val="300"/>
        </w:trPr>
        <w:tc>
          <w:tcPr>
            <w:tcW w:w="3122" w:type="dxa"/>
          </w:tcPr>
          <w:p w14:paraId="32E2A05F" w14:textId="08CAE283" w:rsidR="00520F05" w:rsidRPr="001F43C1" w:rsidRDefault="00520F05" w:rsidP="00520F05">
            <w:pPr>
              <w:pStyle w:val="Arial11Bold"/>
              <w:rPr>
                <w:rFonts w:cs="Arial"/>
              </w:rPr>
            </w:pPr>
            <w:r w:rsidRPr="005C20E3">
              <w:rPr>
                <w:rFonts w:cs="Arial"/>
              </w:rPr>
              <w:t>EU Grid Supply Point</w:t>
            </w:r>
          </w:p>
        </w:tc>
        <w:tc>
          <w:tcPr>
            <w:tcW w:w="6513" w:type="dxa"/>
          </w:tcPr>
          <w:p w14:paraId="5CE27367" w14:textId="77777777" w:rsidR="00520F05" w:rsidRPr="005C20E3" w:rsidRDefault="00520F05" w:rsidP="00520F05">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520F05" w:rsidRPr="005C20E3" w:rsidRDefault="00520F05" w:rsidP="00520F05">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520F05" w:rsidRPr="005C20E3" w:rsidRDefault="00520F05" w:rsidP="00520F05">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520F05" w:rsidRPr="001F43C1" w:rsidRDefault="00520F05" w:rsidP="00520F05">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520F05" w:rsidRPr="007E0B31" w14:paraId="42439799" w14:textId="77777777" w:rsidTr="00486E52">
        <w:trPr>
          <w:cantSplit/>
          <w:trHeight w:val="300"/>
        </w:trPr>
        <w:tc>
          <w:tcPr>
            <w:tcW w:w="3122" w:type="dxa"/>
          </w:tcPr>
          <w:p w14:paraId="15A8E8B8" w14:textId="77777777" w:rsidR="00520F05" w:rsidRPr="007E0B31" w:rsidRDefault="00520F05" w:rsidP="00520F05">
            <w:pPr>
              <w:pStyle w:val="Arial11Bold"/>
              <w:rPr>
                <w:rFonts w:cs="Arial"/>
              </w:rPr>
            </w:pPr>
            <w:r w:rsidRPr="007E0B31">
              <w:rPr>
                <w:rFonts w:cs="Arial"/>
              </w:rPr>
              <w:t>EU Transparency Availability Data</w:t>
            </w:r>
          </w:p>
        </w:tc>
        <w:tc>
          <w:tcPr>
            <w:tcW w:w="6513" w:type="dxa"/>
          </w:tcPr>
          <w:p w14:paraId="0BF49D4F" w14:textId="6E1629CC" w:rsidR="00520F05" w:rsidRPr="007E0B31" w:rsidRDefault="00520F05" w:rsidP="00520F05">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520F05" w:rsidRPr="007E0B31" w14:paraId="1927BF72" w14:textId="77777777" w:rsidTr="00486E52">
        <w:trPr>
          <w:cantSplit/>
          <w:trHeight w:val="300"/>
        </w:trPr>
        <w:tc>
          <w:tcPr>
            <w:tcW w:w="3122" w:type="dxa"/>
          </w:tcPr>
          <w:p w14:paraId="361B8F64" w14:textId="77777777" w:rsidR="00520F05" w:rsidRPr="007E0B31" w:rsidRDefault="00520F05" w:rsidP="00520F05">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513" w:type="dxa"/>
          </w:tcPr>
          <w:p w14:paraId="5A58BBC1" w14:textId="77777777" w:rsidR="00520F05" w:rsidRPr="007E0B31" w:rsidRDefault="00520F05" w:rsidP="00520F05">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520F05" w:rsidRPr="007E0B31" w14:paraId="3C2A40C1" w14:textId="77777777" w:rsidTr="00486E52">
        <w:trPr>
          <w:cantSplit/>
          <w:trHeight w:val="300"/>
        </w:trPr>
        <w:tc>
          <w:tcPr>
            <w:tcW w:w="3122" w:type="dxa"/>
          </w:tcPr>
          <w:p w14:paraId="24E83435" w14:textId="77777777" w:rsidR="00520F05" w:rsidRPr="007E0B31" w:rsidRDefault="00520F05" w:rsidP="00520F05">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513" w:type="dxa"/>
          </w:tcPr>
          <w:p w14:paraId="7B27AD24" w14:textId="77777777" w:rsidR="00520F05" w:rsidRPr="007E0B31" w:rsidRDefault="00520F05" w:rsidP="00520F05">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520F05" w:rsidRPr="007E0B31" w14:paraId="7655CF73" w14:textId="77777777" w:rsidTr="00486E52">
        <w:trPr>
          <w:cantSplit/>
          <w:trHeight w:val="300"/>
        </w:trPr>
        <w:tc>
          <w:tcPr>
            <w:tcW w:w="3122" w:type="dxa"/>
          </w:tcPr>
          <w:p w14:paraId="11BA1177" w14:textId="77777777" w:rsidR="00520F05" w:rsidRPr="007E0B31" w:rsidRDefault="00520F05" w:rsidP="00520F05">
            <w:pPr>
              <w:pStyle w:val="Arial11Bold"/>
              <w:rPr>
                <w:rFonts w:cs="Arial"/>
              </w:rPr>
            </w:pPr>
            <w:r w:rsidRPr="007E0B31">
              <w:rPr>
                <w:rFonts w:cs="Arial"/>
              </w:rPr>
              <w:t>European Specification</w:t>
            </w:r>
          </w:p>
        </w:tc>
        <w:tc>
          <w:tcPr>
            <w:tcW w:w="6513" w:type="dxa"/>
          </w:tcPr>
          <w:p w14:paraId="2A3CB76E" w14:textId="77777777" w:rsidR="00520F05" w:rsidRPr="007E0B31" w:rsidRDefault="00520F05" w:rsidP="00520F05">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520F05" w:rsidRPr="007E0B31" w14:paraId="2A93D3F5" w14:textId="77777777" w:rsidTr="00486E52">
        <w:trPr>
          <w:cantSplit/>
          <w:trHeight w:val="300"/>
        </w:trPr>
        <w:tc>
          <w:tcPr>
            <w:tcW w:w="3122" w:type="dxa"/>
          </w:tcPr>
          <w:p w14:paraId="55045C79" w14:textId="77777777" w:rsidR="00520F05" w:rsidRPr="007E0B31" w:rsidRDefault="00520F05" w:rsidP="00520F05">
            <w:pPr>
              <w:pStyle w:val="Arial11Bold"/>
              <w:rPr>
                <w:rFonts w:cs="Arial"/>
              </w:rPr>
            </w:pPr>
            <w:r w:rsidRPr="007E0B31">
              <w:rPr>
                <w:rFonts w:cs="Arial"/>
              </w:rPr>
              <w:t>Event</w:t>
            </w:r>
          </w:p>
        </w:tc>
        <w:tc>
          <w:tcPr>
            <w:tcW w:w="6513" w:type="dxa"/>
          </w:tcPr>
          <w:p w14:paraId="235C64CD" w14:textId="77777777" w:rsidR="00520F05" w:rsidRPr="007E0B31" w:rsidRDefault="00520F05" w:rsidP="00520F05">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520F05" w:rsidRPr="007E0B31" w14:paraId="22E6797D" w14:textId="77777777" w:rsidTr="00486E52">
        <w:trPr>
          <w:cantSplit/>
          <w:trHeight w:val="300"/>
        </w:trPr>
        <w:tc>
          <w:tcPr>
            <w:tcW w:w="3122" w:type="dxa"/>
          </w:tcPr>
          <w:p w14:paraId="04371C6C" w14:textId="77777777" w:rsidR="00520F05" w:rsidRPr="007E0B31" w:rsidRDefault="00520F05" w:rsidP="00520F05">
            <w:pPr>
              <w:pStyle w:val="Arial11Bold"/>
              <w:rPr>
                <w:rFonts w:cs="Arial"/>
              </w:rPr>
            </w:pPr>
            <w:r w:rsidRPr="007E0B31">
              <w:rPr>
                <w:rFonts w:cs="Arial"/>
              </w:rPr>
              <w:t>Exciter</w:t>
            </w:r>
          </w:p>
        </w:tc>
        <w:tc>
          <w:tcPr>
            <w:tcW w:w="6513" w:type="dxa"/>
          </w:tcPr>
          <w:p w14:paraId="514A1A79" w14:textId="77777777" w:rsidR="00520F05" w:rsidRPr="007E0B31" w:rsidRDefault="00520F05" w:rsidP="00520F05">
            <w:pPr>
              <w:pStyle w:val="TableArial11"/>
              <w:rPr>
                <w:rFonts w:cs="Arial"/>
              </w:rPr>
            </w:pPr>
            <w:r w:rsidRPr="007E0B31">
              <w:rPr>
                <w:rFonts w:cs="Arial"/>
              </w:rPr>
              <w:t>The source of the electrical power providing the field current of a synchronous machine.</w:t>
            </w:r>
          </w:p>
        </w:tc>
      </w:tr>
      <w:tr w:rsidR="00520F05" w:rsidRPr="007E0B31" w14:paraId="1C19A04B" w14:textId="77777777" w:rsidTr="00486E52">
        <w:trPr>
          <w:cantSplit/>
          <w:trHeight w:val="300"/>
        </w:trPr>
        <w:tc>
          <w:tcPr>
            <w:tcW w:w="3122" w:type="dxa"/>
          </w:tcPr>
          <w:p w14:paraId="7ECF689A" w14:textId="77777777" w:rsidR="00520F05" w:rsidRPr="007E0B31" w:rsidRDefault="00520F05" w:rsidP="00520F05">
            <w:pPr>
              <w:pStyle w:val="Arial11Bold"/>
              <w:rPr>
                <w:rFonts w:cs="Arial"/>
              </w:rPr>
            </w:pPr>
            <w:r w:rsidRPr="007E0B31">
              <w:rPr>
                <w:rFonts w:cs="Arial"/>
              </w:rPr>
              <w:t>Excitation System</w:t>
            </w:r>
          </w:p>
        </w:tc>
        <w:tc>
          <w:tcPr>
            <w:tcW w:w="6513" w:type="dxa"/>
          </w:tcPr>
          <w:p w14:paraId="75ECE4FC" w14:textId="77777777" w:rsidR="00520F05" w:rsidRPr="007E0B31" w:rsidRDefault="00520F05" w:rsidP="00520F05">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520F05" w:rsidRPr="007E0B31" w14:paraId="5ABD535B" w14:textId="77777777" w:rsidTr="00486E52">
        <w:trPr>
          <w:cantSplit/>
          <w:trHeight w:val="300"/>
        </w:trPr>
        <w:tc>
          <w:tcPr>
            <w:tcW w:w="3122" w:type="dxa"/>
          </w:tcPr>
          <w:p w14:paraId="1E2723C2" w14:textId="77777777" w:rsidR="00520F05" w:rsidRPr="007E0B31" w:rsidRDefault="00520F05" w:rsidP="00520F05">
            <w:pPr>
              <w:pStyle w:val="Arial11Bold"/>
              <w:rPr>
                <w:rFonts w:cs="Arial"/>
              </w:rPr>
            </w:pPr>
            <w:r w:rsidRPr="007E0B31">
              <w:rPr>
                <w:rFonts w:cs="Arial"/>
              </w:rPr>
              <w:t>Excitation System No-Load Negative Ceiling Voltage</w:t>
            </w:r>
          </w:p>
        </w:tc>
        <w:tc>
          <w:tcPr>
            <w:tcW w:w="6513" w:type="dxa"/>
          </w:tcPr>
          <w:p w14:paraId="5E937A07" w14:textId="77777777" w:rsidR="00520F05" w:rsidRPr="007E0B31" w:rsidRDefault="00520F05" w:rsidP="00520F05">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520F05" w:rsidRPr="007E0B31" w14:paraId="2402AE83" w14:textId="77777777" w:rsidTr="00486E52">
        <w:trPr>
          <w:cantSplit/>
          <w:trHeight w:val="300"/>
        </w:trPr>
        <w:tc>
          <w:tcPr>
            <w:tcW w:w="3122" w:type="dxa"/>
          </w:tcPr>
          <w:p w14:paraId="2C33AAB8" w14:textId="77777777" w:rsidR="00520F05" w:rsidRPr="007E0B31" w:rsidRDefault="00520F05" w:rsidP="00520F05">
            <w:pPr>
              <w:pStyle w:val="Arial11Bold"/>
              <w:rPr>
                <w:rFonts w:cs="Arial"/>
              </w:rPr>
            </w:pPr>
            <w:r w:rsidRPr="007E0B31">
              <w:rPr>
                <w:rFonts w:cs="Arial"/>
              </w:rPr>
              <w:t>Excitation System Nominal Response</w:t>
            </w:r>
          </w:p>
        </w:tc>
        <w:tc>
          <w:tcPr>
            <w:tcW w:w="6513" w:type="dxa"/>
          </w:tcPr>
          <w:p w14:paraId="55291475" w14:textId="70F348CA" w:rsidR="00520F05" w:rsidRPr="007E0B31" w:rsidRDefault="00520F05" w:rsidP="00520F0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520F05" w:rsidRPr="007E0B31" w14:paraId="3E35616C" w14:textId="77777777" w:rsidTr="00486E52">
        <w:trPr>
          <w:cantSplit/>
          <w:trHeight w:val="300"/>
        </w:trPr>
        <w:tc>
          <w:tcPr>
            <w:tcW w:w="3122" w:type="dxa"/>
          </w:tcPr>
          <w:p w14:paraId="15EDA18C" w14:textId="77777777" w:rsidR="00520F05" w:rsidRPr="007E0B31" w:rsidRDefault="00520F05" w:rsidP="00520F05">
            <w:pPr>
              <w:pStyle w:val="Arial11Bold"/>
              <w:rPr>
                <w:rFonts w:cs="Arial"/>
              </w:rPr>
            </w:pPr>
            <w:r w:rsidRPr="007E0B31">
              <w:rPr>
                <w:rFonts w:cs="Arial"/>
              </w:rPr>
              <w:t>Excitation System On-Load Positive Ceiling Voltage</w:t>
            </w:r>
          </w:p>
        </w:tc>
        <w:tc>
          <w:tcPr>
            <w:tcW w:w="6513" w:type="dxa"/>
          </w:tcPr>
          <w:p w14:paraId="585B360C" w14:textId="403C5A67" w:rsidR="00520F05" w:rsidRPr="007E0B31" w:rsidRDefault="00520F05" w:rsidP="00520F05">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20F05" w:rsidRPr="007E0B31" w14:paraId="4ACA97AD" w14:textId="77777777" w:rsidTr="00486E52">
        <w:trPr>
          <w:cantSplit/>
          <w:trHeight w:val="300"/>
        </w:trPr>
        <w:tc>
          <w:tcPr>
            <w:tcW w:w="3122" w:type="dxa"/>
          </w:tcPr>
          <w:p w14:paraId="20E737C4" w14:textId="77777777" w:rsidR="00520F05" w:rsidRPr="007E0B31" w:rsidRDefault="00520F05" w:rsidP="00520F05">
            <w:pPr>
              <w:pStyle w:val="Arial11Bold"/>
              <w:rPr>
                <w:rFonts w:cs="Arial"/>
              </w:rPr>
            </w:pPr>
            <w:r w:rsidRPr="007E0B31">
              <w:rPr>
                <w:rFonts w:cs="Arial"/>
              </w:rPr>
              <w:t>Excitation System No-Load Positive Ceiling Voltage</w:t>
            </w:r>
          </w:p>
        </w:tc>
        <w:tc>
          <w:tcPr>
            <w:tcW w:w="6513" w:type="dxa"/>
          </w:tcPr>
          <w:p w14:paraId="61531146" w14:textId="66650658" w:rsidR="00520F05" w:rsidRPr="007E0B31" w:rsidRDefault="00520F05" w:rsidP="00520F05">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20F05" w:rsidRPr="007E0B31" w14:paraId="1A8BDD78" w14:textId="77777777" w:rsidTr="00486E52">
        <w:trPr>
          <w:cantSplit/>
          <w:trHeight w:val="300"/>
        </w:trPr>
        <w:tc>
          <w:tcPr>
            <w:tcW w:w="3122" w:type="dxa"/>
          </w:tcPr>
          <w:p w14:paraId="59299B3E" w14:textId="77777777" w:rsidR="00520F05" w:rsidRPr="007E0B31" w:rsidRDefault="00520F05" w:rsidP="00520F05">
            <w:pPr>
              <w:pStyle w:val="Arial11Bold"/>
              <w:rPr>
                <w:rFonts w:cs="Arial"/>
              </w:rPr>
            </w:pPr>
            <w:proofErr w:type="spellStart"/>
            <w:r w:rsidRPr="007E0B31">
              <w:rPr>
                <w:rFonts w:cs="Arial"/>
              </w:rPr>
              <w:t>Exemptable</w:t>
            </w:r>
            <w:proofErr w:type="spellEnd"/>
          </w:p>
        </w:tc>
        <w:tc>
          <w:tcPr>
            <w:tcW w:w="6513" w:type="dxa"/>
          </w:tcPr>
          <w:p w14:paraId="2C3579BC"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20F05" w:rsidRPr="007E0B31" w14:paraId="32C10655" w14:textId="77777777" w:rsidTr="00486E52">
        <w:trPr>
          <w:cantSplit/>
          <w:trHeight w:val="300"/>
        </w:trPr>
        <w:tc>
          <w:tcPr>
            <w:tcW w:w="3122" w:type="dxa"/>
          </w:tcPr>
          <w:p w14:paraId="02BBF29B" w14:textId="77777777" w:rsidR="00520F05" w:rsidRPr="007E0B31" w:rsidRDefault="00520F05" w:rsidP="00520F05">
            <w:pPr>
              <w:pStyle w:val="Arial11Bold"/>
              <w:rPr>
                <w:rFonts w:cs="Arial"/>
              </w:rPr>
            </w:pPr>
            <w:r w:rsidRPr="007E0B31">
              <w:rPr>
                <w:rFonts w:cs="Arial"/>
              </w:rPr>
              <w:t xml:space="preserve">Existing AGR Plant </w:t>
            </w:r>
          </w:p>
        </w:tc>
        <w:tc>
          <w:tcPr>
            <w:tcW w:w="6513" w:type="dxa"/>
          </w:tcPr>
          <w:p w14:paraId="7F56C5A6" w14:textId="77777777" w:rsidR="00520F05" w:rsidRPr="007E0B31" w:rsidRDefault="00520F05" w:rsidP="00520F05">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Dungeness B</w:t>
            </w:r>
          </w:p>
          <w:p w14:paraId="1BBA5C3B"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Hinkley Point B</w:t>
            </w:r>
          </w:p>
          <w:p w14:paraId="5771019F"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t>Heysham 1</w:t>
            </w:r>
          </w:p>
          <w:p w14:paraId="255827D3" w14:textId="77777777" w:rsidR="00520F05" w:rsidRPr="007E0B31" w:rsidRDefault="00520F05" w:rsidP="00520F05">
            <w:pPr>
              <w:pStyle w:val="TableArial11"/>
              <w:ind w:left="567" w:hanging="567"/>
              <w:rPr>
                <w:rFonts w:cs="Arial"/>
              </w:rPr>
            </w:pPr>
            <w:r w:rsidRPr="007E0B31">
              <w:rPr>
                <w:rFonts w:cs="Arial"/>
              </w:rPr>
              <w:t>(d)</w:t>
            </w:r>
            <w:r w:rsidRPr="007E0B31">
              <w:rPr>
                <w:rFonts w:cs="Arial"/>
              </w:rPr>
              <w:tab/>
              <w:t>Heysham 2</w:t>
            </w:r>
          </w:p>
          <w:p w14:paraId="41FC952E" w14:textId="77777777" w:rsidR="00520F05" w:rsidRPr="007E0B31" w:rsidRDefault="00520F05" w:rsidP="00520F05">
            <w:pPr>
              <w:pStyle w:val="TableArial11"/>
              <w:ind w:left="567" w:hanging="567"/>
              <w:rPr>
                <w:rFonts w:cs="Arial"/>
              </w:rPr>
            </w:pPr>
            <w:r w:rsidRPr="007E0B31">
              <w:rPr>
                <w:rFonts w:cs="Arial"/>
              </w:rPr>
              <w:t>(e)</w:t>
            </w:r>
            <w:r w:rsidRPr="007E0B31">
              <w:rPr>
                <w:rFonts w:cs="Arial"/>
              </w:rPr>
              <w:tab/>
              <w:t>Hartlepool</w:t>
            </w:r>
          </w:p>
          <w:p w14:paraId="11F3E326" w14:textId="77777777" w:rsidR="00520F05" w:rsidRPr="007E0B31" w:rsidRDefault="00520F05" w:rsidP="00520F05">
            <w:pPr>
              <w:pStyle w:val="TableArial11"/>
              <w:ind w:left="567" w:hanging="567"/>
              <w:rPr>
                <w:rFonts w:cs="Arial"/>
              </w:rPr>
            </w:pPr>
            <w:r w:rsidRPr="007E0B31">
              <w:rPr>
                <w:rFonts w:cs="Arial"/>
              </w:rPr>
              <w:t>(f)</w:t>
            </w:r>
            <w:r w:rsidRPr="007E0B31">
              <w:rPr>
                <w:rFonts w:cs="Arial"/>
              </w:rPr>
              <w:tab/>
              <w:t>Hunterston B</w:t>
            </w:r>
          </w:p>
          <w:p w14:paraId="545DEFB0" w14:textId="77777777" w:rsidR="00520F05" w:rsidRPr="007E0B31" w:rsidRDefault="00520F05" w:rsidP="00520F05">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520F05" w:rsidRPr="007E0B31" w14:paraId="6650020C" w14:textId="77777777" w:rsidTr="00486E52">
        <w:trPr>
          <w:cantSplit/>
          <w:trHeight w:val="300"/>
        </w:trPr>
        <w:tc>
          <w:tcPr>
            <w:tcW w:w="3122" w:type="dxa"/>
          </w:tcPr>
          <w:p w14:paraId="321CCB17" w14:textId="77777777" w:rsidR="00520F05" w:rsidRPr="007E0B31" w:rsidRDefault="00520F05" w:rsidP="00520F05">
            <w:pPr>
              <w:pStyle w:val="Arial11Bold"/>
              <w:rPr>
                <w:rFonts w:cs="Arial"/>
              </w:rPr>
            </w:pPr>
            <w:r w:rsidRPr="007E0B31">
              <w:rPr>
                <w:rFonts w:cs="Arial"/>
              </w:rPr>
              <w:t xml:space="preserve">Existing AGR Plant Flexibility Limit </w:t>
            </w:r>
          </w:p>
        </w:tc>
        <w:tc>
          <w:tcPr>
            <w:tcW w:w="6513" w:type="dxa"/>
          </w:tcPr>
          <w:p w14:paraId="15A7ED87" w14:textId="77C372A1" w:rsidR="00520F05" w:rsidRPr="007E0B31" w:rsidRDefault="00520F05" w:rsidP="00520F05">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520F05" w:rsidRPr="007E0B31" w14:paraId="59796A65" w14:textId="77777777" w:rsidTr="00486E52">
        <w:trPr>
          <w:cantSplit/>
          <w:trHeight w:val="300"/>
        </w:trPr>
        <w:tc>
          <w:tcPr>
            <w:tcW w:w="3122" w:type="dxa"/>
          </w:tcPr>
          <w:p w14:paraId="266B746E" w14:textId="77777777" w:rsidR="00520F05" w:rsidRPr="007E0B31" w:rsidRDefault="00520F05" w:rsidP="00520F05">
            <w:pPr>
              <w:pStyle w:val="Arial11Bold"/>
              <w:rPr>
                <w:rFonts w:cs="Arial"/>
              </w:rPr>
            </w:pPr>
            <w:r w:rsidRPr="007E0B31">
              <w:rPr>
                <w:rFonts w:cs="Arial"/>
              </w:rPr>
              <w:t>Existing Gas Cooled Reactor Plant</w:t>
            </w:r>
          </w:p>
        </w:tc>
        <w:tc>
          <w:tcPr>
            <w:tcW w:w="6513" w:type="dxa"/>
          </w:tcPr>
          <w:p w14:paraId="035E7349" w14:textId="77777777" w:rsidR="00520F05" w:rsidRPr="007E0B31" w:rsidRDefault="00520F05" w:rsidP="00520F05">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520F05" w:rsidRPr="007E0B31" w14:paraId="0CFB4AEC" w14:textId="77777777" w:rsidTr="00486E52">
        <w:trPr>
          <w:cantSplit/>
          <w:trHeight w:val="300"/>
        </w:trPr>
        <w:tc>
          <w:tcPr>
            <w:tcW w:w="3122" w:type="dxa"/>
          </w:tcPr>
          <w:p w14:paraId="21F38B58" w14:textId="77777777" w:rsidR="00520F05" w:rsidRPr="007E0B31" w:rsidRDefault="00520F05" w:rsidP="00520F05">
            <w:pPr>
              <w:pStyle w:val="Arial11Bold"/>
              <w:rPr>
                <w:rFonts w:cs="Arial"/>
              </w:rPr>
            </w:pPr>
            <w:r w:rsidRPr="007E0B31">
              <w:rPr>
                <w:rFonts w:cs="Arial"/>
              </w:rPr>
              <w:t>Existing Magnox Reactor Plant</w:t>
            </w:r>
          </w:p>
        </w:tc>
        <w:tc>
          <w:tcPr>
            <w:tcW w:w="6513" w:type="dxa"/>
          </w:tcPr>
          <w:p w14:paraId="173582F7" w14:textId="77777777" w:rsidR="00520F05" w:rsidRPr="007E0B31" w:rsidRDefault="00520F05" w:rsidP="00520F05">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520F05" w:rsidRPr="007E0B31" w:rsidRDefault="00520F05" w:rsidP="00520F05">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520F05" w:rsidRPr="007E0B31" w:rsidRDefault="00520F05" w:rsidP="00520F05">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520F05" w:rsidRPr="007E0B31" w:rsidRDefault="00520F05" w:rsidP="00520F05">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520F05" w:rsidRPr="007E0B31" w:rsidRDefault="00520F05" w:rsidP="00520F05">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520F05" w:rsidRPr="007E0B31" w:rsidRDefault="00520F05" w:rsidP="00520F05">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520F05" w:rsidRPr="007E0B31" w:rsidRDefault="00520F05" w:rsidP="00520F05">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520F05" w:rsidRPr="007E0B31" w:rsidRDefault="00520F05" w:rsidP="00520F05">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520F05" w:rsidRPr="007E0B31" w:rsidRDefault="00520F05" w:rsidP="00520F05">
            <w:pPr>
              <w:pStyle w:val="TableArial11"/>
              <w:ind w:left="567" w:hanging="567"/>
              <w:rPr>
                <w:rFonts w:cs="Arial"/>
              </w:rPr>
            </w:pPr>
            <w:r w:rsidRPr="007E0B31">
              <w:rPr>
                <w:rFonts w:cs="Arial"/>
              </w:rPr>
              <w:t xml:space="preserve">(h) </w:t>
            </w:r>
            <w:r w:rsidRPr="007E0B31">
              <w:rPr>
                <w:rFonts w:cs="Arial"/>
              </w:rPr>
              <w:tab/>
              <w:t>Wylfa</w:t>
            </w:r>
          </w:p>
        </w:tc>
      </w:tr>
      <w:tr w:rsidR="00520F05" w:rsidRPr="007E0B31" w14:paraId="7B53BE74" w14:textId="77777777" w:rsidTr="00486E52">
        <w:trPr>
          <w:cantSplit/>
          <w:trHeight w:val="300"/>
        </w:trPr>
        <w:tc>
          <w:tcPr>
            <w:tcW w:w="3122" w:type="dxa"/>
          </w:tcPr>
          <w:p w14:paraId="1F760904" w14:textId="77777777" w:rsidR="00520F05" w:rsidRPr="007E0B31" w:rsidRDefault="00520F05" w:rsidP="00520F05">
            <w:pPr>
              <w:pStyle w:val="Arial11Bold"/>
              <w:rPr>
                <w:rFonts w:cs="Arial"/>
              </w:rPr>
            </w:pPr>
            <w:r w:rsidRPr="007E0B31">
              <w:rPr>
                <w:rFonts w:cs="Arial"/>
              </w:rPr>
              <w:t>Export and Import Limits</w:t>
            </w:r>
          </w:p>
        </w:tc>
        <w:tc>
          <w:tcPr>
            <w:tcW w:w="6513" w:type="dxa"/>
          </w:tcPr>
          <w:p w14:paraId="0E44AAA9" w14:textId="77777777" w:rsidR="00520F05" w:rsidRPr="007E0B31" w:rsidRDefault="00520F05" w:rsidP="00520F05">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520F05" w:rsidRPr="007E0B31" w14:paraId="6D1EB3A4" w14:textId="77777777" w:rsidTr="00486E52">
        <w:trPr>
          <w:cantSplit/>
          <w:trHeight w:val="300"/>
        </w:trPr>
        <w:tc>
          <w:tcPr>
            <w:tcW w:w="3122" w:type="dxa"/>
          </w:tcPr>
          <w:p w14:paraId="56BE56A9" w14:textId="77777777" w:rsidR="00520F05" w:rsidRPr="007E0B31" w:rsidRDefault="00520F05" w:rsidP="00520F05">
            <w:pPr>
              <w:pStyle w:val="Arial11Bold"/>
              <w:rPr>
                <w:rFonts w:cs="Arial"/>
              </w:rPr>
            </w:pPr>
            <w:r w:rsidRPr="007E0B31">
              <w:rPr>
                <w:rFonts w:cs="Arial"/>
              </w:rPr>
              <w:t>External Interconnection</w:t>
            </w:r>
          </w:p>
        </w:tc>
        <w:tc>
          <w:tcPr>
            <w:tcW w:w="6513" w:type="dxa"/>
          </w:tcPr>
          <w:p w14:paraId="5F0F683C" w14:textId="77777777" w:rsidR="00520F05" w:rsidRPr="007E0B31" w:rsidRDefault="00520F05" w:rsidP="00520F05">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520F05" w:rsidRPr="007E0B31" w14:paraId="0C7137CC" w14:textId="77777777" w:rsidTr="00486E52">
        <w:trPr>
          <w:cantSplit/>
          <w:trHeight w:val="300"/>
        </w:trPr>
        <w:tc>
          <w:tcPr>
            <w:tcW w:w="3122" w:type="dxa"/>
          </w:tcPr>
          <w:p w14:paraId="4DDE7F5B" w14:textId="77777777" w:rsidR="00520F05" w:rsidRPr="007E0B31" w:rsidRDefault="00520F05" w:rsidP="00520F05">
            <w:pPr>
              <w:pStyle w:val="Arial11Bold"/>
              <w:rPr>
                <w:rFonts w:cs="Arial"/>
              </w:rPr>
            </w:pPr>
            <w:r w:rsidRPr="007E0B31">
              <w:rPr>
                <w:rFonts w:cs="Arial"/>
              </w:rPr>
              <w:t>External Interconnection Circuit</w:t>
            </w:r>
          </w:p>
        </w:tc>
        <w:tc>
          <w:tcPr>
            <w:tcW w:w="6513" w:type="dxa"/>
          </w:tcPr>
          <w:p w14:paraId="6BC8ABBC" w14:textId="77777777" w:rsidR="00520F05" w:rsidRPr="007E0B31" w:rsidRDefault="00520F05" w:rsidP="00520F05">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520F05" w:rsidRPr="007E0B31" w14:paraId="6E794FEB" w14:textId="77777777" w:rsidTr="00486E52">
        <w:trPr>
          <w:cantSplit/>
          <w:trHeight w:val="300"/>
        </w:trPr>
        <w:tc>
          <w:tcPr>
            <w:tcW w:w="3122" w:type="dxa"/>
          </w:tcPr>
          <w:p w14:paraId="6E76412F" w14:textId="77777777" w:rsidR="00520F05" w:rsidRPr="007E0B31" w:rsidRDefault="00520F05" w:rsidP="00520F05">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513" w:type="dxa"/>
          </w:tcPr>
          <w:p w14:paraId="49AF8B21" w14:textId="77777777" w:rsidR="00520F05" w:rsidRPr="007E0B31" w:rsidRDefault="00520F05" w:rsidP="00520F05">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520F05" w:rsidRPr="007E0B31" w14:paraId="3E085F45" w14:textId="77777777" w:rsidTr="00486E52">
        <w:trPr>
          <w:cantSplit/>
          <w:trHeight w:val="300"/>
        </w:trPr>
        <w:tc>
          <w:tcPr>
            <w:tcW w:w="3122" w:type="dxa"/>
          </w:tcPr>
          <w:p w14:paraId="3EFBEFE5" w14:textId="77777777" w:rsidR="00520F05" w:rsidRPr="007E0B31" w:rsidRDefault="00520F05" w:rsidP="00520F05">
            <w:pPr>
              <w:pStyle w:val="Arial11Bold"/>
              <w:rPr>
                <w:rFonts w:cs="Arial"/>
              </w:rPr>
            </w:pPr>
            <w:r w:rsidRPr="007E0B31">
              <w:rPr>
                <w:rFonts w:cs="Arial"/>
              </w:rPr>
              <w:t>External System</w:t>
            </w:r>
          </w:p>
        </w:tc>
        <w:tc>
          <w:tcPr>
            <w:tcW w:w="6513" w:type="dxa"/>
          </w:tcPr>
          <w:p w14:paraId="622EF20A" w14:textId="77777777" w:rsidR="00520F05" w:rsidRPr="007E0B31" w:rsidRDefault="00520F05" w:rsidP="00520F05">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520F05" w:rsidRPr="007E0B31" w14:paraId="11605031" w14:textId="77777777" w:rsidTr="00486E52">
        <w:trPr>
          <w:cantSplit/>
          <w:trHeight w:val="300"/>
        </w:trPr>
        <w:tc>
          <w:tcPr>
            <w:tcW w:w="3122" w:type="dxa"/>
          </w:tcPr>
          <w:p w14:paraId="623BBAA6"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Fast Fault Current</w:t>
            </w:r>
          </w:p>
        </w:tc>
        <w:tc>
          <w:tcPr>
            <w:tcW w:w="6513" w:type="dxa"/>
          </w:tcPr>
          <w:p w14:paraId="28745151"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520F05" w:rsidRPr="0079139F" w14:paraId="4A63685E" w14:textId="77777777" w:rsidTr="00486E52">
        <w:trPr>
          <w:cantSplit/>
          <w:trHeight w:val="300"/>
        </w:trPr>
        <w:tc>
          <w:tcPr>
            <w:tcW w:w="3122" w:type="dxa"/>
          </w:tcPr>
          <w:p w14:paraId="36F13162" w14:textId="77777777" w:rsidR="00520F05" w:rsidRPr="0079139F" w:rsidRDefault="00520F05" w:rsidP="00520F05">
            <w:pPr>
              <w:pStyle w:val="Arial11Bold"/>
              <w:rPr>
                <w:rFonts w:cs="Arial"/>
              </w:rPr>
            </w:pPr>
            <w:r w:rsidRPr="0079139F">
              <w:rPr>
                <w:rFonts w:cs="Arial"/>
              </w:rPr>
              <w:t>Fault Current Interruption Time</w:t>
            </w:r>
          </w:p>
        </w:tc>
        <w:tc>
          <w:tcPr>
            <w:tcW w:w="6513" w:type="dxa"/>
          </w:tcPr>
          <w:p w14:paraId="5E003E50" w14:textId="77777777" w:rsidR="00520F05" w:rsidRPr="0079139F" w:rsidRDefault="00520F05" w:rsidP="00520F05">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520F05" w:rsidRPr="0079139F" w14:paraId="49B37323" w14:textId="77777777" w:rsidTr="00486E52">
        <w:trPr>
          <w:cantSplit/>
          <w:trHeight w:val="300"/>
        </w:trPr>
        <w:tc>
          <w:tcPr>
            <w:tcW w:w="3122" w:type="dxa"/>
          </w:tcPr>
          <w:p w14:paraId="62A7A7CD" w14:textId="77777777" w:rsidR="00520F05" w:rsidRPr="0079139F" w:rsidRDefault="00520F05" w:rsidP="00520F05">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513" w:type="dxa"/>
          </w:tcPr>
          <w:p w14:paraId="54DD5284" w14:textId="2C3D6D74" w:rsidR="00520F05" w:rsidRPr="0079139F" w:rsidRDefault="00520F05" w:rsidP="00520F05">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520F05" w:rsidRPr="007E0B31" w14:paraId="126CA270" w14:textId="77777777" w:rsidTr="00486E52">
        <w:trPr>
          <w:cantSplit/>
          <w:trHeight w:val="300"/>
        </w:trPr>
        <w:tc>
          <w:tcPr>
            <w:tcW w:w="3122" w:type="dxa"/>
          </w:tcPr>
          <w:p w14:paraId="0454CFBF" w14:textId="77777777" w:rsidR="00520F05" w:rsidRPr="007E0B31" w:rsidRDefault="00520F05" w:rsidP="00520F05">
            <w:pPr>
              <w:pStyle w:val="Arial11Bold"/>
              <w:rPr>
                <w:rFonts w:cs="Arial"/>
              </w:rPr>
            </w:pPr>
            <w:r w:rsidRPr="007E0B31">
              <w:rPr>
                <w:rFonts w:cs="Arial"/>
              </w:rPr>
              <w:t>Fast Start</w:t>
            </w:r>
          </w:p>
        </w:tc>
        <w:tc>
          <w:tcPr>
            <w:tcW w:w="6513" w:type="dxa"/>
          </w:tcPr>
          <w:p w14:paraId="44B2978C" w14:textId="77777777" w:rsidR="00520F05" w:rsidRPr="007E0B31" w:rsidRDefault="00520F05" w:rsidP="00520F05">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520F05" w:rsidRPr="007E0B31" w14:paraId="08560E36" w14:textId="77777777" w:rsidTr="00486E52">
        <w:trPr>
          <w:cantSplit/>
          <w:trHeight w:val="300"/>
        </w:trPr>
        <w:tc>
          <w:tcPr>
            <w:tcW w:w="3122" w:type="dxa"/>
          </w:tcPr>
          <w:p w14:paraId="6CA06E96" w14:textId="77777777" w:rsidR="00520F05" w:rsidRPr="007E0B31" w:rsidRDefault="00520F05" w:rsidP="00520F05">
            <w:pPr>
              <w:pStyle w:val="Arial11Bold"/>
              <w:rPr>
                <w:rFonts w:cs="Arial"/>
              </w:rPr>
            </w:pPr>
            <w:r w:rsidRPr="007E0B31">
              <w:rPr>
                <w:rFonts w:cs="Arial"/>
              </w:rPr>
              <w:t>Fast Start Capability</w:t>
            </w:r>
          </w:p>
        </w:tc>
        <w:tc>
          <w:tcPr>
            <w:tcW w:w="6513" w:type="dxa"/>
          </w:tcPr>
          <w:p w14:paraId="61BF70C5" w14:textId="77777777" w:rsidR="00520F05" w:rsidRPr="007E0B31" w:rsidRDefault="00520F05" w:rsidP="00520F05">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520F05" w:rsidRPr="007E0B31" w14:paraId="4C9CE357" w14:textId="77777777" w:rsidTr="00486E52">
        <w:trPr>
          <w:cantSplit/>
          <w:trHeight w:val="300"/>
        </w:trPr>
        <w:tc>
          <w:tcPr>
            <w:tcW w:w="3122" w:type="dxa"/>
          </w:tcPr>
          <w:p w14:paraId="686BDC85" w14:textId="77777777" w:rsidR="00520F05" w:rsidRPr="007E0B31" w:rsidRDefault="00520F05" w:rsidP="00520F05">
            <w:pPr>
              <w:pStyle w:val="Arial11Bold"/>
              <w:rPr>
                <w:rFonts w:cs="Arial"/>
              </w:rPr>
            </w:pPr>
            <w:r w:rsidRPr="007E0B31">
              <w:rPr>
                <w:rFonts w:cs="Arial"/>
              </w:rPr>
              <w:t>Fast Track Criteria</w:t>
            </w:r>
          </w:p>
        </w:tc>
        <w:tc>
          <w:tcPr>
            <w:tcW w:w="6513" w:type="dxa"/>
          </w:tcPr>
          <w:p w14:paraId="0CF7CF48" w14:textId="77777777" w:rsidR="00520F05" w:rsidRPr="007E0B31" w:rsidRDefault="00520F05" w:rsidP="00520F05">
            <w:pPr>
              <w:pStyle w:val="TableArial11"/>
              <w:rPr>
                <w:rFonts w:cs="Arial"/>
              </w:rPr>
            </w:pPr>
            <w:r w:rsidRPr="007E0B31">
              <w:rPr>
                <w:rFonts w:cs="Arial"/>
              </w:rPr>
              <w:t>A proposed Grid Code Modification Proposal that, if implemented,</w:t>
            </w:r>
          </w:p>
          <w:p w14:paraId="19D7C564" w14:textId="77777777" w:rsidR="00520F05" w:rsidRPr="007E0B31" w:rsidRDefault="00520F05" w:rsidP="00520F05">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520F05" w:rsidRPr="007E0B31" w:rsidRDefault="00520F05" w:rsidP="00520F05">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520F05" w:rsidRPr="007E0B31" w:rsidRDefault="00520F05" w:rsidP="00520F05">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520F05" w:rsidRPr="007E0B31" w:rsidRDefault="00520F05" w:rsidP="00520F05">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520F05" w:rsidRPr="007E0B31" w:rsidRDefault="00520F05" w:rsidP="00520F05">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520F05" w:rsidRPr="007E0B31" w:rsidRDefault="00520F05" w:rsidP="00520F05">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520F05" w14:paraId="608919C2" w14:textId="77777777" w:rsidTr="00486E52">
        <w:trPr>
          <w:cantSplit/>
          <w:trHeight w:val="300"/>
        </w:trPr>
        <w:tc>
          <w:tcPr>
            <w:tcW w:w="3122" w:type="dxa"/>
          </w:tcPr>
          <w:p w14:paraId="04BB9A43" w14:textId="52E74410" w:rsidR="00520F05" w:rsidRPr="00CB537D" w:rsidRDefault="00520F05" w:rsidP="00520F05">
            <w:pPr>
              <w:pStyle w:val="Arial11Bold"/>
            </w:pPr>
            <w:r w:rsidRPr="00CB537D">
              <w:t>Fault Current Interruption Time</w:t>
            </w:r>
          </w:p>
        </w:tc>
        <w:tc>
          <w:tcPr>
            <w:tcW w:w="6513" w:type="dxa"/>
          </w:tcPr>
          <w:p w14:paraId="446020FC" w14:textId="3D15B86E" w:rsidR="00520F05" w:rsidRDefault="00520F05" w:rsidP="00520F05">
            <w:pPr>
              <w:pStyle w:val="TableArial11"/>
              <w:rPr>
                <w:rFonts w:cs="Arial"/>
              </w:rPr>
            </w:pPr>
            <w:r>
              <w:t>The time interval from fault inception until the end of the break time of the circuit breaker (as declared by the manufacturers).</w:t>
            </w:r>
          </w:p>
        </w:tc>
      </w:tr>
      <w:tr w:rsidR="00520F05" w14:paraId="2C8B2336" w14:textId="77777777" w:rsidTr="00486E52">
        <w:trPr>
          <w:cantSplit/>
          <w:trHeight w:val="300"/>
        </w:trPr>
        <w:tc>
          <w:tcPr>
            <w:tcW w:w="3122" w:type="dxa"/>
          </w:tcPr>
          <w:p w14:paraId="07661B3C" w14:textId="5FE1A371" w:rsidR="00520F05" w:rsidRPr="00CB537D" w:rsidRDefault="00520F05" w:rsidP="00520F05">
            <w:pPr>
              <w:pStyle w:val="Arial11Bold"/>
            </w:pPr>
            <w:r w:rsidRPr="00CB537D">
              <w:t>Fault Ride Through</w:t>
            </w:r>
          </w:p>
        </w:tc>
        <w:tc>
          <w:tcPr>
            <w:tcW w:w="6513" w:type="dxa"/>
          </w:tcPr>
          <w:p w14:paraId="52184373" w14:textId="6F339721" w:rsidR="00520F05" w:rsidRDefault="00520F05" w:rsidP="00520F05">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520F05" w:rsidRPr="007E0B31" w14:paraId="4DC1F36D" w14:textId="77777777" w:rsidTr="00486E52">
        <w:trPr>
          <w:cantSplit/>
          <w:trHeight w:val="300"/>
        </w:trPr>
        <w:tc>
          <w:tcPr>
            <w:tcW w:w="3122" w:type="dxa"/>
          </w:tcPr>
          <w:p w14:paraId="39CA52E1" w14:textId="77777777" w:rsidR="00520F05" w:rsidRPr="007E0B31" w:rsidRDefault="00520F05" w:rsidP="00520F05">
            <w:pPr>
              <w:pStyle w:val="Arial11Bold"/>
              <w:rPr>
                <w:rFonts w:cs="Arial"/>
              </w:rPr>
            </w:pPr>
            <w:r w:rsidRPr="007E0B31">
              <w:rPr>
                <w:rFonts w:cs="Arial"/>
              </w:rPr>
              <w:t>Final Generation Outage Programme</w:t>
            </w:r>
          </w:p>
        </w:tc>
        <w:tc>
          <w:tcPr>
            <w:tcW w:w="6513" w:type="dxa"/>
          </w:tcPr>
          <w:p w14:paraId="21DA4626" w14:textId="20118034" w:rsidR="00520F05" w:rsidRPr="007E0B31" w:rsidRDefault="00520F05" w:rsidP="00520F05">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520F05" w:rsidRPr="007E0B31" w14:paraId="25992C8B" w14:textId="77777777" w:rsidTr="00486E52">
        <w:trPr>
          <w:cantSplit/>
          <w:trHeight w:val="300"/>
        </w:trPr>
        <w:tc>
          <w:tcPr>
            <w:tcW w:w="3122" w:type="dxa"/>
          </w:tcPr>
          <w:p w14:paraId="24A46B59" w14:textId="77777777" w:rsidR="00520F05" w:rsidRPr="007E0B31" w:rsidRDefault="00520F05" w:rsidP="00520F05">
            <w:pPr>
              <w:pStyle w:val="Arial11Bold"/>
              <w:rPr>
                <w:rFonts w:cs="Arial"/>
              </w:rPr>
            </w:pPr>
            <w:bookmarkStart w:id="69" w:name="_DV_C20"/>
            <w:r w:rsidRPr="007E0B31">
              <w:rPr>
                <w:rFonts w:cs="Arial"/>
              </w:rPr>
              <w:t xml:space="preserve">Final Operational Notification </w:t>
            </w:r>
            <w:r w:rsidRPr="007E0B31">
              <w:rPr>
                <w:rFonts w:cs="Arial"/>
                <w:b w:val="0"/>
              </w:rPr>
              <w:t>or</w:t>
            </w:r>
            <w:r w:rsidRPr="007E0B31">
              <w:rPr>
                <w:rFonts w:cs="Arial"/>
              </w:rPr>
              <w:t xml:space="preserve"> FON </w:t>
            </w:r>
            <w:bookmarkEnd w:id="69"/>
          </w:p>
        </w:tc>
        <w:tc>
          <w:tcPr>
            <w:tcW w:w="6513" w:type="dxa"/>
          </w:tcPr>
          <w:p w14:paraId="52B70B80" w14:textId="1AE703F3" w:rsidR="00520F05" w:rsidRPr="007E0B31" w:rsidRDefault="00520F05" w:rsidP="00520F05">
            <w:pPr>
              <w:pStyle w:val="TableArial11"/>
              <w:rPr>
                <w:rFonts w:cs="Arial"/>
              </w:rPr>
            </w:pPr>
            <w:bookmarkStart w:id="70"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70"/>
          </w:p>
          <w:p w14:paraId="534102FE" w14:textId="77777777" w:rsidR="00520F05" w:rsidRPr="007E0B31" w:rsidRDefault="00520F05" w:rsidP="00520F05">
            <w:pPr>
              <w:pStyle w:val="TableArial11"/>
              <w:ind w:left="567" w:hanging="567"/>
              <w:rPr>
                <w:rFonts w:cs="Arial"/>
              </w:rPr>
            </w:pPr>
            <w:bookmarkStart w:id="71" w:name="_DV_C22"/>
            <w:r w:rsidRPr="007E0B31">
              <w:rPr>
                <w:rFonts w:cs="Arial"/>
              </w:rPr>
              <w:t>(a)</w:t>
            </w:r>
            <w:r w:rsidRPr="007E0B31">
              <w:rPr>
                <w:rFonts w:cs="Arial"/>
              </w:rPr>
              <w:tab/>
              <w:t>with the Grid Code, (or where they apply, that relevant derogations have been granted), and</w:t>
            </w:r>
            <w:bookmarkEnd w:id="71"/>
          </w:p>
          <w:p w14:paraId="001CADC8" w14:textId="77777777" w:rsidR="00520F05" w:rsidRPr="007E0B31" w:rsidRDefault="00520F05" w:rsidP="00520F05">
            <w:pPr>
              <w:pStyle w:val="TableArial11"/>
              <w:ind w:left="567" w:hanging="567"/>
              <w:rPr>
                <w:rFonts w:cs="Arial"/>
              </w:rPr>
            </w:pPr>
            <w:bookmarkStart w:id="72"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72"/>
          </w:p>
          <w:p w14:paraId="67438D86" w14:textId="77777777" w:rsidR="00520F05" w:rsidRPr="007E0B31" w:rsidRDefault="00520F05" w:rsidP="00520F05">
            <w:pPr>
              <w:pStyle w:val="TableArial11"/>
              <w:rPr>
                <w:rFonts w:cs="Arial"/>
                <w:u w:val="single"/>
              </w:rPr>
            </w:pPr>
            <w:bookmarkStart w:id="73"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73"/>
          </w:p>
        </w:tc>
      </w:tr>
      <w:tr w:rsidR="00520F05" w:rsidRPr="007E0B31" w14:paraId="197251CB" w14:textId="77777777" w:rsidTr="00486E52">
        <w:trPr>
          <w:cantSplit/>
          <w:trHeight w:val="300"/>
        </w:trPr>
        <w:tc>
          <w:tcPr>
            <w:tcW w:w="3122" w:type="dxa"/>
          </w:tcPr>
          <w:p w14:paraId="004E90B7" w14:textId="77777777" w:rsidR="00520F05" w:rsidRPr="007E0B31" w:rsidRDefault="00520F05" w:rsidP="00520F05">
            <w:pPr>
              <w:pStyle w:val="Arial11Bold"/>
              <w:rPr>
                <w:rFonts w:cs="Arial"/>
              </w:rPr>
            </w:pPr>
            <w:r w:rsidRPr="007E0B31">
              <w:rPr>
                <w:rFonts w:cs="Arial"/>
              </w:rPr>
              <w:t>Final Physical Notification Data</w:t>
            </w:r>
          </w:p>
        </w:tc>
        <w:tc>
          <w:tcPr>
            <w:tcW w:w="6513" w:type="dxa"/>
          </w:tcPr>
          <w:p w14:paraId="61126324" w14:textId="77777777" w:rsidR="00520F05" w:rsidRPr="007E0B31" w:rsidRDefault="00520F05" w:rsidP="00520F05">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20F05" w:rsidRPr="007E0B31" w14:paraId="03ECD7A1" w14:textId="77777777" w:rsidTr="00486E52">
        <w:trPr>
          <w:cantSplit/>
          <w:trHeight w:val="300"/>
        </w:trPr>
        <w:tc>
          <w:tcPr>
            <w:tcW w:w="3122" w:type="dxa"/>
          </w:tcPr>
          <w:p w14:paraId="51B8A852" w14:textId="77777777" w:rsidR="00520F05" w:rsidRPr="007E0B31" w:rsidRDefault="00520F05" w:rsidP="00520F05">
            <w:pPr>
              <w:pStyle w:val="Arial11Bold"/>
              <w:rPr>
                <w:rFonts w:cs="Arial"/>
              </w:rPr>
            </w:pPr>
            <w:r w:rsidRPr="007E0B31">
              <w:rPr>
                <w:rFonts w:cs="Arial"/>
              </w:rPr>
              <w:t>Final Report</w:t>
            </w:r>
          </w:p>
        </w:tc>
        <w:tc>
          <w:tcPr>
            <w:tcW w:w="6513" w:type="dxa"/>
          </w:tcPr>
          <w:p w14:paraId="341E27E2" w14:textId="213B90D1" w:rsidR="00520F05" w:rsidRPr="007E0B31" w:rsidRDefault="00520F05" w:rsidP="00520F05">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520F05" w:rsidRPr="007E0B31" w14:paraId="61B9A3B0" w14:textId="77777777" w:rsidTr="00486E52">
        <w:trPr>
          <w:cantSplit/>
          <w:trHeight w:val="300"/>
        </w:trPr>
        <w:tc>
          <w:tcPr>
            <w:tcW w:w="3122" w:type="dxa"/>
          </w:tcPr>
          <w:p w14:paraId="3018FCC1" w14:textId="77777777" w:rsidR="00520F05" w:rsidRPr="007E0B31" w:rsidRDefault="00520F05" w:rsidP="00520F05">
            <w:pPr>
              <w:pStyle w:val="Arial11Bold"/>
              <w:rPr>
                <w:rFonts w:cs="Arial"/>
              </w:rPr>
            </w:pPr>
            <w:r w:rsidRPr="007E0B31">
              <w:rPr>
                <w:rFonts w:cs="Arial"/>
              </w:rPr>
              <w:t>Financial Year</w:t>
            </w:r>
          </w:p>
        </w:tc>
        <w:tc>
          <w:tcPr>
            <w:tcW w:w="6513" w:type="dxa"/>
          </w:tcPr>
          <w:p w14:paraId="49A5339B" w14:textId="052F5BD9" w:rsidR="00520F05" w:rsidRPr="007E0B31" w:rsidRDefault="00520F05" w:rsidP="00520F05">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520F05" w:rsidRPr="007E0B31" w14:paraId="6050AA75" w14:textId="77777777" w:rsidTr="00486E52">
        <w:trPr>
          <w:cantSplit/>
          <w:trHeight w:val="300"/>
        </w:trPr>
        <w:tc>
          <w:tcPr>
            <w:tcW w:w="3122" w:type="dxa"/>
          </w:tcPr>
          <w:p w14:paraId="29C983BC" w14:textId="77777777" w:rsidR="00520F05" w:rsidRPr="007E0B31" w:rsidRDefault="00520F05" w:rsidP="00520F05">
            <w:pPr>
              <w:pStyle w:val="Arial11Bold"/>
              <w:rPr>
                <w:rFonts w:cs="Arial"/>
              </w:rPr>
            </w:pPr>
            <w:r w:rsidRPr="007E0B31">
              <w:rPr>
                <w:rFonts w:cs="Arial"/>
              </w:rPr>
              <w:t>Fixed Proposed Implementation Date</w:t>
            </w:r>
          </w:p>
        </w:tc>
        <w:tc>
          <w:tcPr>
            <w:tcW w:w="6513" w:type="dxa"/>
          </w:tcPr>
          <w:p w14:paraId="32CF933F" w14:textId="77777777" w:rsidR="00520F05" w:rsidRPr="007E0B31" w:rsidRDefault="00520F05" w:rsidP="00520F05">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520F05" w:rsidRPr="007E0B31" w14:paraId="3B05A2D5" w14:textId="77777777" w:rsidTr="00486E52">
        <w:trPr>
          <w:cantSplit/>
          <w:trHeight w:val="300"/>
        </w:trPr>
        <w:tc>
          <w:tcPr>
            <w:tcW w:w="3122" w:type="dxa"/>
          </w:tcPr>
          <w:p w14:paraId="11A82ACA" w14:textId="77777777" w:rsidR="00520F05" w:rsidRPr="007E0B31" w:rsidRDefault="00520F05" w:rsidP="00520F05">
            <w:pPr>
              <w:pStyle w:val="Arial11Bold"/>
              <w:rPr>
                <w:rFonts w:cs="Arial"/>
              </w:rPr>
            </w:pPr>
            <w:r w:rsidRPr="007E0B31">
              <w:rPr>
                <w:rFonts w:cs="Arial"/>
              </w:rPr>
              <w:t xml:space="preserve">Flicker Severity </w:t>
            </w:r>
          </w:p>
          <w:p w14:paraId="7B7E4A84" w14:textId="77777777" w:rsidR="00520F05" w:rsidRPr="007E0B31" w:rsidRDefault="00520F05" w:rsidP="00520F05">
            <w:pPr>
              <w:pStyle w:val="Arial11Bold"/>
              <w:rPr>
                <w:rFonts w:cs="Arial"/>
              </w:rPr>
            </w:pPr>
            <w:r w:rsidRPr="007E0B31">
              <w:rPr>
                <w:rFonts w:cs="Arial"/>
              </w:rPr>
              <w:t>(Long Term)</w:t>
            </w:r>
          </w:p>
        </w:tc>
        <w:tc>
          <w:tcPr>
            <w:tcW w:w="6513" w:type="dxa"/>
          </w:tcPr>
          <w:p w14:paraId="36FDA091" w14:textId="77777777" w:rsidR="00520F05" w:rsidRPr="007E0B31" w:rsidRDefault="00520F05" w:rsidP="00520F05">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520F05" w:rsidRPr="007E0B31" w14:paraId="31D73F62" w14:textId="77777777" w:rsidTr="00486E52">
        <w:trPr>
          <w:cantSplit/>
          <w:trHeight w:val="300"/>
        </w:trPr>
        <w:tc>
          <w:tcPr>
            <w:tcW w:w="3122" w:type="dxa"/>
          </w:tcPr>
          <w:p w14:paraId="62449C25" w14:textId="77777777" w:rsidR="00520F05" w:rsidRPr="007E0B31" w:rsidRDefault="00520F05" w:rsidP="00520F05">
            <w:pPr>
              <w:pStyle w:val="Arial11Bold"/>
              <w:rPr>
                <w:rFonts w:cs="Arial"/>
              </w:rPr>
            </w:pPr>
            <w:r w:rsidRPr="007E0B31">
              <w:rPr>
                <w:rFonts w:cs="Arial"/>
              </w:rPr>
              <w:t xml:space="preserve">Flicker Severity </w:t>
            </w:r>
          </w:p>
          <w:p w14:paraId="7D271E51" w14:textId="77777777" w:rsidR="00520F05" w:rsidRPr="007E0B31" w:rsidRDefault="00520F05" w:rsidP="00520F05">
            <w:pPr>
              <w:pStyle w:val="Arial11Bold"/>
              <w:rPr>
                <w:rFonts w:cs="Arial"/>
              </w:rPr>
            </w:pPr>
            <w:r w:rsidRPr="007E0B31">
              <w:rPr>
                <w:rFonts w:cs="Arial"/>
              </w:rPr>
              <w:t>(Short Term)</w:t>
            </w:r>
          </w:p>
        </w:tc>
        <w:tc>
          <w:tcPr>
            <w:tcW w:w="6513" w:type="dxa"/>
          </w:tcPr>
          <w:p w14:paraId="60C2F253" w14:textId="77777777" w:rsidR="00520F05" w:rsidRPr="007E0B31" w:rsidRDefault="00520F05" w:rsidP="00520F05">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520F05" w:rsidRPr="007E0B31" w14:paraId="27A94E62" w14:textId="77777777" w:rsidTr="00486E52">
        <w:trPr>
          <w:cantSplit/>
          <w:trHeight w:val="300"/>
        </w:trPr>
        <w:tc>
          <w:tcPr>
            <w:tcW w:w="3122" w:type="dxa"/>
          </w:tcPr>
          <w:p w14:paraId="29A7554A" w14:textId="77777777" w:rsidR="00520F05" w:rsidRPr="007E0B31" w:rsidRDefault="00520F05" w:rsidP="00520F05">
            <w:pPr>
              <w:pStyle w:val="Arial11Bold"/>
              <w:rPr>
                <w:rFonts w:cs="Arial"/>
              </w:rPr>
            </w:pPr>
            <w:r w:rsidRPr="007E0B31">
              <w:rPr>
                <w:rFonts w:cs="Arial"/>
              </w:rPr>
              <w:t>Forecast Data</w:t>
            </w:r>
          </w:p>
        </w:tc>
        <w:tc>
          <w:tcPr>
            <w:tcW w:w="6513" w:type="dxa"/>
          </w:tcPr>
          <w:p w14:paraId="137FC4B0" w14:textId="77777777" w:rsidR="00520F05" w:rsidRPr="007E0B31" w:rsidRDefault="00520F05" w:rsidP="00520F0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520F05" w:rsidRPr="007E0B31" w14:paraId="635D9387" w14:textId="77777777" w:rsidTr="00486E52">
        <w:trPr>
          <w:cantSplit/>
          <w:trHeight w:val="300"/>
        </w:trPr>
        <w:tc>
          <w:tcPr>
            <w:tcW w:w="3122" w:type="dxa"/>
          </w:tcPr>
          <w:p w14:paraId="2530D328" w14:textId="77777777" w:rsidR="00520F05" w:rsidRPr="007E0B31" w:rsidRDefault="00520F05" w:rsidP="00520F05">
            <w:pPr>
              <w:pStyle w:val="Arial11Bold"/>
              <w:rPr>
                <w:rFonts w:cs="Arial"/>
              </w:rPr>
            </w:pPr>
            <w:r w:rsidRPr="007E0B31">
              <w:rPr>
                <w:rFonts w:cs="Arial"/>
              </w:rPr>
              <w:t>Frequency</w:t>
            </w:r>
          </w:p>
        </w:tc>
        <w:tc>
          <w:tcPr>
            <w:tcW w:w="6513" w:type="dxa"/>
          </w:tcPr>
          <w:p w14:paraId="5D2158EE" w14:textId="77777777" w:rsidR="00520F05" w:rsidRPr="007E0B31" w:rsidRDefault="00520F05" w:rsidP="00520F05">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520F05" w:rsidRPr="007E0B31" w14:paraId="7F38DB83" w14:textId="77777777" w:rsidTr="00486E52">
        <w:trPr>
          <w:cantSplit/>
          <w:trHeight w:val="300"/>
        </w:trPr>
        <w:tc>
          <w:tcPr>
            <w:tcW w:w="3122" w:type="dxa"/>
            <w:tcBorders>
              <w:top w:val="single" w:sz="4" w:space="0" w:color="auto"/>
              <w:left w:val="single" w:sz="4" w:space="0" w:color="auto"/>
              <w:bottom w:val="single" w:sz="4" w:space="0" w:color="auto"/>
              <w:right w:val="single" w:sz="4" w:space="0" w:color="auto"/>
            </w:tcBorders>
          </w:tcPr>
          <w:p w14:paraId="6C3A31B7" w14:textId="630D981B" w:rsidR="00520F05" w:rsidRPr="00112FC3" w:rsidRDefault="00520F05" w:rsidP="00520F05">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520F05" w:rsidRPr="00112FC3" w:rsidRDefault="00520F05" w:rsidP="00520F05">
            <w:pPr>
              <w:tabs>
                <w:tab w:val="right" w:pos="2736"/>
              </w:tabs>
              <w:spacing w:line="242" w:lineRule="exact"/>
              <w:textAlignment w:val="baseline"/>
              <w:rPr>
                <w:rFonts w:cs="Arial"/>
                <w:b/>
              </w:rPr>
            </w:pPr>
            <w:r w:rsidRPr="00112FC3">
              <w:rPr>
                <w:rFonts w:eastAsia="Arial"/>
                <w:b/>
                <w:lang w:val="en-US"/>
              </w:rPr>
              <w:t>Reserves (FCR)</w:t>
            </w:r>
          </w:p>
        </w:tc>
        <w:tc>
          <w:tcPr>
            <w:tcW w:w="6513" w:type="dxa"/>
            <w:tcBorders>
              <w:top w:val="single" w:sz="4" w:space="0" w:color="auto"/>
              <w:left w:val="single" w:sz="4" w:space="0" w:color="auto"/>
              <w:bottom w:val="single" w:sz="4" w:space="0" w:color="auto"/>
              <w:right w:val="single" w:sz="4" w:space="0" w:color="auto"/>
            </w:tcBorders>
            <w:vAlign w:val="center"/>
          </w:tcPr>
          <w:p w14:paraId="3B9C88CC" w14:textId="4990C583" w:rsidR="00520F05" w:rsidRPr="00112FC3" w:rsidRDefault="00520F05" w:rsidP="00520F05">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520F05" w:rsidRPr="0079139F" w14:paraId="1AC85899" w14:textId="77777777" w:rsidTr="00486E52">
        <w:trPr>
          <w:cantSplit/>
          <w:trHeight w:val="300"/>
        </w:trPr>
        <w:tc>
          <w:tcPr>
            <w:tcW w:w="3122" w:type="dxa"/>
          </w:tcPr>
          <w:p w14:paraId="06F08692" w14:textId="4BD622F9" w:rsidR="00520F05" w:rsidRPr="0079139F" w:rsidRDefault="00520F05" w:rsidP="00520F05">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513" w:type="dxa"/>
          </w:tcPr>
          <w:p w14:paraId="502FEB98" w14:textId="30A9016F" w:rsidR="00520F05" w:rsidRPr="0079139F" w:rsidRDefault="00520F05" w:rsidP="00520F05">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520F05" w:rsidRPr="00BB45B0" w:rsidRDefault="00520F05" w:rsidP="00520F05">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520F05" w:rsidRPr="0079139F" w14:paraId="77B0CFDB" w14:textId="77777777" w:rsidTr="00486E52">
        <w:trPr>
          <w:cantSplit/>
          <w:trHeight w:val="300"/>
        </w:trPr>
        <w:tc>
          <w:tcPr>
            <w:tcW w:w="3122" w:type="dxa"/>
          </w:tcPr>
          <w:p w14:paraId="1510B015" w14:textId="08E45941" w:rsidR="00520F05" w:rsidRPr="0079139F" w:rsidRDefault="00520F05" w:rsidP="00520F05">
            <w:pPr>
              <w:pStyle w:val="Level1Text"/>
              <w:tabs>
                <w:tab w:val="left" w:pos="0"/>
              </w:tabs>
              <w:ind w:left="0" w:firstLine="0"/>
              <w:rPr>
                <w:rFonts w:cs="Arial"/>
                <w:b/>
                <w:color w:val="auto"/>
              </w:rPr>
            </w:pPr>
            <w:r>
              <w:rPr>
                <w:rFonts w:cs="Arial"/>
                <w:b/>
                <w:color w:val="auto"/>
              </w:rPr>
              <w:t>Frequency Response Insensitivity</w:t>
            </w:r>
          </w:p>
        </w:tc>
        <w:tc>
          <w:tcPr>
            <w:tcW w:w="6513" w:type="dxa"/>
          </w:tcPr>
          <w:p w14:paraId="3C3FD3E5" w14:textId="09D9B923" w:rsidR="00520F05" w:rsidRPr="00BB45B0" w:rsidRDefault="00520F05" w:rsidP="00520F05">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520F05" w:rsidRPr="007E0B31" w14:paraId="2FB4BCBE" w14:textId="77777777" w:rsidTr="00486E52">
        <w:trPr>
          <w:cantSplit/>
          <w:trHeight w:val="300"/>
        </w:trPr>
        <w:tc>
          <w:tcPr>
            <w:tcW w:w="3122" w:type="dxa"/>
          </w:tcPr>
          <w:p w14:paraId="7E69F55B" w14:textId="79011215" w:rsidR="00520F05" w:rsidRPr="00112FC3" w:rsidRDefault="00520F05" w:rsidP="00520F05">
            <w:pPr>
              <w:pStyle w:val="Level1Text"/>
              <w:tabs>
                <w:tab w:val="left" w:pos="0"/>
              </w:tabs>
              <w:ind w:left="0" w:firstLine="0"/>
              <w:rPr>
                <w:rFonts w:cs="Arial"/>
                <w:b/>
                <w:color w:val="auto"/>
              </w:rPr>
            </w:pPr>
            <w:r w:rsidRPr="00112FC3">
              <w:rPr>
                <w:rFonts w:cs="Arial"/>
                <w:b/>
                <w:color w:val="auto"/>
              </w:rPr>
              <w:t>Frequency Restoration Reserves (FRR)</w:t>
            </w:r>
          </w:p>
        </w:tc>
        <w:tc>
          <w:tcPr>
            <w:tcW w:w="6513" w:type="dxa"/>
          </w:tcPr>
          <w:p w14:paraId="41F6AF6D" w14:textId="011E488E" w:rsidR="00520F05" w:rsidRPr="00112FC3" w:rsidRDefault="00520F05" w:rsidP="00520F05">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520F05" w:rsidRPr="007E0B31" w14:paraId="2BDE2553" w14:textId="77777777" w:rsidTr="00486E52">
        <w:trPr>
          <w:cantSplit/>
          <w:trHeight w:val="300"/>
        </w:trPr>
        <w:tc>
          <w:tcPr>
            <w:tcW w:w="3122" w:type="dxa"/>
          </w:tcPr>
          <w:p w14:paraId="56FA2E2D" w14:textId="77777777" w:rsidR="00520F05" w:rsidRPr="007E0B31" w:rsidRDefault="00520F05" w:rsidP="00520F05">
            <w:pPr>
              <w:pStyle w:val="Arial11Bold"/>
              <w:rPr>
                <w:rFonts w:cs="Arial"/>
              </w:rPr>
            </w:pPr>
            <w:r w:rsidRPr="007E0B31">
              <w:rPr>
                <w:rFonts w:cs="Arial"/>
              </w:rPr>
              <w:t>Frequency Sensitive AGR Unit</w:t>
            </w:r>
          </w:p>
        </w:tc>
        <w:tc>
          <w:tcPr>
            <w:tcW w:w="6513" w:type="dxa"/>
          </w:tcPr>
          <w:p w14:paraId="56CA59A6" w14:textId="04E356F9" w:rsidR="00520F05" w:rsidRPr="007E0B31" w:rsidRDefault="00520F05" w:rsidP="00520F05">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520F05" w:rsidRPr="007E0B31" w14:paraId="35142B58" w14:textId="77777777" w:rsidTr="00486E52">
        <w:trPr>
          <w:cantSplit/>
          <w:trHeight w:val="300"/>
        </w:trPr>
        <w:tc>
          <w:tcPr>
            <w:tcW w:w="3122" w:type="dxa"/>
          </w:tcPr>
          <w:p w14:paraId="044AA9D6" w14:textId="77777777" w:rsidR="00520F05" w:rsidRPr="007E0B31" w:rsidRDefault="00520F05" w:rsidP="00520F05">
            <w:pPr>
              <w:pStyle w:val="Arial11Bold"/>
              <w:rPr>
                <w:rFonts w:cs="Arial"/>
              </w:rPr>
            </w:pPr>
            <w:r w:rsidRPr="007E0B31">
              <w:rPr>
                <w:rFonts w:cs="Arial"/>
              </w:rPr>
              <w:t>Frequency Sensitive AGR Unit Limit</w:t>
            </w:r>
          </w:p>
        </w:tc>
        <w:tc>
          <w:tcPr>
            <w:tcW w:w="6513" w:type="dxa"/>
          </w:tcPr>
          <w:p w14:paraId="3F623190" w14:textId="3E5A500D" w:rsidR="00520F05" w:rsidRPr="007E0B31" w:rsidRDefault="00520F05" w:rsidP="00520F05">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520F05" w:rsidRPr="007E0B31" w14:paraId="0B07C095" w14:textId="77777777" w:rsidTr="00486E52">
        <w:trPr>
          <w:cantSplit/>
          <w:trHeight w:val="300"/>
        </w:trPr>
        <w:tc>
          <w:tcPr>
            <w:tcW w:w="3122" w:type="dxa"/>
          </w:tcPr>
          <w:p w14:paraId="61CF9420" w14:textId="77777777" w:rsidR="00520F05" w:rsidRPr="007E0B31" w:rsidRDefault="00520F05" w:rsidP="00520F05">
            <w:pPr>
              <w:pStyle w:val="Arial11Bold"/>
              <w:rPr>
                <w:rFonts w:cs="Arial"/>
              </w:rPr>
            </w:pPr>
            <w:r w:rsidRPr="007E0B31">
              <w:rPr>
                <w:rFonts w:cs="Arial"/>
              </w:rPr>
              <w:t>Frequency Sensitive Mode</w:t>
            </w:r>
          </w:p>
        </w:tc>
        <w:tc>
          <w:tcPr>
            <w:tcW w:w="6513" w:type="dxa"/>
          </w:tcPr>
          <w:p w14:paraId="73728290" w14:textId="77777777" w:rsidR="00520F05" w:rsidRPr="007E0B31" w:rsidRDefault="00520F05" w:rsidP="00520F05">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520F05" w:rsidRPr="007E0B31" w14:paraId="164B885B" w14:textId="77777777" w:rsidTr="00486E52">
        <w:trPr>
          <w:cantSplit/>
          <w:trHeight w:val="300"/>
        </w:trPr>
        <w:tc>
          <w:tcPr>
            <w:tcW w:w="3122" w:type="dxa"/>
          </w:tcPr>
          <w:p w14:paraId="4373C7C1" w14:textId="77777777" w:rsidR="00520F05" w:rsidRPr="007E0B31" w:rsidRDefault="00520F05" w:rsidP="00520F05">
            <w:pPr>
              <w:pStyle w:val="Arial11Bold"/>
              <w:rPr>
                <w:rFonts w:cs="Arial"/>
              </w:rPr>
            </w:pPr>
            <w:r w:rsidRPr="007E0B31">
              <w:rPr>
                <w:rFonts w:cs="Arial"/>
              </w:rPr>
              <w:t>Fuel Security Code</w:t>
            </w:r>
          </w:p>
        </w:tc>
        <w:tc>
          <w:tcPr>
            <w:tcW w:w="6513" w:type="dxa"/>
          </w:tcPr>
          <w:p w14:paraId="4BC316B9" w14:textId="77777777" w:rsidR="00520F05" w:rsidRPr="007E0B31" w:rsidRDefault="00520F05" w:rsidP="00520F05">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520F05" w:rsidRPr="007E0B31" w14:paraId="6D481950" w14:textId="77777777" w:rsidTr="00486E52">
        <w:trPr>
          <w:cantSplit/>
          <w:trHeight w:val="300"/>
        </w:trPr>
        <w:tc>
          <w:tcPr>
            <w:tcW w:w="3122" w:type="dxa"/>
          </w:tcPr>
          <w:p w14:paraId="6ABADA08" w14:textId="77777777" w:rsidR="00520F05" w:rsidRPr="007E0B31" w:rsidRDefault="00520F05" w:rsidP="00520F05">
            <w:pPr>
              <w:pStyle w:val="Arial11Bold"/>
              <w:rPr>
                <w:rFonts w:cs="Arial"/>
              </w:rPr>
            </w:pPr>
            <w:r w:rsidRPr="007E0B31">
              <w:rPr>
                <w:rFonts w:cs="Arial"/>
              </w:rPr>
              <w:t>Gas Turbine Unit</w:t>
            </w:r>
          </w:p>
        </w:tc>
        <w:tc>
          <w:tcPr>
            <w:tcW w:w="6513" w:type="dxa"/>
          </w:tcPr>
          <w:p w14:paraId="1D4B4FFB" w14:textId="77777777" w:rsidR="00520F05" w:rsidRPr="007E0B31" w:rsidRDefault="00520F05" w:rsidP="00520F05">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520F05" w:rsidRPr="007E0B31" w14:paraId="64E5C05F" w14:textId="77777777" w:rsidTr="00486E52">
        <w:trPr>
          <w:cantSplit/>
          <w:trHeight w:val="300"/>
        </w:trPr>
        <w:tc>
          <w:tcPr>
            <w:tcW w:w="3122" w:type="dxa"/>
          </w:tcPr>
          <w:p w14:paraId="01FFF6B2" w14:textId="77777777" w:rsidR="00520F05" w:rsidRPr="007E0B31" w:rsidRDefault="00520F05" w:rsidP="00520F05">
            <w:pPr>
              <w:pStyle w:val="Arial11Bold"/>
              <w:rPr>
                <w:rFonts w:cs="Arial"/>
              </w:rPr>
            </w:pPr>
            <w:r w:rsidRPr="007E0B31">
              <w:rPr>
                <w:rFonts w:cs="Arial"/>
              </w:rPr>
              <w:t>Gas Zone Diagram</w:t>
            </w:r>
          </w:p>
        </w:tc>
        <w:tc>
          <w:tcPr>
            <w:tcW w:w="6513" w:type="dxa"/>
          </w:tcPr>
          <w:p w14:paraId="53A7BC0A" w14:textId="77777777" w:rsidR="00520F05" w:rsidRPr="007E0B31" w:rsidRDefault="00520F05" w:rsidP="00520F05">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520F05" w:rsidRPr="007E0B31" w14:paraId="25207431" w14:textId="77777777" w:rsidTr="00486E52">
        <w:trPr>
          <w:cantSplit/>
          <w:trHeight w:val="300"/>
        </w:trPr>
        <w:tc>
          <w:tcPr>
            <w:tcW w:w="3122" w:type="dxa"/>
          </w:tcPr>
          <w:p w14:paraId="5D11ED34" w14:textId="77777777" w:rsidR="00520F05" w:rsidRPr="007E0B31" w:rsidRDefault="00520F05" w:rsidP="00520F05">
            <w:pPr>
              <w:pStyle w:val="Arial11Bold"/>
              <w:rPr>
                <w:rFonts w:cs="Arial"/>
              </w:rPr>
            </w:pPr>
            <w:r w:rsidRPr="007E0B31">
              <w:rPr>
                <w:rFonts w:cs="Arial"/>
              </w:rPr>
              <w:t>Gate Closure</w:t>
            </w:r>
          </w:p>
        </w:tc>
        <w:tc>
          <w:tcPr>
            <w:tcW w:w="6513" w:type="dxa"/>
          </w:tcPr>
          <w:p w14:paraId="13C5C4ED" w14:textId="77777777" w:rsidR="00520F05" w:rsidRPr="007E0B31" w:rsidRDefault="00520F05" w:rsidP="00520F05">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20F05" w:rsidRPr="007E0B31" w14:paraId="751C0B2D" w14:textId="77777777" w:rsidTr="00486E52">
        <w:trPr>
          <w:cantSplit/>
          <w:trHeight w:val="300"/>
        </w:trPr>
        <w:tc>
          <w:tcPr>
            <w:tcW w:w="3122" w:type="dxa"/>
          </w:tcPr>
          <w:p w14:paraId="69164933" w14:textId="77777777" w:rsidR="00520F05" w:rsidRPr="007E0B31" w:rsidRDefault="00520F05" w:rsidP="00520F05">
            <w:pPr>
              <w:pStyle w:val="Arial11Bold"/>
              <w:rPr>
                <w:rFonts w:cs="Arial"/>
              </w:rPr>
            </w:pPr>
            <w:r w:rsidRPr="007E0B31">
              <w:rPr>
                <w:rFonts w:cs="Arial"/>
              </w:rPr>
              <w:t>GB Code User</w:t>
            </w:r>
          </w:p>
        </w:tc>
        <w:tc>
          <w:tcPr>
            <w:tcW w:w="6513" w:type="dxa"/>
          </w:tcPr>
          <w:p w14:paraId="7C7DFDA1" w14:textId="77777777" w:rsidR="00520F05" w:rsidRPr="005C20E3" w:rsidRDefault="00520F05" w:rsidP="00520F05">
            <w:pPr>
              <w:pStyle w:val="TableArial11"/>
            </w:pPr>
            <w:r w:rsidRPr="005C20E3">
              <w:t xml:space="preserve">A </w:t>
            </w:r>
            <w:r w:rsidRPr="005C20E3">
              <w:rPr>
                <w:b/>
              </w:rPr>
              <w:t>User</w:t>
            </w:r>
            <w:r w:rsidRPr="005C20E3">
              <w:t xml:space="preserve"> in respect of:- </w:t>
            </w:r>
          </w:p>
          <w:p w14:paraId="0877FB88" w14:textId="08697FB3" w:rsidR="00520F05" w:rsidRPr="005C20E3" w:rsidRDefault="00520F05" w:rsidP="00520F05">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520F05" w:rsidRPr="005C20E3" w:rsidRDefault="00520F05" w:rsidP="00520F05">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520F05" w:rsidRPr="005C20E3" w:rsidRDefault="00520F05" w:rsidP="00520F05">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520F05" w:rsidRPr="00943BB7" w:rsidRDefault="00520F05" w:rsidP="00520F05">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520F05" w:rsidRPr="007E0B31" w14:paraId="4723553C" w14:textId="77777777" w:rsidTr="00486E52">
        <w:trPr>
          <w:cantSplit/>
          <w:trHeight w:val="300"/>
        </w:trPr>
        <w:tc>
          <w:tcPr>
            <w:tcW w:w="3122" w:type="dxa"/>
          </w:tcPr>
          <w:p w14:paraId="4FE5BF46" w14:textId="138D465C" w:rsidR="00520F05" w:rsidRPr="007E0B31" w:rsidRDefault="00520F05" w:rsidP="00520F05">
            <w:pPr>
              <w:pStyle w:val="Arial11Bold"/>
              <w:rPr>
                <w:rFonts w:cs="Arial"/>
              </w:rPr>
            </w:pPr>
            <w:r w:rsidRPr="007E0B31">
              <w:rPr>
                <w:rFonts w:cs="Arial"/>
              </w:rPr>
              <w:t>GB Generator</w:t>
            </w:r>
          </w:p>
        </w:tc>
        <w:tc>
          <w:tcPr>
            <w:tcW w:w="6513" w:type="dxa"/>
          </w:tcPr>
          <w:p w14:paraId="3BE7D000" w14:textId="1CD9DB0E" w:rsidR="00520F05" w:rsidRPr="007E0B31" w:rsidRDefault="00520F05" w:rsidP="00520F05">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520F05" w:rsidRPr="007E0B31" w14:paraId="30B0063C" w14:textId="77777777" w:rsidTr="00486E52">
        <w:trPr>
          <w:cantSplit/>
          <w:trHeight w:val="300"/>
        </w:trPr>
        <w:tc>
          <w:tcPr>
            <w:tcW w:w="3122" w:type="dxa"/>
          </w:tcPr>
          <w:p w14:paraId="53F51ECC" w14:textId="0A2B2D8E" w:rsidR="00520F05" w:rsidRPr="0048511E" w:rsidRDefault="00520F05" w:rsidP="00520F05">
            <w:pPr>
              <w:pStyle w:val="Arial11Bold"/>
              <w:rPr>
                <w:rFonts w:cs="Arial"/>
              </w:rPr>
            </w:pPr>
            <w:r w:rsidRPr="002510FF">
              <w:rPr>
                <w:rFonts w:cs="Arial"/>
              </w:rPr>
              <w:t>GBGF Fast Fault Current Injection</w:t>
            </w:r>
          </w:p>
        </w:tc>
        <w:tc>
          <w:tcPr>
            <w:tcW w:w="6513" w:type="dxa"/>
          </w:tcPr>
          <w:p w14:paraId="7DAB5385" w14:textId="357F5E41" w:rsidR="00520F05" w:rsidRPr="0048511E" w:rsidRDefault="00520F05" w:rsidP="00520F05">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520F05" w:rsidRPr="00EA00FC" w14:paraId="26F5238B" w14:textId="77777777" w:rsidTr="00486E52">
        <w:trPr>
          <w:cantSplit/>
          <w:trHeight w:val="300"/>
        </w:trPr>
        <w:tc>
          <w:tcPr>
            <w:tcW w:w="3122" w:type="dxa"/>
          </w:tcPr>
          <w:p w14:paraId="22B97752" w14:textId="071CAA70" w:rsidR="00520F05" w:rsidRPr="00EA00FC" w:rsidRDefault="00520F05" w:rsidP="00520F05">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513" w:type="dxa"/>
          </w:tcPr>
          <w:p w14:paraId="40235809" w14:textId="71C335B2" w:rsidR="00520F05" w:rsidRPr="00EA00FC" w:rsidRDefault="00520F05" w:rsidP="00520F05">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520F05" w:rsidRPr="007E0B31" w14:paraId="76567AF3" w14:textId="77777777" w:rsidTr="00486E52">
        <w:trPr>
          <w:cantSplit/>
          <w:trHeight w:val="300"/>
        </w:trPr>
        <w:tc>
          <w:tcPr>
            <w:tcW w:w="3122" w:type="dxa"/>
          </w:tcPr>
          <w:p w14:paraId="7D346738" w14:textId="3C7670F7" w:rsidR="00520F05" w:rsidRPr="00D73207" w:rsidRDefault="00520F05" w:rsidP="00520F05">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513" w:type="dxa"/>
          </w:tcPr>
          <w:p w14:paraId="5E68D23E" w14:textId="26D891EB" w:rsidR="00520F05" w:rsidRPr="00D73207" w:rsidRDefault="00520F05" w:rsidP="00520F05">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520F05" w:rsidRPr="007E0B31" w14:paraId="65BB692A" w14:textId="77777777" w:rsidTr="00486E52">
        <w:trPr>
          <w:cantSplit/>
          <w:trHeight w:val="300"/>
        </w:trPr>
        <w:tc>
          <w:tcPr>
            <w:tcW w:w="3122" w:type="dxa"/>
          </w:tcPr>
          <w:p w14:paraId="415F428D" w14:textId="43AC9763" w:rsidR="00520F05" w:rsidRPr="00820AC6" w:rsidRDefault="00520F05" w:rsidP="00520F05">
            <w:pPr>
              <w:pStyle w:val="Arial11Bold"/>
              <w:rPr>
                <w:rFonts w:cs="Arial"/>
              </w:rPr>
            </w:pPr>
            <w:r w:rsidRPr="00820AC6">
              <w:rPr>
                <w:rFonts w:cs="Arial"/>
              </w:rPr>
              <w:t>GB Grid Supply Point</w:t>
            </w:r>
          </w:p>
        </w:tc>
        <w:tc>
          <w:tcPr>
            <w:tcW w:w="6513" w:type="dxa"/>
          </w:tcPr>
          <w:p w14:paraId="7E88EB64" w14:textId="1BCD6522" w:rsidR="00520F05" w:rsidRPr="00820AC6" w:rsidRDefault="00520F05" w:rsidP="00520F05">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520F05" w:rsidRPr="007E0B31" w14:paraId="29C91D0A" w14:textId="77777777" w:rsidTr="00486E52">
        <w:trPr>
          <w:cantSplit/>
          <w:trHeight w:val="300"/>
        </w:trPr>
        <w:tc>
          <w:tcPr>
            <w:tcW w:w="3122" w:type="dxa"/>
          </w:tcPr>
          <w:p w14:paraId="3189B258"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GB Synchronous Area</w:t>
            </w:r>
          </w:p>
        </w:tc>
        <w:tc>
          <w:tcPr>
            <w:tcW w:w="6513" w:type="dxa"/>
          </w:tcPr>
          <w:p w14:paraId="0A8BA1C1" w14:textId="44881771" w:rsidR="00520F05" w:rsidRPr="007E0B31" w:rsidRDefault="00520F05" w:rsidP="00520F05">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520F05" w:rsidRPr="007E0B31" w14:paraId="7DAFA3C3" w14:textId="77777777" w:rsidTr="00486E52">
        <w:trPr>
          <w:cantSplit/>
          <w:trHeight w:val="300"/>
        </w:trPr>
        <w:tc>
          <w:tcPr>
            <w:tcW w:w="3122" w:type="dxa"/>
          </w:tcPr>
          <w:p w14:paraId="236BDDC1" w14:textId="77777777" w:rsidR="00520F05" w:rsidRPr="007E0B31" w:rsidRDefault="00520F05" w:rsidP="00520F05">
            <w:pPr>
              <w:pStyle w:val="Arial11Bold"/>
              <w:rPr>
                <w:rFonts w:cs="Arial"/>
              </w:rPr>
            </w:pPr>
            <w:r w:rsidRPr="007E0B31">
              <w:rPr>
                <w:rFonts w:cs="Arial"/>
              </w:rPr>
              <w:t>GCDF</w:t>
            </w:r>
          </w:p>
        </w:tc>
        <w:tc>
          <w:tcPr>
            <w:tcW w:w="6513" w:type="dxa"/>
          </w:tcPr>
          <w:p w14:paraId="7C26F5C6" w14:textId="77777777" w:rsidR="00520F05" w:rsidRPr="007E0B31" w:rsidRDefault="00520F05" w:rsidP="00520F05">
            <w:pPr>
              <w:pStyle w:val="TableArial11"/>
              <w:rPr>
                <w:rFonts w:cs="Arial"/>
              </w:rPr>
            </w:pPr>
            <w:r w:rsidRPr="007E0B31">
              <w:rPr>
                <w:rFonts w:cs="Arial"/>
              </w:rPr>
              <w:t>Means the Grid Code Development Forum.</w:t>
            </w:r>
          </w:p>
        </w:tc>
      </w:tr>
      <w:tr w:rsidR="00520F05" w:rsidRPr="007E0B31" w14:paraId="1530B793" w14:textId="77777777" w:rsidTr="00486E52">
        <w:trPr>
          <w:cantSplit/>
          <w:trHeight w:val="300"/>
        </w:trPr>
        <w:tc>
          <w:tcPr>
            <w:tcW w:w="3122" w:type="dxa"/>
          </w:tcPr>
          <w:p w14:paraId="562A7357" w14:textId="77777777" w:rsidR="00520F05" w:rsidRPr="007E0B31" w:rsidRDefault="00520F05" w:rsidP="00520F05">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513" w:type="dxa"/>
          </w:tcPr>
          <w:p w14:paraId="3597A20E" w14:textId="77777777" w:rsidR="00520F05" w:rsidRPr="007E0B31" w:rsidRDefault="00520F05" w:rsidP="00520F05">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520F05" w:rsidRPr="007E0B31" w14:paraId="379C1A71" w14:textId="77777777" w:rsidTr="00486E52">
        <w:trPr>
          <w:cantSplit/>
          <w:trHeight w:val="300"/>
        </w:trPr>
        <w:tc>
          <w:tcPr>
            <w:tcW w:w="3122" w:type="dxa"/>
          </w:tcPr>
          <w:p w14:paraId="08FF36A2" w14:textId="77777777" w:rsidR="00520F05" w:rsidRPr="007E0B31" w:rsidRDefault="00520F05" w:rsidP="00520F05">
            <w:pPr>
              <w:pStyle w:val="Arial11Bold"/>
              <w:rPr>
                <w:rFonts w:cs="Arial"/>
              </w:rPr>
            </w:pPr>
            <w:r w:rsidRPr="007E0B31">
              <w:rPr>
                <w:rFonts w:cs="Arial"/>
              </w:rPr>
              <w:t>Generating Plant Demand Margin</w:t>
            </w:r>
          </w:p>
        </w:tc>
        <w:tc>
          <w:tcPr>
            <w:tcW w:w="6513" w:type="dxa"/>
          </w:tcPr>
          <w:p w14:paraId="41DF891E" w14:textId="77777777" w:rsidR="00520F05" w:rsidRPr="007E0B31" w:rsidRDefault="00520F05" w:rsidP="00520F05">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520F05" w:rsidRPr="007E0B31" w14:paraId="311EAF72" w14:textId="77777777" w:rsidTr="00486E52">
        <w:trPr>
          <w:cantSplit/>
          <w:trHeight w:val="300"/>
        </w:trPr>
        <w:tc>
          <w:tcPr>
            <w:tcW w:w="3122" w:type="dxa"/>
          </w:tcPr>
          <w:p w14:paraId="7AAF3305" w14:textId="77777777" w:rsidR="00520F05" w:rsidRPr="007E0B31" w:rsidRDefault="00520F05" w:rsidP="00520F05">
            <w:pPr>
              <w:pStyle w:val="Arial11Bold"/>
              <w:rPr>
                <w:rFonts w:cs="Arial"/>
              </w:rPr>
            </w:pPr>
            <w:r w:rsidRPr="007E0B31">
              <w:rPr>
                <w:rFonts w:cs="Arial"/>
              </w:rPr>
              <w:t>Generating Unit</w:t>
            </w:r>
          </w:p>
        </w:tc>
        <w:tc>
          <w:tcPr>
            <w:tcW w:w="6513" w:type="dxa"/>
          </w:tcPr>
          <w:p w14:paraId="2E453C15" w14:textId="77777777" w:rsidR="00520F05" w:rsidRPr="007E0B31" w:rsidRDefault="00520F05" w:rsidP="00520F05">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520F05" w:rsidRPr="007E0B31" w14:paraId="1EBF9128" w14:textId="77777777" w:rsidTr="00486E52">
        <w:trPr>
          <w:cantSplit/>
          <w:trHeight w:val="300"/>
        </w:trPr>
        <w:tc>
          <w:tcPr>
            <w:tcW w:w="3122" w:type="dxa"/>
          </w:tcPr>
          <w:p w14:paraId="013D7CA3" w14:textId="77777777" w:rsidR="00520F05" w:rsidRPr="007E0B31" w:rsidRDefault="00520F05" w:rsidP="00520F05">
            <w:pPr>
              <w:pStyle w:val="Arial11Bold"/>
              <w:rPr>
                <w:rFonts w:cs="Arial"/>
              </w:rPr>
            </w:pPr>
            <w:r w:rsidRPr="007E0B31">
              <w:rPr>
                <w:rFonts w:cs="Arial"/>
              </w:rPr>
              <w:t>Generating Unit Data</w:t>
            </w:r>
          </w:p>
        </w:tc>
        <w:tc>
          <w:tcPr>
            <w:tcW w:w="6513" w:type="dxa"/>
          </w:tcPr>
          <w:p w14:paraId="2EE332FC" w14:textId="77777777" w:rsidR="00520F05" w:rsidRPr="007E0B31" w:rsidRDefault="00520F05" w:rsidP="00520F05">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520F05" w:rsidRPr="007E0B31" w:rsidRDefault="00520F05" w:rsidP="00520F05">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520F05" w:rsidRPr="007E0B31" w:rsidRDefault="00520F05" w:rsidP="00520F05">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520F05" w:rsidRPr="007E0B31" w14:paraId="04144821" w14:textId="77777777" w:rsidTr="00486E52">
        <w:trPr>
          <w:cantSplit/>
          <w:trHeight w:val="300"/>
        </w:trPr>
        <w:tc>
          <w:tcPr>
            <w:tcW w:w="3122" w:type="dxa"/>
          </w:tcPr>
          <w:p w14:paraId="36306D9E" w14:textId="77777777" w:rsidR="00520F05" w:rsidRPr="007E0B31" w:rsidRDefault="00520F05" w:rsidP="00520F05">
            <w:pPr>
              <w:pStyle w:val="Arial11Bold"/>
              <w:rPr>
                <w:rFonts w:cs="Arial"/>
              </w:rPr>
            </w:pPr>
            <w:r w:rsidRPr="007E0B31">
              <w:rPr>
                <w:rFonts w:cs="Arial"/>
              </w:rPr>
              <w:t>Generation Capacity</w:t>
            </w:r>
          </w:p>
        </w:tc>
        <w:tc>
          <w:tcPr>
            <w:tcW w:w="6513" w:type="dxa"/>
          </w:tcPr>
          <w:p w14:paraId="7AEA282D" w14:textId="77777777" w:rsidR="00520F05" w:rsidRPr="007E0B31" w:rsidRDefault="00520F05" w:rsidP="00520F05">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520F05" w:rsidRPr="007E0B31" w14:paraId="492A589D" w14:textId="77777777" w:rsidTr="00486E52">
        <w:trPr>
          <w:cantSplit/>
          <w:trHeight w:val="300"/>
        </w:trPr>
        <w:tc>
          <w:tcPr>
            <w:tcW w:w="3122" w:type="dxa"/>
          </w:tcPr>
          <w:p w14:paraId="191FBE2E" w14:textId="77777777" w:rsidR="00520F05" w:rsidRPr="007E0B31" w:rsidRDefault="00520F05" w:rsidP="00520F05">
            <w:pPr>
              <w:pStyle w:val="Arial11Bold"/>
              <w:rPr>
                <w:rFonts w:cs="Arial"/>
              </w:rPr>
            </w:pPr>
            <w:r w:rsidRPr="007E0B31">
              <w:rPr>
                <w:rFonts w:cs="Arial"/>
              </w:rPr>
              <w:t>Generation Planning Parameters</w:t>
            </w:r>
          </w:p>
        </w:tc>
        <w:tc>
          <w:tcPr>
            <w:tcW w:w="6513" w:type="dxa"/>
          </w:tcPr>
          <w:p w14:paraId="71CFBA48" w14:textId="77777777" w:rsidR="00520F05" w:rsidRPr="007E0B31" w:rsidRDefault="00520F05" w:rsidP="00520F05">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520F05" w:rsidRPr="007E0B31" w14:paraId="155BA927" w14:textId="77777777" w:rsidTr="00486E52">
        <w:trPr>
          <w:cantSplit/>
          <w:trHeight w:val="300"/>
        </w:trPr>
        <w:tc>
          <w:tcPr>
            <w:tcW w:w="3122" w:type="dxa"/>
          </w:tcPr>
          <w:p w14:paraId="78964DA2" w14:textId="77777777" w:rsidR="00520F05" w:rsidRPr="007E0B31" w:rsidRDefault="00520F05" w:rsidP="00520F05">
            <w:pPr>
              <w:pStyle w:val="Arial11Bold"/>
              <w:rPr>
                <w:rFonts w:cs="Arial"/>
              </w:rPr>
            </w:pPr>
            <w:r w:rsidRPr="007E0B31">
              <w:rPr>
                <w:rFonts w:cs="Arial"/>
              </w:rPr>
              <w:t xml:space="preserve">Generator </w:t>
            </w:r>
          </w:p>
        </w:tc>
        <w:tc>
          <w:tcPr>
            <w:tcW w:w="6513" w:type="dxa"/>
          </w:tcPr>
          <w:p w14:paraId="392D2E72" w14:textId="349A6839" w:rsidR="00520F05" w:rsidRPr="007E0B31" w:rsidRDefault="00520F05" w:rsidP="00520F05">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520F05" w:rsidRPr="007E0B31" w14:paraId="4625887D" w14:textId="77777777" w:rsidTr="00486E52">
        <w:trPr>
          <w:cantSplit/>
          <w:trHeight w:val="300"/>
        </w:trPr>
        <w:tc>
          <w:tcPr>
            <w:tcW w:w="3122" w:type="dxa"/>
          </w:tcPr>
          <w:p w14:paraId="7874F98F" w14:textId="77777777" w:rsidR="00520F05" w:rsidRPr="007E0B31" w:rsidRDefault="00520F05" w:rsidP="00520F05">
            <w:pPr>
              <w:pStyle w:val="Arial11Bold"/>
              <w:rPr>
                <w:rFonts w:cs="Arial"/>
              </w:rPr>
            </w:pPr>
            <w:r w:rsidRPr="007E0B31">
              <w:rPr>
                <w:rFonts w:cs="Arial"/>
              </w:rPr>
              <w:t>Generator Performance Chart</w:t>
            </w:r>
          </w:p>
        </w:tc>
        <w:tc>
          <w:tcPr>
            <w:tcW w:w="6513" w:type="dxa"/>
          </w:tcPr>
          <w:p w14:paraId="3A96CC39" w14:textId="33F812BB" w:rsidR="00520F05" w:rsidRPr="007E0B31" w:rsidRDefault="00520F05" w:rsidP="00520F05">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520F05" w:rsidRPr="007E0B31" w14:paraId="625353D3" w14:textId="77777777" w:rsidTr="00486E52">
        <w:trPr>
          <w:cantSplit/>
          <w:trHeight w:val="300"/>
        </w:trPr>
        <w:tc>
          <w:tcPr>
            <w:tcW w:w="3122" w:type="dxa"/>
          </w:tcPr>
          <w:p w14:paraId="28F1FED3" w14:textId="77777777" w:rsidR="00520F05" w:rsidRPr="007E0B31" w:rsidRDefault="00520F05" w:rsidP="00520F05">
            <w:pPr>
              <w:pStyle w:val="Arial11Bold"/>
              <w:rPr>
                <w:rFonts w:cs="Arial"/>
              </w:rPr>
            </w:pPr>
            <w:r w:rsidRPr="007E0B31">
              <w:rPr>
                <w:rFonts w:cs="Arial"/>
              </w:rPr>
              <w:t>Genset</w:t>
            </w:r>
          </w:p>
        </w:tc>
        <w:tc>
          <w:tcPr>
            <w:tcW w:w="6513" w:type="dxa"/>
          </w:tcPr>
          <w:p w14:paraId="66C9AF34" w14:textId="01B0E2EE" w:rsidR="00520F05" w:rsidRPr="007E0B31" w:rsidRDefault="00520F05" w:rsidP="00520F05">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520F05" w:rsidRPr="007E0B31" w14:paraId="4D41E64A" w14:textId="77777777" w:rsidTr="00486E52">
        <w:trPr>
          <w:cantSplit/>
          <w:trHeight w:val="300"/>
        </w:trPr>
        <w:tc>
          <w:tcPr>
            <w:tcW w:w="3122" w:type="dxa"/>
          </w:tcPr>
          <w:p w14:paraId="31C3C21C" w14:textId="77777777" w:rsidR="00520F05" w:rsidRPr="007E0B31" w:rsidRDefault="00520F05" w:rsidP="00520F05">
            <w:pPr>
              <w:pStyle w:val="Arial11Bold"/>
              <w:rPr>
                <w:rFonts w:cs="Arial"/>
              </w:rPr>
            </w:pPr>
            <w:r w:rsidRPr="007E0B31">
              <w:rPr>
                <w:rFonts w:cs="Arial"/>
              </w:rPr>
              <w:t>Good Industry Practice</w:t>
            </w:r>
          </w:p>
        </w:tc>
        <w:tc>
          <w:tcPr>
            <w:tcW w:w="6513" w:type="dxa"/>
          </w:tcPr>
          <w:p w14:paraId="3DFA7AB2" w14:textId="77777777" w:rsidR="00520F05" w:rsidRPr="007E0B31" w:rsidRDefault="00520F05" w:rsidP="00520F05">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520F05" w:rsidRPr="007E0B31" w14:paraId="26C7E381" w14:textId="77777777" w:rsidTr="00486E52">
        <w:trPr>
          <w:cantSplit/>
          <w:trHeight w:val="300"/>
        </w:trPr>
        <w:tc>
          <w:tcPr>
            <w:tcW w:w="3122" w:type="dxa"/>
          </w:tcPr>
          <w:p w14:paraId="742C86BC" w14:textId="77777777" w:rsidR="00520F05" w:rsidRPr="007E0B31" w:rsidRDefault="00520F05" w:rsidP="00520F05">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513" w:type="dxa"/>
          </w:tcPr>
          <w:p w14:paraId="6B39E30A" w14:textId="77777777" w:rsidR="00520F05" w:rsidRPr="007E0B31" w:rsidRDefault="00520F05" w:rsidP="00520F05">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520F05" w:rsidRPr="007E0B31" w14:paraId="64198495" w14:textId="77777777" w:rsidTr="00486E52">
        <w:trPr>
          <w:cantSplit/>
          <w:trHeight w:val="300"/>
        </w:trPr>
        <w:tc>
          <w:tcPr>
            <w:tcW w:w="3122" w:type="dxa"/>
          </w:tcPr>
          <w:p w14:paraId="3EC6201C" w14:textId="34C4097C" w:rsidR="00520F05" w:rsidRPr="00A87826" w:rsidRDefault="00520F05" w:rsidP="00520F05">
            <w:pPr>
              <w:pStyle w:val="Arial11Bold"/>
            </w:pPr>
            <w:r w:rsidRPr="00A87826">
              <w:t xml:space="preserve">Governor </w:t>
            </w:r>
            <w:proofErr w:type="spellStart"/>
            <w:r w:rsidRPr="00A87826">
              <w:t>Deadband</w:t>
            </w:r>
            <w:proofErr w:type="spellEnd"/>
          </w:p>
        </w:tc>
        <w:tc>
          <w:tcPr>
            <w:tcW w:w="6513" w:type="dxa"/>
          </w:tcPr>
          <w:p w14:paraId="51CA9741" w14:textId="17755045" w:rsidR="00520F05" w:rsidRPr="009B5CCC" w:rsidRDefault="00520F05" w:rsidP="00520F05">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520F05" w:rsidRPr="007E0B31" w14:paraId="66ABD35B" w14:textId="77777777" w:rsidTr="00486E52">
        <w:trPr>
          <w:cantSplit/>
          <w:trHeight w:val="300"/>
        </w:trPr>
        <w:tc>
          <w:tcPr>
            <w:tcW w:w="3122" w:type="dxa"/>
          </w:tcPr>
          <w:p w14:paraId="5D6FA2DB" w14:textId="77777777" w:rsidR="00520F05" w:rsidRPr="007E0B31" w:rsidRDefault="00520F05" w:rsidP="00520F05">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513" w:type="dxa"/>
          </w:tcPr>
          <w:p w14:paraId="1EC780FB" w14:textId="77777777" w:rsidR="00520F05" w:rsidRPr="007E0B31" w:rsidRDefault="00520F05" w:rsidP="00520F05">
            <w:pPr>
              <w:pStyle w:val="TableArial11"/>
              <w:rPr>
                <w:rFonts w:cs="Arial"/>
              </w:rPr>
            </w:pPr>
            <w:r w:rsidRPr="007E0B31">
              <w:rPr>
                <w:rFonts w:cs="Arial"/>
              </w:rPr>
              <w:t>The landmass of England and Wales and Scotland, including internal waters.</w:t>
            </w:r>
          </w:p>
        </w:tc>
      </w:tr>
      <w:tr w:rsidR="00520F05" w:rsidRPr="007E0B31" w14:paraId="70929E33" w14:textId="77777777" w:rsidTr="00486E52">
        <w:trPr>
          <w:cantSplit/>
          <w:trHeight w:val="300"/>
        </w:trPr>
        <w:tc>
          <w:tcPr>
            <w:tcW w:w="3122" w:type="dxa"/>
          </w:tcPr>
          <w:p w14:paraId="68D83069" w14:textId="77777777" w:rsidR="00520F05" w:rsidRPr="007E0B31" w:rsidRDefault="00520F05" w:rsidP="00520F05">
            <w:pPr>
              <w:pStyle w:val="Arial11Bold"/>
              <w:rPr>
                <w:rFonts w:cs="Arial"/>
              </w:rPr>
            </w:pPr>
            <w:r w:rsidRPr="007E0B31">
              <w:rPr>
                <w:rFonts w:cs="Arial"/>
              </w:rPr>
              <w:t>Grid Code Fast Track Proposals</w:t>
            </w:r>
          </w:p>
        </w:tc>
        <w:tc>
          <w:tcPr>
            <w:tcW w:w="6513" w:type="dxa"/>
          </w:tcPr>
          <w:p w14:paraId="48C60AA1" w14:textId="77777777" w:rsidR="00520F05" w:rsidRPr="007E0B31" w:rsidRDefault="00520F05" w:rsidP="00520F05">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520F05" w:rsidRPr="007E0B31" w14:paraId="2EDE9E2F" w14:textId="77777777" w:rsidTr="00486E52">
        <w:trPr>
          <w:cantSplit/>
          <w:trHeight w:val="300"/>
        </w:trPr>
        <w:tc>
          <w:tcPr>
            <w:tcW w:w="3122" w:type="dxa"/>
          </w:tcPr>
          <w:p w14:paraId="43CBF0F4" w14:textId="77777777" w:rsidR="00520F05" w:rsidRPr="007E0B31" w:rsidRDefault="00520F05" w:rsidP="00520F05">
            <w:pPr>
              <w:pStyle w:val="Arial11Bold"/>
              <w:rPr>
                <w:rFonts w:cs="Arial"/>
              </w:rPr>
            </w:pPr>
            <w:r w:rsidRPr="007E0B31">
              <w:rPr>
                <w:rFonts w:cs="Arial"/>
              </w:rPr>
              <w:t>Grid Code Modification Fast Track Report</w:t>
            </w:r>
          </w:p>
        </w:tc>
        <w:tc>
          <w:tcPr>
            <w:tcW w:w="6513" w:type="dxa"/>
          </w:tcPr>
          <w:p w14:paraId="01E7A62C" w14:textId="77777777" w:rsidR="00520F05" w:rsidRPr="007E0B31" w:rsidRDefault="00520F05" w:rsidP="00520F05">
            <w:pPr>
              <w:pStyle w:val="TableArial11"/>
              <w:rPr>
                <w:rFonts w:cs="Arial"/>
              </w:rPr>
            </w:pPr>
            <w:r w:rsidRPr="007E0B31">
              <w:rPr>
                <w:rFonts w:cs="Arial"/>
              </w:rPr>
              <w:t>A report prepared pursuant to GR.26</w:t>
            </w:r>
          </w:p>
        </w:tc>
      </w:tr>
      <w:tr w:rsidR="00520F05" w:rsidRPr="007E0B31" w14:paraId="7FE69FF9" w14:textId="77777777" w:rsidTr="00486E52">
        <w:trPr>
          <w:cantSplit/>
          <w:trHeight w:val="300"/>
        </w:trPr>
        <w:tc>
          <w:tcPr>
            <w:tcW w:w="3122" w:type="dxa"/>
          </w:tcPr>
          <w:p w14:paraId="2D672D65" w14:textId="77777777" w:rsidR="00520F05" w:rsidRPr="007E0B31" w:rsidRDefault="00520F05" w:rsidP="00520F05">
            <w:pPr>
              <w:pStyle w:val="Arial11Bold"/>
              <w:rPr>
                <w:rFonts w:cs="Arial"/>
              </w:rPr>
            </w:pPr>
            <w:r w:rsidRPr="007E0B31">
              <w:rPr>
                <w:rFonts w:cs="Arial"/>
              </w:rPr>
              <w:t>Grid Code Modification Register</w:t>
            </w:r>
          </w:p>
        </w:tc>
        <w:tc>
          <w:tcPr>
            <w:tcW w:w="6513" w:type="dxa"/>
          </w:tcPr>
          <w:p w14:paraId="6A454EA3" w14:textId="77777777" w:rsidR="00520F05" w:rsidRPr="007E0B31" w:rsidRDefault="00520F05" w:rsidP="00520F05">
            <w:pPr>
              <w:pStyle w:val="TableArial11"/>
              <w:rPr>
                <w:rFonts w:cs="Arial"/>
              </w:rPr>
            </w:pPr>
            <w:r w:rsidRPr="007E0B31">
              <w:rPr>
                <w:rFonts w:cs="Arial"/>
              </w:rPr>
              <w:t>Has the meaning given in GR.13.1.</w:t>
            </w:r>
          </w:p>
        </w:tc>
      </w:tr>
      <w:tr w:rsidR="00520F05" w:rsidRPr="007E0B31" w14:paraId="1B8E54A8" w14:textId="77777777" w:rsidTr="00486E52">
        <w:trPr>
          <w:cantSplit/>
          <w:trHeight w:val="300"/>
        </w:trPr>
        <w:tc>
          <w:tcPr>
            <w:tcW w:w="3122" w:type="dxa"/>
          </w:tcPr>
          <w:p w14:paraId="4D940EB7" w14:textId="77777777" w:rsidR="00520F05" w:rsidRPr="007E0B31" w:rsidRDefault="00520F05" w:rsidP="00520F05">
            <w:pPr>
              <w:pStyle w:val="Arial11Bold"/>
              <w:rPr>
                <w:rFonts w:cs="Arial"/>
              </w:rPr>
            </w:pPr>
            <w:r w:rsidRPr="007E0B31">
              <w:rPr>
                <w:rFonts w:cs="Arial"/>
              </w:rPr>
              <w:t>Grid Code Modification Report</w:t>
            </w:r>
          </w:p>
        </w:tc>
        <w:tc>
          <w:tcPr>
            <w:tcW w:w="6513" w:type="dxa"/>
          </w:tcPr>
          <w:p w14:paraId="440554AD" w14:textId="77777777" w:rsidR="00520F05" w:rsidRPr="007E0B31" w:rsidRDefault="00520F05" w:rsidP="00520F05">
            <w:pPr>
              <w:pStyle w:val="TableArial11"/>
              <w:rPr>
                <w:rFonts w:cs="Arial"/>
              </w:rPr>
            </w:pPr>
            <w:r w:rsidRPr="007E0B31">
              <w:rPr>
                <w:rFonts w:cs="Arial"/>
              </w:rPr>
              <w:t>Has the meaning given in GR.22.1.</w:t>
            </w:r>
          </w:p>
        </w:tc>
      </w:tr>
      <w:tr w:rsidR="00520F05" w:rsidRPr="007E0B31" w14:paraId="7F1BFC88" w14:textId="77777777" w:rsidTr="00486E52">
        <w:trPr>
          <w:cantSplit/>
          <w:trHeight w:val="300"/>
        </w:trPr>
        <w:tc>
          <w:tcPr>
            <w:tcW w:w="3122" w:type="dxa"/>
          </w:tcPr>
          <w:p w14:paraId="3E526269" w14:textId="77777777" w:rsidR="00520F05" w:rsidRPr="007E0B31" w:rsidRDefault="00520F05" w:rsidP="00520F05">
            <w:pPr>
              <w:pStyle w:val="Arial11Bold"/>
              <w:rPr>
                <w:rFonts w:cs="Arial"/>
              </w:rPr>
            </w:pPr>
            <w:r w:rsidRPr="007E0B31">
              <w:rPr>
                <w:rFonts w:cs="Arial"/>
              </w:rPr>
              <w:t>Grid Code Modification</w:t>
            </w:r>
          </w:p>
          <w:p w14:paraId="79962484" w14:textId="77777777" w:rsidR="00520F05" w:rsidRPr="007E0B31" w:rsidRDefault="00520F05" w:rsidP="00520F05">
            <w:pPr>
              <w:pStyle w:val="Arial11Bold"/>
              <w:rPr>
                <w:rFonts w:cs="Arial"/>
              </w:rPr>
            </w:pPr>
            <w:r w:rsidRPr="007E0B31">
              <w:rPr>
                <w:rFonts w:cs="Arial"/>
              </w:rPr>
              <w:t>Procedures</w:t>
            </w:r>
          </w:p>
        </w:tc>
        <w:tc>
          <w:tcPr>
            <w:tcW w:w="6513" w:type="dxa"/>
          </w:tcPr>
          <w:p w14:paraId="1003DC02" w14:textId="77777777" w:rsidR="00520F05" w:rsidRPr="007E0B31" w:rsidRDefault="00520F05" w:rsidP="00520F05">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520F05" w:rsidRPr="007E0B31" w14:paraId="1019C4E6" w14:textId="77777777" w:rsidTr="00486E52">
        <w:trPr>
          <w:cantSplit/>
          <w:trHeight w:val="300"/>
        </w:trPr>
        <w:tc>
          <w:tcPr>
            <w:tcW w:w="3122" w:type="dxa"/>
          </w:tcPr>
          <w:p w14:paraId="6FB3FC5E" w14:textId="77777777" w:rsidR="00520F05" w:rsidRPr="007E0B31" w:rsidRDefault="00520F05" w:rsidP="00520F05">
            <w:pPr>
              <w:pStyle w:val="Arial11Bold"/>
              <w:rPr>
                <w:rFonts w:cs="Arial"/>
              </w:rPr>
            </w:pPr>
            <w:r w:rsidRPr="007E0B31">
              <w:rPr>
                <w:rFonts w:cs="Arial"/>
              </w:rPr>
              <w:t>Grid Code Modification Proposal</w:t>
            </w:r>
          </w:p>
        </w:tc>
        <w:tc>
          <w:tcPr>
            <w:tcW w:w="6513" w:type="dxa"/>
          </w:tcPr>
          <w:p w14:paraId="66E591DD" w14:textId="77777777" w:rsidR="00520F05" w:rsidRPr="007E0B31" w:rsidRDefault="00520F05" w:rsidP="00520F05">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520F05" w:rsidRPr="007E0B31" w14:paraId="3F734B33" w14:textId="77777777" w:rsidTr="00486E52">
        <w:trPr>
          <w:cantSplit/>
          <w:trHeight w:val="300"/>
        </w:trPr>
        <w:tc>
          <w:tcPr>
            <w:tcW w:w="3122" w:type="dxa"/>
          </w:tcPr>
          <w:p w14:paraId="47A35776" w14:textId="77777777" w:rsidR="00520F05" w:rsidRPr="007E0B31" w:rsidRDefault="00520F05" w:rsidP="00520F05">
            <w:pPr>
              <w:pStyle w:val="Arial11Bold"/>
              <w:rPr>
                <w:rFonts w:cs="Arial"/>
              </w:rPr>
            </w:pPr>
            <w:r w:rsidRPr="007E0B31">
              <w:rPr>
                <w:rFonts w:cs="Arial"/>
              </w:rPr>
              <w:t>Grid Code Modification Self- Governance Report</w:t>
            </w:r>
          </w:p>
        </w:tc>
        <w:tc>
          <w:tcPr>
            <w:tcW w:w="6513" w:type="dxa"/>
          </w:tcPr>
          <w:p w14:paraId="605F34A3" w14:textId="77777777" w:rsidR="00520F05" w:rsidRPr="007E0B31" w:rsidRDefault="00520F05" w:rsidP="00520F05">
            <w:pPr>
              <w:pStyle w:val="TableArial11"/>
              <w:rPr>
                <w:rFonts w:cs="Arial"/>
              </w:rPr>
            </w:pPr>
            <w:r w:rsidRPr="007E0B31">
              <w:rPr>
                <w:rFonts w:cs="Arial"/>
              </w:rPr>
              <w:t>Has the meaning given in GR.24.5</w:t>
            </w:r>
          </w:p>
        </w:tc>
      </w:tr>
      <w:tr w:rsidR="00520F05" w:rsidRPr="007E0B31" w14:paraId="387C69DC" w14:textId="77777777" w:rsidTr="00486E52">
        <w:trPr>
          <w:cantSplit/>
          <w:trHeight w:val="300"/>
        </w:trPr>
        <w:tc>
          <w:tcPr>
            <w:tcW w:w="3122" w:type="dxa"/>
          </w:tcPr>
          <w:p w14:paraId="4518B247" w14:textId="77777777" w:rsidR="00520F05" w:rsidRPr="007E0B31" w:rsidRDefault="00520F05" w:rsidP="00520F05">
            <w:pPr>
              <w:pStyle w:val="Arial11Bold"/>
              <w:rPr>
                <w:rFonts w:cs="Arial"/>
              </w:rPr>
            </w:pPr>
            <w:r w:rsidRPr="007E0B31">
              <w:rPr>
                <w:rFonts w:cs="Arial"/>
              </w:rPr>
              <w:t>Grid Code Objectives</w:t>
            </w:r>
          </w:p>
        </w:tc>
        <w:tc>
          <w:tcPr>
            <w:tcW w:w="6513" w:type="dxa"/>
          </w:tcPr>
          <w:p w14:paraId="5F7C23F5" w14:textId="72422350" w:rsidR="00520F05" w:rsidRPr="007E0B31" w:rsidRDefault="00520F05" w:rsidP="00520F05">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520F05" w:rsidRPr="007E0B31" w14:paraId="39199EE0" w14:textId="77777777" w:rsidTr="00486E52">
        <w:trPr>
          <w:cantSplit/>
          <w:trHeight w:val="300"/>
        </w:trPr>
        <w:tc>
          <w:tcPr>
            <w:tcW w:w="3122" w:type="dxa"/>
          </w:tcPr>
          <w:p w14:paraId="17F6006E" w14:textId="77777777" w:rsidR="00520F05" w:rsidRPr="007E0B31" w:rsidRDefault="00520F05" w:rsidP="00520F05">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513" w:type="dxa"/>
          </w:tcPr>
          <w:p w14:paraId="537B37D4" w14:textId="77777777" w:rsidR="00520F05" w:rsidRPr="007E0B31" w:rsidRDefault="00520F05" w:rsidP="00520F05">
            <w:pPr>
              <w:pStyle w:val="TableArial11"/>
              <w:rPr>
                <w:rFonts w:cs="Arial"/>
              </w:rPr>
            </w:pPr>
            <w:r w:rsidRPr="007E0B31">
              <w:rPr>
                <w:rFonts w:cs="Arial"/>
              </w:rPr>
              <w:t>The panel with the functions set out in GR.1.2.</w:t>
            </w:r>
          </w:p>
        </w:tc>
      </w:tr>
      <w:tr w:rsidR="00520F05" w:rsidRPr="007E0B31" w14:paraId="781A6549" w14:textId="77777777" w:rsidTr="00486E52">
        <w:trPr>
          <w:cantSplit/>
          <w:trHeight w:val="300"/>
        </w:trPr>
        <w:tc>
          <w:tcPr>
            <w:tcW w:w="3122" w:type="dxa"/>
          </w:tcPr>
          <w:p w14:paraId="26F0CF91" w14:textId="77777777" w:rsidR="00520F05" w:rsidRPr="007E0B31" w:rsidRDefault="00520F05" w:rsidP="00520F05">
            <w:pPr>
              <w:pStyle w:val="Arial11Bold"/>
              <w:rPr>
                <w:rFonts w:cs="Arial"/>
              </w:rPr>
            </w:pPr>
            <w:r w:rsidRPr="007E0B31">
              <w:rPr>
                <w:rFonts w:cs="Arial"/>
              </w:rPr>
              <w:t>Grid Code Review Panel</w:t>
            </w:r>
          </w:p>
          <w:p w14:paraId="7F57BF7E" w14:textId="77777777" w:rsidR="00520F05" w:rsidRPr="007E0B31" w:rsidRDefault="00520F05" w:rsidP="00520F05">
            <w:pPr>
              <w:pStyle w:val="Arial11Bold"/>
              <w:rPr>
                <w:rFonts w:cs="Arial"/>
              </w:rPr>
            </w:pPr>
            <w:r w:rsidRPr="007E0B31">
              <w:rPr>
                <w:rFonts w:cs="Arial"/>
              </w:rPr>
              <w:t>Recommendation Vote</w:t>
            </w:r>
          </w:p>
        </w:tc>
        <w:tc>
          <w:tcPr>
            <w:tcW w:w="6513" w:type="dxa"/>
          </w:tcPr>
          <w:p w14:paraId="645A5276" w14:textId="513D9226" w:rsidR="00520F05" w:rsidRPr="007E0B31" w:rsidRDefault="00520F05" w:rsidP="00520F05">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520F05" w:rsidRPr="007E0B31" w14:paraId="1870B32A" w14:textId="77777777" w:rsidTr="00486E52">
        <w:trPr>
          <w:cantSplit/>
          <w:trHeight w:val="300"/>
        </w:trPr>
        <w:tc>
          <w:tcPr>
            <w:tcW w:w="3122" w:type="dxa"/>
          </w:tcPr>
          <w:p w14:paraId="27AC9B5B" w14:textId="77777777" w:rsidR="00520F05" w:rsidRPr="007E0B31" w:rsidRDefault="00520F05" w:rsidP="00520F05">
            <w:pPr>
              <w:pStyle w:val="Arial11Bold"/>
              <w:rPr>
                <w:rFonts w:cs="Arial"/>
              </w:rPr>
            </w:pPr>
            <w:r w:rsidRPr="007E0B31">
              <w:rPr>
                <w:rFonts w:cs="Arial"/>
              </w:rPr>
              <w:t>Grid Code Review Panel Self-Governance Vote</w:t>
            </w:r>
          </w:p>
        </w:tc>
        <w:tc>
          <w:tcPr>
            <w:tcW w:w="6513" w:type="dxa"/>
          </w:tcPr>
          <w:p w14:paraId="23D0B306" w14:textId="50A5875B" w:rsidR="00520F05" w:rsidRPr="007E0B31" w:rsidRDefault="00520F05" w:rsidP="00520F05">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520F05" w:rsidRPr="007E0B31" w14:paraId="46FD00F7" w14:textId="77777777" w:rsidTr="00486E52">
        <w:trPr>
          <w:cantSplit/>
          <w:trHeight w:val="300"/>
        </w:trPr>
        <w:tc>
          <w:tcPr>
            <w:tcW w:w="3122" w:type="dxa"/>
          </w:tcPr>
          <w:p w14:paraId="36961EC3" w14:textId="77777777" w:rsidR="00520F05" w:rsidRPr="007E0B31" w:rsidRDefault="00520F05" w:rsidP="00520F05">
            <w:pPr>
              <w:pStyle w:val="Arial11Bold"/>
              <w:rPr>
                <w:rFonts w:cs="Arial"/>
              </w:rPr>
            </w:pPr>
            <w:r w:rsidRPr="007E0B31">
              <w:rPr>
                <w:rFonts w:cs="Arial"/>
              </w:rPr>
              <w:t>Grid Code Self-Governance Proposals</w:t>
            </w:r>
          </w:p>
        </w:tc>
        <w:tc>
          <w:tcPr>
            <w:tcW w:w="6513" w:type="dxa"/>
          </w:tcPr>
          <w:p w14:paraId="3826E3C6" w14:textId="77777777" w:rsidR="00520F05" w:rsidRPr="007E0B31" w:rsidRDefault="00520F05" w:rsidP="00520F05">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520F05" w:rsidRPr="007E0B31" w14:paraId="29A89EE1" w14:textId="77777777" w:rsidTr="00486E52">
        <w:trPr>
          <w:cantSplit/>
          <w:trHeight w:val="300"/>
        </w:trPr>
        <w:tc>
          <w:tcPr>
            <w:tcW w:w="3122" w:type="dxa"/>
          </w:tcPr>
          <w:p w14:paraId="731ADBFE" w14:textId="77777777" w:rsidR="00520F05" w:rsidRPr="007E0B31" w:rsidRDefault="00520F05" w:rsidP="00520F05">
            <w:pPr>
              <w:pStyle w:val="Arial11Bold"/>
              <w:rPr>
                <w:rFonts w:cs="Arial"/>
              </w:rPr>
            </w:pPr>
            <w:r w:rsidRPr="007E0B31">
              <w:rPr>
                <w:rFonts w:cs="Arial"/>
              </w:rPr>
              <w:t>Grid Entry Point</w:t>
            </w:r>
          </w:p>
        </w:tc>
        <w:tc>
          <w:tcPr>
            <w:tcW w:w="6513" w:type="dxa"/>
          </w:tcPr>
          <w:p w14:paraId="68769E6D" w14:textId="77777777" w:rsidR="00520F05" w:rsidRPr="007E0B31" w:rsidRDefault="00520F05" w:rsidP="00520F05">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520F05" w:rsidRPr="007E0B31" w14:paraId="4F37A1E3" w14:textId="77777777" w:rsidTr="00486E52">
        <w:trPr>
          <w:cantSplit/>
          <w:trHeight w:val="300"/>
        </w:trPr>
        <w:tc>
          <w:tcPr>
            <w:tcW w:w="3122" w:type="dxa"/>
          </w:tcPr>
          <w:p w14:paraId="181D6559" w14:textId="7C5C269F" w:rsidR="00520F05" w:rsidRPr="005F78E9" w:rsidRDefault="00520F05" w:rsidP="00520F05">
            <w:pPr>
              <w:pStyle w:val="Arial11Bold"/>
              <w:rPr>
                <w:rFonts w:cs="Arial"/>
              </w:rPr>
            </w:pPr>
            <w:r w:rsidRPr="002510FF">
              <w:rPr>
                <w:rFonts w:cs="Arial"/>
              </w:rPr>
              <w:t>Grid Forming Active Power</w:t>
            </w:r>
          </w:p>
        </w:tc>
        <w:tc>
          <w:tcPr>
            <w:tcW w:w="6513" w:type="dxa"/>
          </w:tcPr>
          <w:p w14:paraId="3AC5BEDB" w14:textId="764294C6" w:rsidR="00520F05" w:rsidRPr="005F78E9" w:rsidRDefault="00520F05" w:rsidP="00520F05">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520F05" w:rsidRPr="007E0B31" w14:paraId="7E5E89B0" w14:textId="77777777" w:rsidTr="00486E52">
        <w:trPr>
          <w:cantSplit/>
          <w:trHeight w:val="300"/>
        </w:trPr>
        <w:tc>
          <w:tcPr>
            <w:tcW w:w="3122" w:type="dxa"/>
          </w:tcPr>
          <w:p w14:paraId="6590D0EC" w14:textId="6684818F" w:rsidR="00520F05" w:rsidRPr="00585D91" w:rsidRDefault="00520F05" w:rsidP="00520F05">
            <w:pPr>
              <w:pStyle w:val="Arial11Bold"/>
              <w:rPr>
                <w:rFonts w:cs="Arial"/>
              </w:rPr>
            </w:pPr>
            <w:r w:rsidRPr="002510FF">
              <w:rPr>
                <w:rFonts w:cs="Arial"/>
              </w:rPr>
              <w:t>Grid Forming Capability</w:t>
            </w:r>
          </w:p>
        </w:tc>
        <w:tc>
          <w:tcPr>
            <w:tcW w:w="6513" w:type="dxa"/>
          </w:tcPr>
          <w:p w14:paraId="046B4623" w14:textId="77777777" w:rsidR="00520F05" w:rsidRPr="002510FF" w:rsidRDefault="00520F05" w:rsidP="00520F05">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520F05" w:rsidRPr="00585D91" w:rsidRDefault="00520F05" w:rsidP="00520F05">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520F05" w:rsidRPr="007E0B31" w14:paraId="35D92F55" w14:textId="77777777" w:rsidTr="00486E52">
        <w:trPr>
          <w:cantSplit/>
          <w:trHeight w:val="300"/>
        </w:trPr>
        <w:tc>
          <w:tcPr>
            <w:tcW w:w="3122" w:type="dxa"/>
          </w:tcPr>
          <w:p w14:paraId="790189F5" w14:textId="19A2057B" w:rsidR="00520F05" w:rsidRPr="00BF5C30" w:rsidRDefault="00520F05" w:rsidP="00520F05">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513" w:type="dxa"/>
          </w:tcPr>
          <w:p w14:paraId="4B166979" w14:textId="77B8FACD" w:rsidR="00520F05" w:rsidRPr="00BF5C30" w:rsidRDefault="00520F05" w:rsidP="00520F05">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520F05" w:rsidRPr="007E0B31" w14:paraId="1FA19575" w14:textId="77777777" w:rsidTr="00486E52">
        <w:trPr>
          <w:cantSplit/>
          <w:trHeight w:val="300"/>
        </w:trPr>
        <w:tc>
          <w:tcPr>
            <w:tcW w:w="3122" w:type="dxa"/>
          </w:tcPr>
          <w:p w14:paraId="1D0306EC" w14:textId="0E7A7061" w:rsidR="00520F05" w:rsidRPr="00BF5C30" w:rsidRDefault="00520F05" w:rsidP="00520F05">
            <w:pPr>
              <w:pStyle w:val="Arial11Bold"/>
              <w:rPr>
                <w:rFonts w:cs="Arial"/>
              </w:rPr>
            </w:pPr>
            <w:r w:rsidRPr="002510FF">
              <w:rPr>
                <w:rFonts w:cs="Arial"/>
              </w:rPr>
              <w:t>Grid Forming Plant</w:t>
            </w:r>
          </w:p>
        </w:tc>
        <w:tc>
          <w:tcPr>
            <w:tcW w:w="6513" w:type="dxa"/>
          </w:tcPr>
          <w:p w14:paraId="182D5EFC" w14:textId="0A35EDEB" w:rsidR="00520F05" w:rsidRPr="00BF5C30" w:rsidRDefault="00520F05" w:rsidP="00520F05">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520F05" w:rsidRPr="007E0B31" w14:paraId="05065603" w14:textId="77777777" w:rsidTr="00486E52">
        <w:trPr>
          <w:cantSplit/>
          <w:trHeight w:val="300"/>
        </w:trPr>
        <w:tc>
          <w:tcPr>
            <w:tcW w:w="3122" w:type="dxa"/>
          </w:tcPr>
          <w:p w14:paraId="1DD8583E" w14:textId="51F4F815" w:rsidR="00520F05" w:rsidRPr="00BF5C30" w:rsidRDefault="00520F05" w:rsidP="00520F05">
            <w:pPr>
              <w:pStyle w:val="Arial11Bold"/>
              <w:rPr>
                <w:rFonts w:cs="Arial"/>
              </w:rPr>
            </w:pPr>
            <w:r w:rsidRPr="002510FF">
              <w:rPr>
                <w:rFonts w:cs="Arial"/>
              </w:rPr>
              <w:t>Grid Forming Plant Owner</w:t>
            </w:r>
          </w:p>
        </w:tc>
        <w:tc>
          <w:tcPr>
            <w:tcW w:w="6513" w:type="dxa"/>
          </w:tcPr>
          <w:p w14:paraId="0FBDF255" w14:textId="3DDE21CF" w:rsidR="00520F05" w:rsidRPr="00BF5C30" w:rsidRDefault="00520F05" w:rsidP="00520F05">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520F05" w:rsidRPr="007E0B31" w14:paraId="4C4746AD" w14:textId="77777777" w:rsidTr="00486E52">
        <w:trPr>
          <w:cantSplit/>
          <w:trHeight w:val="300"/>
        </w:trPr>
        <w:tc>
          <w:tcPr>
            <w:tcW w:w="3122" w:type="dxa"/>
          </w:tcPr>
          <w:p w14:paraId="639AEB9D" w14:textId="0DC3D66C" w:rsidR="00520F05" w:rsidRPr="00BF5C30" w:rsidRDefault="00520F05" w:rsidP="00520F05">
            <w:pPr>
              <w:pStyle w:val="Arial11Bold"/>
              <w:rPr>
                <w:rFonts w:cs="Arial"/>
              </w:rPr>
            </w:pPr>
            <w:r w:rsidRPr="002510FF">
              <w:rPr>
                <w:rFonts w:cs="Arial"/>
              </w:rPr>
              <w:t>Grid Forming Unit</w:t>
            </w:r>
          </w:p>
        </w:tc>
        <w:tc>
          <w:tcPr>
            <w:tcW w:w="6513" w:type="dxa"/>
          </w:tcPr>
          <w:p w14:paraId="494DE497" w14:textId="6B458BD3" w:rsidR="00520F05" w:rsidRPr="00BF5C30" w:rsidRDefault="00520F05" w:rsidP="00520F05">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520F05" w:rsidRPr="007E0B31" w14:paraId="456B70AD" w14:textId="77777777" w:rsidTr="00486E52">
        <w:trPr>
          <w:cantSplit/>
          <w:trHeight w:val="300"/>
        </w:trPr>
        <w:tc>
          <w:tcPr>
            <w:tcW w:w="3122" w:type="dxa"/>
          </w:tcPr>
          <w:p w14:paraId="5CDD4F61" w14:textId="4CE4ACED" w:rsidR="00520F05" w:rsidRPr="00BF5C30" w:rsidRDefault="00520F05" w:rsidP="00520F05">
            <w:pPr>
              <w:pStyle w:val="Arial11Bold"/>
              <w:rPr>
                <w:rFonts w:cs="Arial"/>
              </w:rPr>
            </w:pPr>
            <w:r w:rsidRPr="002510FF">
              <w:rPr>
                <w:rFonts w:cs="Arial"/>
              </w:rPr>
              <w:t>Grid Oscillation Value</w:t>
            </w:r>
          </w:p>
        </w:tc>
        <w:tc>
          <w:tcPr>
            <w:tcW w:w="6513" w:type="dxa"/>
          </w:tcPr>
          <w:p w14:paraId="313B279D" w14:textId="7BCAD896" w:rsidR="00520F05" w:rsidRPr="00BF5C30" w:rsidRDefault="00520F05" w:rsidP="00520F05">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520F05" w:rsidRPr="007E0B31" w14:paraId="66172056" w14:textId="77777777" w:rsidTr="00486E52">
        <w:trPr>
          <w:cantSplit/>
          <w:trHeight w:val="300"/>
        </w:trPr>
        <w:tc>
          <w:tcPr>
            <w:tcW w:w="3122" w:type="dxa"/>
          </w:tcPr>
          <w:p w14:paraId="44E3EB10" w14:textId="77777777" w:rsidR="00520F05" w:rsidRPr="007E0B31" w:rsidRDefault="00520F05" w:rsidP="00520F05">
            <w:pPr>
              <w:pStyle w:val="Arial11Bold"/>
              <w:rPr>
                <w:rFonts w:cs="Arial"/>
              </w:rPr>
            </w:pPr>
            <w:r w:rsidRPr="007E0B31">
              <w:rPr>
                <w:rFonts w:cs="Arial"/>
              </w:rPr>
              <w:t>Grid Supply Point</w:t>
            </w:r>
          </w:p>
        </w:tc>
        <w:tc>
          <w:tcPr>
            <w:tcW w:w="6513" w:type="dxa"/>
          </w:tcPr>
          <w:p w14:paraId="76BDB008" w14:textId="0EB7F897" w:rsidR="00520F05" w:rsidRPr="007E0B31" w:rsidRDefault="00520F05" w:rsidP="00520F05">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520F05" w:rsidRPr="007E0B31" w14:paraId="0AA8076E" w14:textId="77777777" w:rsidTr="00486E52">
        <w:trPr>
          <w:cantSplit/>
          <w:trHeight w:val="300"/>
        </w:trPr>
        <w:tc>
          <w:tcPr>
            <w:tcW w:w="3122" w:type="dxa"/>
          </w:tcPr>
          <w:p w14:paraId="20405FC8" w14:textId="77777777" w:rsidR="00520F05" w:rsidRPr="007E0B31" w:rsidRDefault="00520F05" w:rsidP="00520F05">
            <w:pPr>
              <w:pStyle w:val="Arial11Bold"/>
              <w:rPr>
                <w:rFonts w:cs="Arial"/>
              </w:rPr>
            </w:pPr>
            <w:r w:rsidRPr="007E0B31">
              <w:rPr>
                <w:rFonts w:cs="Arial"/>
              </w:rPr>
              <w:t>Group</w:t>
            </w:r>
          </w:p>
        </w:tc>
        <w:tc>
          <w:tcPr>
            <w:tcW w:w="6513" w:type="dxa"/>
          </w:tcPr>
          <w:p w14:paraId="60A73BA5" w14:textId="77777777" w:rsidR="00520F05" w:rsidRPr="007E0B31" w:rsidRDefault="00520F05" w:rsidP="00520F05">
            <w:pPr>
              <w:pStyle w:val="TableArial11"/>
              <w:rPr>
                <w:rFonts w:cs="Arial"/>
              </w:rPr>
            </w:pPr>
            <w:bookmarkStart w:id="74"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74"/>
          </w:p>
        </w:tc>
      </w:tr>
      <w:tr w:rsidR="00520F05" w:rsidRPr="0079139F" w14:paraId="5A25DA6A" w14:textId="77777777" w:rsidTr="00486E52">
        <w:trPr>
          <w:cantSplit/>
          <w:trHeight w:val="300"/>
        </w:trPr>
        <w:tc>
          <w:tcPr>
            <w:tcW w:w="3122" w:type="dxa"/>
          </w:tcPr>
          <w:p w14:paraId="704101E4" w14:textId="22CAEA65" w:rsidR="00520F05" w:rsidRPr="0079139F" w:rsidRDefault="00520F05" w:rsidP="00520F05">
            <w:pPr>
              <w:pStyle w:val="Arial11Bold"/>
              <w:rPr>
                <w:rFonts w:cs="Arial"/>
              </w:rPr>
            </w:pPr>
            <w:r w:rsidRPr="0079139F">
              <w:rPr>
                <w:rFonts w:cs="Arial"/>
              </w:rPr>
              <w:t>GSP Group</w:t>
            </w:r>
          </w:p>
        </w:tc>
        <w:tc>
          <w:tcPr>
            <w:tcW w:w="6513" w:type="dxa"/>
          </w:tcPr>
          <w:p w14:paraId="08F28004" w14:textId="5D8EEE7F" w:rsidR="00520F05" w:rsidRPr="0079139F" w:rsidRDefault="00520F05" w:rsidP="00520F05">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520F05" w:rsidRPr="007E0B31" w14:paraId="44F4F627" w14:textId="77777777" w:rsidTr="00486E52">
        <w:trPr>
          <w:cantSplit/>
          <w:trHeight w:val="300"/>
        </w:trPr>
        <w:tc>
          <w:tcPr>
            <w:tcW w:w="3122" w:type="dxa"/>
          </w:tcPr>
          <w:p w14:paraId="6B31BC4F" w14:textId="77777777" w:rsidR="00520F05" w:rsidRPr="007E0B31" w:rsidRDefault="00520F05" w:rsidP="00520F05">
            <w:pPr>
              <w:pStyle w:val="Arial11Bold"/>
              <w:rPr>
                <w:rFonts w:cs="Arial"/>
              </w:rPr>
            </w:pPr>
            <w:r w:rsidRPr="007E0B31">
              <w:rPr>
                <w:rFonts w:cs="Arial"/>
              </w:rPr>
              <w:t>Headroom</w:t>
            </w:r>
          </w:p>
        </w:tc>
        <w:tc>
          <w:tcPr>
            <w:tcW w:w="6513" w:type="dxa"/>
          </w:tcPr>
          <w:p w14:paraId="6E120920" w14:textId="77777777" w:rsidR="00520F05" w:rsidRPr="007E0B31" w:rsidRDefault="00520F05" w:rsidP="00520F05">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520F05" w:rsidRPr="007E0B31" w14:paraId="4AFF1172" w14:textId="77777777" w:rsidTr="00486E52">
        <w:trPr>
          <w:cantSplit/>
          <w:trHeight w:val="300"/>
        </w:trPr>
        <w:tc>
          <w:tcPr>
            <w:tcW w:w="3122" w:type="dxa"/>
          </w:tcPr>
          <w:p w14:paraId="049414CE" w14:textId="77777777" w:rsidR="00520F05" w:rsidRPr="007E0B31" w:rsidRDefault="00520F05" w:rsidP="00520F05">
            <w:pPr>
              <w:pStyle w:val="Arial11Bold"/>
              <w:rPr>
                <w:rFonts w:cs="Arial"/>
              </w:rPr>
            </w:pPr>
            <w:r w:rsidRPr="007E0B31">
              <w:rPr>
                <w:rFonts w:cs="Arial"/>
              </w:rPr>
              <w:t>High Frequency Response</w:t>
            </w:r>
          </w:p>
        </w:tc>
        <w:tc>
          <w:tcPr>
            <w:tcW w:w="6513" w:type="dxa"/>
          </w:tcPr>
          <w:p w14:paraId="3FEEE61F" w14:textId="0D8ECC66" w:rsidR="00520F05" w:rsidRPr="007E0B31" w:rsidRDefault="00520F05" w:rsidP="00520F05">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520F05" w:rsidRPr="007E0B31" w14:paraId="531CF8DE" w14:textId="77777777" w:rsidTr="00486E52">
        <w:trPr>
          <w:cantSplit/>
          <w:trHeight w:val="300"/>
        </w:trPr>
        <w:tc>
          <w:tcPr>
            <w:tcW w:w="3122" w:type="dxa"/>
          </w:tcPr>
          <w:p w14:paraId="364D289E" w14:textId="77777777" w:rsidR="00520F05" w:rsidRPr="007E0B31" w:rsidRDefault="00520F05" w:rsidP="00520F05">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513" w:type="dxa"/>
          </w:tcPr>
          <w:p w14:paraId="491C05F2" w14:textId="77777777" w:rsidR="00520F05" w:rsidRPr="007E0B31" w:rsidRDefault="00520F05" w:rsidP="00520F05">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520F05" w:rsidRPr="007E0B31" w14:paraId="552B3754" w14:textId="77777777" w:rsidTr="00486E52">
        <w:trPr>
          <w:cantSplit/>
          <w:trHeight w:val="300"/>
        </w:trPr>
        <w:tc>
          <w:tcPr>
            <w:tcW w:w="3122" w:type="dxa"/>
          </w:tcPr>
          <w:p w14:paraId="243671CC" w14:textId="5CC5CA8B" w:rsidR="00520F05" w:rsidRPr="00D74C6B" w:rsidRDefault="00520F05" w:rsidP="00520F05">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513" w:type="dxa"/>
          </w:tcPr>
          <w:p w14:paraId="57B851E9" w14:textId="6208BB5F" w:rsidR="00520F05" w:rsidRPr="007E0B31" w:rsidRDefault="00520F05" w:rsidP="00520F05">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520F05" w:rsidRPr="007E0B31" w14:paraId="2295F8BF" w14:textId="77777777" w:rsidTr="00486E52">
        <w:trPr>
          <w:cantSplit/>
          <w:trHeight w:val="300"/>
        </w:trPr>
        <w:tc>
          <w:tcPr>
            <w:tcW w:w="3122" w:type="dxa"/>
          </w:tcPr>
          <w:p w14:paraId="19844254" w14:textId="77777777" w:rsidR="00520F05" w:rsidRPr="007E0B31" w:rsidRDefault="00520F05" w:rsidP="00520F05">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513" w:type="dxa"/>
          </w:tcPr>
          <w:p w14:paraId="01F156A7"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520F05" w:rsidRPr="007E0B31" w14:paraId="65C3AC05" w14:textId="77777777" w:rsidTr="00486E52">
        <w:trPr>
          <w:cantSplit/>
          <w:trHeight w:val="300"/>
        </w:trPr>
        <w:tc>
          <w:tcPr>
            <w:tcW w:w="3122" w:type="dxa"/>
          </w:tcPr>
          <w:p w14:paraId="2B9920C4" w14:textId="21408506" w:rsidR="00520F05" w:rsidRPr="0042789A" w:rsidRDefault="00520F05" w:rsidP="00520F05">
            <w:pPr>
              <w:pStyle w:val="Level1Text"/>
              <w:tabs>
                <w:tab w:val="left" w:pos="0"/>
              </w:tabs>
              <w:ind w:left="0" w:firstLine="0"/>
              <w:rPr>
                <w:rFonts w:cs="Arial"/>
                <w:b/>
                <w:color w:val="auto"/>
              </w:rPr>
            </w:pPr>
            <w:r w:rsidRPr="0042789A">
              <w:rPr>
                <w:rFonts w:cs="Arial"/>
                <w:b/>
              </w:rPr>
              <w:t>HP Turbine Power Fraction</w:t>
            </w:r>
          </w:p>
        </w:tc>
        <w:tc>
          <w:tcPr>
            <w:tcW w:w="6513" w:type="dxa"/>
          </w:tcPr>
          <w:p w14:paraId="2C8AD96B" w14:textId="433C033B" w:rsidR="00520F05" w:rsidRPr="007E0B31" w:rsidRDefault="00520F05" w:rsidP="00520F05">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520F05" w:rsidRPr="007E0B31" w14:paraId="0D4BF63F" w14:textId="77777777" w:rsidTr="00486E52">
        <w:trPr>
          <w:cantSplit/>
          <w:trHeight w:val="300"/>
        </w:trPr>
        <w:tc>
          <w:tcPr>
            <w:tcW w:w="3122" w:type="dxa"/>
          </w:tcPr>
          <w:p w14:paraId="6E747414" w14:textId="77777777" w:rsidR="00520F05" w:rsidRPr="007E0B31" w:rsidRDefault="00520F05" w:rsidP="00520F05">
            <w:pPr>
              <w:pStyle w:val="Arial11Bold"/>
              <w:rPr>
                <w:rFonts w:cs="Arial"/>
              </w:rPr>
            </w:pPr>
            <w:r w:rsidRPr="007E0B31">
              <w:rPr>
                <w:rFonts w:cs="Arial"/>
              </w:rPr>
              <w:t>HV Connections</w:t>
            </w:r>
          </w:p>
        </w:tc>
        <w:tc>
          <w:tcPr>
            <w:tcW w:w="6513" w:type="dxa"/>
          </w:tcPr>
          <w:p w14:paraId="0496190F" w14:textId="2371BB67" w:rsidR="00520F05" w:rsidRPr="007E0B31" w:rsidRDefault="00520F05" w:rsidP="00520F05">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520F05" w:rsidRPr="007E0B31" w14:paraId="18D79B61" w14:textId="77777777" w:rsidTr="00486E52">
        <w:trPr>
          <w:cantSplit/>
          <w:trHeight w:val="300"/>
        </w:trPr>
        <w:tc>
          <w:tcPr>
            <w:tcW w:w="3122" w:type="dxa"/>
          </w:tcPr>
          <w:p w14:paraId="36327F4B"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HVDC Converter</w:t>
            </w:r>
          </w:p>
        </w:tc>
        <w:tc>
          <w:tcPr>
            <w:tcW w:w="6513" w:type="dxa"/>
          </w:tcPr>
          <w:p w14:paraId="4A4A20C2"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520F05" w:rsidRPr="007E0B31" w14:paraId="41B039F0" w14:textId="77777777" w:rsidTr="00486E52">
        <w:trPr>
          <w:cantSplit/>
          <w:trHeight w:val="300"/>
        </w:trPr>
        <w:tc>
          <w:tcPr>
            <w:tcW w:w="3122" w:type="dxa"/>
          </w:tcPr>
          <w:p w14:paraId="2270971B" w14:textId="77777777" w:rsidR="00520F05" w:rsidRPr="007E0B31" w:rsidRDefault="00520F05" w:rsidP="00520F05">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513" w:type="dxa"/>
          </w:tcPr>
          <w:p w14:paraId="5461A97E" w14:textId="77777777" w:rsidR="00520F05" w:rsidRPr="007E0B31" w:rsidRDefault="00520F05" w:rsidP="00520F05">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520F05" w:rsidRPr="007E0B31" w14:paraId="50416B33" w14:textId="77777777" w:rsidTr="00486E52">
        <w:trPr>
          <w:cantSplit/>
          <w:trHeight w:val="300"/>
        </w:trPr>
        <w:tc>
          <w:tcPr>
            <w:tcW w:w="3122" w:type="dxa"/>
          </w:tcPr>
          <w:p w14:paraId="20AB8CFF" w14:textId="77777777" w:rsidR="00520F05" w:rsidRPr="007E0B31" w:rsidRDefault="00520F05" w:rsidP="00520F05">
            <w:pPr>
              <w:pStyle w:val="Level1Text"/>
              <w:tabs>
                <w:tab w:val="left" w:pos="0"/>
              </w:tabs>
              <w:ind w:left="0" w:firstLine="0"/>
              <w:rPr>
                <w:rFonts w:cs="Arial"/>
                <w:b/>
                <w:color w:val="auto"/>
                <w:lang w:val="en-GB"/>
              </w:rPr>
            </w:pPr>
            <w:r w:rsidRPr="007E0B31">
              <w:rPr>
                <w:rFonts w:cs="Arial"/>
                <w:b/>
                <w:color w:val="auto"/>
                <w:lang w:val="en-GB"/>
              </w:rPr>
              <w:t>HVDC Equipment</w:t>
            </w:r>
          </w:p>
        </w:tc>
        <w:tc>
          <w:tcPr>
            <w:tcW w:w="6513" w:type="dxa"/>
          </w:tcPr>
          <w:p w14:paraId="704CE02F" w14:textId="77777777" w:rsidR="00520F05" w:rsidRPr="007E0B31" w:rsidRDefault="00520F05" w:rsidP="00520F05">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520F05" w:rsidRPr="007E0B31" w14:paraId="1C094FB8" w14:textId="77777777" w:rsidTr="00486E52">
        <w:trPr>
          <w:cantSplit/>
          <w:trHeight w:val="300"/>
        </w:trPr>
        <w:tc>
          <w:tcPr>
            <w:tcW w:w="3122" w:type="dxa"/>
          </w:tcPr>
          <w:p w14:paraId="78BA74BE" w14:textId="77777777" w:rsidR="00520F05" w:rsidRPr="007E0B31" w:rsidRDefault="00520F05" w:rsidP="00520F05">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513" w:type="dxa"/>
          </w:tcPr>
          <w:p w14:paraId="241D8879"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520F05" w:rsidRPr="007E0B31" w14:paraId="1593983F" w14:textId="77777777" w:rsidTr="00486E52">
        <w:trPr>
          <w:cantSplit/>
          <w:trHeight w:val="300"/>
        </w:trPr>
        <w:tc>
          <w:tcPr>
            <w:tcW w:w="3122" w:type="dxa"/>
          </w:tcPr>
          <w:p w14:paraId="2C43FD71" w14:textId="77777777" w:rsidR="00520F05" w:rsidRPr="007E0B31" w:rsidRDefault="00520F05" w:rsidP="00520F05">
            <w:pPr>
              <w:pStyle w:val="Level1Text"/>
              <w:tabs>
                <w:tab w:val="left" w:pos="0"/>
              </w:tabs>
              <w:ind w:left="0" w:firstLine="0"/>
              <w:rPr>
                <w:rFonts w:cs="Arial"/>
                <w:b/>
                <w:color w:val="auto"/>
                <w:lang w:val="en-GB"/>
              </w:rPr>
            </w:pPr>
            <w:r w:rsidRPr="007E0B31">
              <w:rPr>
                <w:rFonts w:cs="Arial"/>
                <w:b/>
                <w:color w:val="auto"/>
                <w:lang w:val="en-GB"/>
              </w:rPr>
              <w:t>HVDC System</w:t>
            </w:r>
          </w:p>
        </w:tc>
        <w:tc>
          <w:tcPr>
            <w:tcW w:w="6513" w:type="dxa"/>
          </w:tcPr>
          <w:p w14:paraId="475EA959" w14:textId="77777777" w:rsidR="00520F05" w:rsidRPr="007E0B31" w:rsidRDefault="00520F05" w:rsidP="00520F05">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520F05" w:rsidRPr="007E0B31" w14:paraId="19165DC7" w14:textId="77777777" w:rsidTr="00486E52">
        <w:trPr>
          <w:cantSplit/>
          <w:trHeight w:val="300"/>
        </w:trPr>
        <w:tc>
          <w:tcPr>
            <w:tcW w:w="3122" w:type="dxa"/>
          </w:tcPr>
          <w:p w14:paraId="5A44655A" w14:textId="77777777" w:rsidR="00520F05" w:rsidRPr="007E0B31" w:rsidRDefault="00520F05" w:rsidP="00520F05">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513" w:type="dxa"/>
          </w:tcPr>
          <w:p w14:paraId="0CF11DF1" w14:textId="77777777" w:rsidR="00520F05" w:rsidRPr="007E0B31" w:rsidRDefault="00520F05" w:rsidP="00520F05">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520F05" w:rsidRPr="007E0B31" w14:paraId="2D98393C" w14:textId="77777777" w:rsidTr="00486E52">
        <w:trPr>
          <w:cantSplit/>
          <w:trHeight w:val="300"/>
        </w:trPr>
        <w:tc>
          <w:tcPr>
            <w:tcW w:w="3122" w:type="dxa"/>
          </w:tcPr>
          <w:p w14:paraId="0863E908" w14:textId="77777777" w:rsidR="00520F05" w:rsidRPr="007E0B31" w:rsidRDefault="00520F05" w:rsidP="00520F05">
            <w:pPr>
              <w:pStyle w:val="Arial11Bold"/>
              <w:rPr>
                <w:rFonts w:cs="Arial"/>
              </w:rPr>
            </w:pPr>
            <w:r w:rsidRPr="007E0B31">
              <w:rPr>
                <w:rFonts w:cs="Arial"/>
              </w:rPr>
              <w:t>IEC</w:t>
            </w:r>
          </w:p>
        </w:tc>
        <w:tc>
          <w:tcPr>
            <w:tcW w:w="6513" w:type="dxa"/>
          </w:tcPr>
          <w:p w14:paraId="7BEF7CEB" w14:textId="77777777" w:rsidR="00520F05" w:rsidRPr="007E0B31" w:rsidRDefault="00520F05" w:rsidP="00520F05">
            <w:pPr>
              <w:pStyle w:val="TableArial11"/>
              <w:rPr>
                <w:rFonts w:cs="Arial"/>
              </w:rPr>
            </w:pPr>
            <w:r w:rsidRPr="007E0B31">
              <w:rPr>
                <w:rFonts w:cs="Arial"/>
              </w:rPr>
              <w:t>International Electrotechnical Commission.</w:t>
            </w:r>
          </w:p>
        </w:tc>
      </w:tr>
      <w:tr w:rsidR="00520F05" w:rsidRPr="007E0B31" w14:paraId="6C3D9361" w14:textId="77777777" w:rsidTr="00486E52">
        <w:trPr>
          <w:cantSplit/>
          <w:trHeight w:val="300"/>
        </w:trPr>
        <w:tc>
          <w:tcPr>
            <w:tcW w:w="3122" w:type="dxa"/>
          </w:tcPr>
          <w:p w14:paraId="43D881FF" w14:textId="77777777" w:rsidR="00520F05" w:rsidRPr="007E0B31" w:rsidRDefault="00520F05" w:rsidP="00520F05">
            <w:pPr>
              <w:pStyle w:val="Arial11Bold"/>
              <w:rPr>
                <w:rFonts w:cs="Arial"/>
              </w:rPr>
            </w:pPr>
            <w:r w:rsidRPr="007E0B31">
              <w:rPr>
                <w:rFonts w:cs="Arial"/>
              </w:rPr>
              <w:t>IEC Standard</w:t>
            </w:r>
          </w:p>
        </w:tc>
        <w:tc>
          <w:tcPr>
            <w:tcW w:w="6513" w:type="dxa"/>
          </w:tcPr>
          <w:p w14:paraId="63FFED40" w14:textId="77777777" w:rsidR="00520F05" w:rsidRPr="007E0B31" w:rsidRDefault="00520F05" w:rsidP="00520F05">
            <w:pPr>
              <w:pStyle w:val="TableArial11"/>
              <w:rPr>
                <w:rFonts w:cs="Arial"/>
              </w:rPr>
            </w:pPr>
            <w:r w:rsidRPr="007E0B31">
              <w:rPr>
                <w:rFonts w:cs="Arial"/>
              </w:rPr>
              <w:t>A standard approved by the International Electrotechnical Commission.</w:t>
            </w:r>
          </w:p>
        </w:tc>
      </w:tr>
      <w:tr w:rsidR="00520F05" w:rsidRPr="007E0B31" w14:paraId="05347EF0" w14:textId="77777777" w:rsidTr="00486E52">
        <w:trPr>
          <w:cantSplit/>
          <w:trHeight w:val="300"/>
        </w:trPr>
        <w:tc>
          <w:tcPr>
            <w:tcW w:w="3122" w:type="dxa"/>
          </w:tcPr>
          <w:p w14:paraId="114BD5FE" w14:textId="77777777" w:rsidR="00520F05" w:rsidRPr="007E0B31" w:rsidRDefault="00520F05" w:rsidP="00520F05">
            <w:pPr>
              <w:pStyle w:val="Arial11Bold"/>
              <w:rPr>
                <w:rFonts w:cs="Arial"/>
              </w:rPr>
            </w:pPr>
            <w:r w:rsidRPr="007E0B31">
              <w:rPr>
                <w:rFonts w:cs="Arial"/>
              </w:rPr>
              <w:t>Implementation Date</w:t>
            </w:r>
          </w:p>
        </w:tc>
        <w:tc>
          <w:tcPr>
            <w:tcW w:w="6513" w:type="dxa"/>
          </w:tcPr>
          <w:p w14:paraId="255D3E87" w14:textId="77777777" w:rsidR="00520F05" w:rsidRPr="007E0B31" w:rsidRDefault="00520F05" w:rsidP="00520F05">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520F05" w:rsidRPr="007E0B31" w14:paraId="7B49F661" w14:textId="77777777" w:rsidTr="00486E52">
        <w:trPr>
          <w:cantSplit/>
          <w:trHeight w:val="300"/>
        </w:trPr>
        <w:tc>
          <w:tcPr>
            <w:tcW w:w="3122" w:type="dxa"/>
          </w:tcPr>
          <w:p w14:paraId="49F67203" w14:textId="77777777" w:rsidR="00520F05" w:rsidRPr="007E0B31" w:rsidRDefault="00520F05" w:rsidP="00520F05">
            <w:pPr>
              <w:pStyle w:val="Arial11Bold"/>
              <w:rPr>
                <w:rFonts w:cs="Arial"/>
              </w:rPr>
            </w:pPr>
            <w:r w:rsidRPr="007E0B31">
              <w:rPr>
                <w:rFonts w:cs="Arial"/>
              </w:rPr>
              <w:t>Implementing Safety Co-ordinator</w:t>
            </w:r>
          </w:p>
        </w:tc>
        <w:tc>
          <w:tcPr>
            <w:tcW w:w="6513" w:type="dxa"/>
          </w:tcPr>
          <w:p w14:paraId="0E80B91B" w14:textId="77777777" w:rsidR="00520F05" w:rsidRPr="007E0B31" w:rsidRDefault="00520F05" w:rsidP="00520F05">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520F05" w:rsidRPr="007E0B31" w14:paraId="26018E72" w14:textId="77777777" w:rsidTr="00486E52">
        <w:trPr>
          <w:cantSplit/>
          <w:trHeight w:val="300"/>
        </w:trPr>
        <w:tc>
          <w:tcPr>
            <w:tcW w:w="3122" w:type="dxa"/>
          </w:tcPr>
          <w:p w14:paraId="5F7DE292" w14:textId="77777777" w:rsidR="00520F05" w:rsidRPr="007E0B31" w:rsidRDefault="00520F05" w:rsidP="00520F05">
            <w:pPr>
              <w:pStyle w:val="Arial11Bold"/>
              <w:rPr>
                <w:rFonts w:cs="Arial"/>
              </w:rPr>
            </w:pPr>
            <w:r w:rsidRPr="007E0B31">
              <w:rPr>
                <w:rFonts w:cs="Arial"/>
              </w:rPr>
              <w:t>Import Usable</w:t>
            </w:r>
          </w:p>
        </w:tc>
        <w:tc>
          <w:tcPr>
            <w:tcW w:w="6513" w:type="dxa"/>
          </w:tcPr>
          <w:p w14:paraId="7B69D446" w14:textId="77777777" w:rsidR="00520F05" w:rsidRPr="007E0B31" w:rsidRDefault="00520F05" w:rsidP="00520F05">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520F05" w:rsidRPr="007E0B31" w14:paraId="4287BA38" w14:textId="77777777" w:rsidTr="00486E52">
        <w:trPr>
          <w:cantSplit/>
          <w:trHeight w:val="300"/>
        </w:trPr>
        <w:tc>
          <w:tcPr>
            <w:tcW w:w="3122" w:type="dxa"/>
          </w:tcPr>
          <w:p w14:paraId="24C27F8F" w14:textId="77777777" w:rsidR="00520F05" w:rsidRPr="007E0B31" w:rsidRDefault="00520F05" w:rsidP="00520F05">
            <w:pPr>
              <w:pStyle w:val="Arial11Bold"/>
              <w:rPr>
                <w:rFonts w:cs="Arial"/>
              </w:rPr>
            </w:pPr>
            <w:r w:rsidRPr="007E0B31">
              <w:rPr>
                <w:rFonts w:cs="Arial"/>
              </w:rPr>
              <w:t>Incident Centre</w:t>
            </w:r>
          </w:p>
        </w:tc>
        <w:tc>
          <w:tcPr>
            <w:tcW w:w="6513" w:type="dxa"/>
          </w:tcPr>
          <w:p w14:paraId="54A46A1D" w14:textId="72BD2A9D" w:rsidR="00520F05" w:rsidRPr="007E0B31" w:rsidRDefault="00520F05" w:rsidP="00520F05">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520F05" w:rsidRPr="007E0B31" w14:paraId="541F315D" w14:textId="77777777" w:rsidTr="00486E52">
        <w:trPr>
          <w:cantSplit/>
          <w:trHeight w:val="300"/>
        </w:trPr>
        <w:tc>
          <w:tcPr>
            <w:tcW w:w="3122" w:type="dxa"/>
          </w:tcPr>
          <w:p w14:paraId="6BFFCE75" w14:textId="77777777" w:rsidR="00520F05" w:rsidRPr="007E0B31" w:rsidRDefault="00520F05" w:rsidP="00520F05">
            <w:pPr>
              <w:pStyle w:val="Arial11Bold"/>
              <w:rPr>
                <w:rFonts w:cs="Arial"/>
              </w:rPr>
            </w:pPr>
            <w:r w:rsidRPr="007E0B31">
              <w:rPr>
                <w:rFonts w:cs="Arial"/>
              </w:rPr>
              <w:t>Independent Back-Up Protection</w:t>
            </w:r>
          </w:p>
        </w:tc>
        <w:tc>
          <w:tcPr>
            <w:tcW w:w="6513" w:type="dxa"/>
          </w:tcPr>
          <w:p w14:paraId="4FA04FB8" w14:textId="77777777" w:rsidR="00520F05" w:rsidRPr="007E0B31" w:rsidRDefault="00520F05" w:rsidP="00520F05">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520F05" w:rsidRPr="007E0B31" w14:paraId="272081DF" w14:textId="77777777" w:rsidTr="00486E52">
        <w:trPr>
          <w:cantSplit/>
          <w:trHeight w:val="300"/>
        </w:trPr>
        <w:tc>
          <w:tcPr>
            <w:tcW w:w="3122" w:type="dxa"/>
          </w:tcPr>
          <w:p w14:paraId="4BB5AFBA" w14:textId="77777777" w:rsidR="00520F05" w:rsidRPr="007E0B31" w:rsidRDefault="00520F05" w:rsidP="00520F05">
            <w:pPr>
              <w:pStyle w:val="Arial11Bold"/>
              <w:rPr>
                <w:rFonts w:cs="Arial"/>
              </w:rPr>
            </w:pPr>
            <w:r w:rsidRPr="007E0B31">
              <w:rPr>
                <w:rFonts w:cs="Arial"/>
              </w:rPr>
              <w:t>Independent Main Protection</w:t>
            </w:r>
          </w:p>
        </w:tc>
        <w:tc>
          <w:tcPr>
            <w:tcW w:w="6513" w:type="dxa"/>
          </w:tcPr>
          <w:p w14:paraId="14233E7A" w14:textId="77777777" w:rsidR="00520F05" w:rsidRPr="007E0B31" w:rsidRDefault="00520F05" w:rsidP="00520F05">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520F05" w:rsidRPr="007E0B31" w14:paraId="0DA774CA" w14:textId="77777777" w:rsidTr="00486E52">
        <w:trPr>
          <w:cantSplit/>
          <w:trHeight w:val="300"/>
        </w:trPr>
        <w:tc>
          <w:tcPr>
            <w:tcW w:w="3122" w:type="dxa"/>
          </w:tcPr>
          <w:p w14:paraId="252320A7" w14:textId="77777777" w:rsidR="00520F05" w:rsidRPr="007E0B31" w:rsidRDefault="00520F05" w:rsidP="00520F05">
            <w:pPr>
              <w:pStyle w:val="Arial11Bold"/>
              <w:rPr>
                <w:rFonts w:cs="Arial"/>
              </w:rPr>
            </w:pPr>
            <w:r w:rsidRPr="007E0B31">
              <w:rPr>
                <w:rFonts w:cs="Arial"/>
              </w:rPr>
              <w:t>Indicated Constraint Boundary Margin</w:t>
            </w:r>
          </w:p>
        </w:tc>
        <w:tc>
          <w:tcPr>
            <w:tcW w:w="6513" w:type="dxa"/>
          </w:tcPr>
          <w:p w14:paraId="4FA87BF0" w14:textId="77777777" w:rsidR="00520F05" w:rsidRPr="007E0B31" w:rsidRDefault="00520F05" w:rsidP="00520F05">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520F05" w:rsidRPr="007E0B31" w14:paraId="61863565" w14:textId="77777777" w:rsidTr="00486E52">
        <w:trPr>
          <w:cantSplit/>
          <w:trHeight w:val="300"/>
        </w:trPr>
        <w:tc>
          <w:tcPr>
            <w:tcW w:w="3122" w:type="dxa"/>
          </w:tcPr>
          <w:p w14:paraId="6C38319C" w14:textId="77777777" w:rsidR="00520F05" w:rsidRPr="007E0B31" w:rsidRDefault="00520F05" w:rsidP="00520F05">
            <w:pPr>
              <w:pStyle w:val="Arial11Bold"/>
              <w:rPr>
                <w:rFonts w:cs="Arial"/>
              </w:rPr>
            </w:pPr>
            <w:r w:rsidRPr="007E0B31">
              <w:rPr>
                <w:rFonts w:cs="Arial"/>
              </w:rPr>
              <w:t>Indicated Imbalance</w:t>
            </w:r>
          </w:p>
        </w:tc>
        <w:tc>
          <w:tcPr>
            <w:tcW w:w="6513" w:type="dxa"/>
          </w:tcPr>
          <w:p w14:paraId="42D431C5" w14:textId="77777777" w:rsidR="00520F05" w:rsidRPr="007E0B31" w:rsidRDefault="00520F05" w:rsidP="00520F05">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520F05" w:rsidRPr="007E0B31" w14:paraId="15FAF20B" w14:textId="77777777" w:rsidTr="00486E52">
        <w:trPr>
          <w:cantSplit/>
          <w:trHeight w:val="300"/>
        </w:trPr>
        <w:tc>
          <w:tcPr>
            <w:tcW w:w="3122" w:type="dxa"/>
          </w:tcPr>
          <w:p w14:paraId="74BB53EE" w14:textId="77777777" w:rsidR="00520F05" w:rsidRPr="007E0B31" w:rsidRDefault="00520F05" w:rsidP="00520F05">
            <w:pPr>
              <w:pStyle w:val="Arial11Bold"/>
              <w:rPr>
                <w:rFonts w:cs="Arial"/>
              </w:rPr>
            </w:pPr>
            <w:r w:rsidRPr="007E0B31">
              <w:rPr>
                <w:rFonts w:cs="Arial"/>
              </w:rPr>
              <w:t>Indicated Margin</w:t>
            </w:r>
          </w:p>
        </w:tc>
        <w:tc>
          <w:tcPr>
            <w:tcW w:w="6513" w:type="dxa"/>
          </w:tcPr>
          <w:p w14:paraId="518FD569" w14:textId="77777777" w:rsidR="00520F05" w:rsidRPr="007E0B31" w:rsidRDefault="00520F05" w:rsidP="00520F05">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520F05" w:rsidRPr="007E0B31" w14:paraId="2A3705DD" w14:textId="77777777" w:rsidTr="00486E52">
        <w:trPr>
          <w:cantSplit/>
          <w:trHeight w:val="300"/>
        </w:trPr>
        <w:tc>
          <w:tcPr>
            <w:tcW w:w="3122" w:type="dxa"/>
          </w:tcPr>
          <w:p w14:paraId="421C3788" w14:textId="0C240CCC" w:rsidR="00520F05" w:rsidRPr="00051DEE" w:rsidRDefault="00520F05" w:rsidP="00520F05">
            <w:pPr>
              <w:pStyle w:val="Arial11Bold"/>
              <w:rPr>
                <w:rFonts w:cs="Arial"/>
              </w:rPr>
            </w:pPr>
            <w:r w:rsidRPr="002510FF">
              <w:rPr>
                <w:rFonts w:cs="Arial"/>
              </w:rPr>
              <w:t>Inertia Constant H</w:t>
            </w:r>
          </w:p>
        </w:tc>
        <w:tc>
          <w:tcPr>
            <w:tcW w:w="6513" w:type="dxa"/>
          </w:tcPr>
          <w:p w14:paraId="4F8B332C" w14:textId="5E0BA062" w:rsidR="00520F05" w:rsidRPr="00051DEE" w:rsidRDefault="00520F05" w:rsidP="00520F05">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520F05" w:rsidRPr="007E0B31" w14:paraId="38E6BE11" w14:textId="77777777" w:rsidTr="00486E52">
        <w:trPr>
          <w:cantSplit/>
          <w:trHeight w:val="300"/>
        </w:trPr>
        <w:tc>
          <w:tcPr>
            <w:tcW w:w="3122" w:type="dxa"/>
          </w:tcPr>
          <w:p w14:paraId="536C7300" w14:textId="7F14CB3B" w:rsidR="00520F05" w:rsidRPr="00051DEE" w:rsidRDefault="00520F05" w:rsidP="00520F05">
            <w:pPr>
              <w:pStyle w:val="Arial11Bold"/>
              <w:rPr>
                <w:rFonts w:cs="Arial"/>
              </w:rPr>
            </w:pPr>
            <w:r w:rsidRPr="002510FF">
              <w:rPr>
                <w:rFonts w:cs="Arial"/>
              </w:rPr>
              <w:t>Inertia Constant He</w:t>
            </w:r>
          </w:p>
        </w:tc>
        <w:tc>
          <w:tcPr>
            <w:tcW w:w="6513" w:type="dxa"/>
          </w:tcPr>
          <w:p w14:paraId="0284BA2B" w14:textId="5BC58B65" w:rsidR="00520F05" w:rsidRPr="00051DEE" w:rsidRDefault="00520F05" w:rsidP="00520F05">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520F05" w:rsidRPr="007E0B31" w14:paraId="5D104123" w14:textId="77777777" w:rsidTr="00486E52">
        <w:trPr>
          <w:cantSplit/>
          <w:trHeight w:val="300"/>
        </w:trPr>
        <w:tc>
          <w:tcPr>
            <w:tcW w:w="3122" w:type="dxa"/>
          </w:tcPr>
          <w:p w14:paraId="57243BC1" w14:textId="77777777" w:rsidR="00520F05" w:rsidRPr="007E0B31" w:rsidRDefault="00520F05" w:rsidP="00520F05">
            <w:pPr>
              <w:pStyle w:val="Arial11Bold"/>
              <w:rPr>
                <w:rFonts w:cs="Arial"/>
              </w:rPr>
            </w:pPr>
            <w:r w:rsidRPr="007E0B31">
              <w:rPr>
                <w:rFonts w:cs="Arial"/>
              </w:rPr>
              <w:t>Installation Document</w:t>
            </w:r>
          </w:p>
        </w:tc>
        <w:tc>
          <w:tcPr>
            <w:tcW w:w="6513" w:type="dxa"/>
          </w:tcPr>
          <w:p w14:paraId="241537F4" w14:textId="77777777" w:rsidR="00520F05" w:rsidRPr="007E0B31" w:rsidRDefault="00520F05" w:rsidP="00520F05">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520F05" w:rsidRPr="007E0B31" w14:paraId="1F945CAA" w14:textId="77777777" w:rsidTr="00486E52">
        <w:trPr>
          <w:cantSplit/>
          <w:trHeight w:val="300"/>
        </w:trPr>
        <w:tc>
          <w:tcPr>
            <w:tcW w:w="3122" w:type="dxa"/>
          </w:tcPr>
          <w:p w14:paraId="539FD014" w14:textId="77777777" w:rsidR="00520F05" w:rsidRPr="007E0B31" w:rsidRDefault="00520F05" w:rsidP="00520F05">
            <w:pPr>
              <w:pStyle w:val="Arial11Bold"/>
              <w:rPr>
                <w:rFonts w:cs="Arial"/>
              </w:rPr>
            </w:pPr>
            <w:r w:rsidRPr="007E0B31">
              <w:rPr>
                <w:rFonts w:cs="Arial"/>
              </w:rPr>
              <w:t>Instructor Facilities</w:t>
            </w:r>
          </w:p>
        </w:tc>
        <w:tc>
          <w:tcPr>
            <w:tcW w:w="6513" w:type="dxa"/>
          </w:tcPr>
          <w:p w14:paraId="34FE6C7A" w14:textId="77777777" w:rsidR="00520F05" w:rsidRPr="007E0B31" w:rsidRDefault="00520F05" w:rsidP="00520F05">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520F05" w:rsidRPr="007E0B31" w14:paraId="2377D659" w14:textId="77777777" w:rsidTr="00486E52">
        <w:trPr>
          <w:cantSplit/>
          <w:trHeight w:val="300"/>
        </w:trPr>
        <w:tc>
          <w:tcPr>
            <w:tcW w:w="3122" w:type="dxa"/>
          </w:tcPr>
          <w:p w14:paraId="19B39F28" w14:textId="77777777" w:rsidR="00520F05" w:rsidRPr="007E0B31" w:rsidRDefault="00520F05" w:rsidP="00520F05">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513" w:type="dxa"/>
          </w:tcPr>
          <w:p w14:paraId="1AED7A41" w14:textId="77777777" w:rsidR="00520F05" w:rsidRPr="007E0B31" w:rsidRDefault="00520F05" w:rsidP="00520F05">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520F05" w:rsidRPr="007E0B31" w14:paraId="477F8729" w14:textId="77777777" w:rsidTr="00486E52">
        <w:trPr>
          <w:cantSplit/>
          <w:trHeight w:val="300"/>
        </w:trPr>
        <w:tc>
          <w:tcPr>
            <w:tcW w:w="3122" w:type="dxa"/>
          </w:tcPr>
          <w:p w14:paraId="4766D9CA" w14:textId="77777777" w:rsidR="00520F05" w:rsidRPr="007E0B31" w:rsidRDefault="00520F05" w:rsidP="00520F05">
            <w:pPr>
              <w:pStyle w:val="Arial11Bold"/>
              <w:rPr>
                <w:rFonts w:cs="Arial"/>
              </w:rPr>
            </w:pPr>
            <w:r w:rsidRPr="007E0B31">
              <w:rPr>
                <w:rFonts w:cs="Arial"/>
              </w:rPr>
              <w:t>Intellectual Property" or "IPRs</w:t>
            </w:r>
          </w:p>
        </w:tc>
        <w:tc>
          <w:tcPr>
            <w:tcW w:w="6513" w:type="dxa"/>
          </w:tcPr>
          <w:p w14:paraId="4FBE02D5" w14:textId="77777777" w:rsidR="00520F05" w:rsidRPr="007E0B31" w:rsidRDefault="00520F05" w:rsidP="00520F05">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20F05" w:rsidRPr="007E0B31" w14:paraId="2FCFAD31" w14:textId="77777777" w:rsidTr="00486E52">
        <w:trPr>
          <w:cantSplit/>
          <w:trHeight w:val="300"/>
        </w:trPr>
        <w:tc>
          <w:tcPr>
            <w:tcW w:w="3122" w:type="dxa"/>
          </w:tcPr>
          <w:p w14:paraId="02710B50" w14:textId="77777777" w:rsidR="00520F05" w:rsidRPr="007E0B31" w:rsidRDefault="00520F05" w:rsidP="00520F05">
            <w:pPr>
              <w:pStyle w:val="Arial11Bold"/>
              <w:rPr>
                <w:rFonts w:cs="Arial"/>
              </w:rPr>
            </w:pPr>
            <w:r w:rsidRPr="007E0B31">
              <w:rPr>
                <w:rFonts w:cs="Arial"/>
              </w:rPr>
              <w:t>Interconnection Agreement</w:t>
            </w:r>
          </w:p>
        </w:tc>
        <w:tc>
          <w:tcPr>
            <w:tcW w:w="6513" w:type="dxa"/>
          </w:tcPr>
          <w:p w14:paraId="45CBA041" w14:textId="5E18B7DA" w:rsidR="00520F05" w:rsidRPr="007E0B31" w:rsidRDefault="00520F05" w:rsidP="00520F05">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520F05" w:rsidRPr="007E0B31" w14:paraId="2BC48186" w14:textId="77777777" w:rsidTr="00486E52">
        <w:trPr>
          <w:cantSplit/>
          <w:trHeight w:val="300"/>
        </w:trPr>
        <w:tc>
          <w:tcPr>
            <w:tcW w:w="3122" w:type="dxa"/>
          </w:tcPr>
          <w:p w14:paraId="4D33F788" w14:textId="77777777" w:rsidR="00520F05" w:rsidRPr="007E0B31" w:rsidRDefault="00520F05" w:rsidP="00520F05">
            <w:pPr>
              <w:pStyle w:val="Arial11Bold"/>
              <w:rPr>
                <w:rFonts w:cs="Arial"/>
              </w:rPr>
            </w:pPr>
            <w:r w:rsidRPr="007E0B31">
              <w:rPr>
                <w:rFonts w:cs="Arial"/>
              </w:rPr>
              <w:t>Interconnector Export Capacity</w:t>
            </w:r>
          </w:p>
        </w:tc>
        <w:tc>
          <w:tcPr>
            <w:tcW w:w="6513" w:type="dxa"/>
          </w:tcPr>
          <w:p w14:paraId="5DAC083A" w14:textId="77777777" w:rsidR="00520F05" w:rsidRPr="007E0B31" w:rsidRDefault="00520F05" w:rsidP="00520F05">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520F05" w:rsidRPr="007E0B31" w14:paraId="4FF599B1" w14:textId="77777777" w:rsidTr="00486E52">
        <w:trPr>
          <w:cantSplit/>
          <w:trHeight w:val="300"/>
        </w:trPr>
        <w:tc>
          <w:tcPr>
            <w:tcW w:w="3122" w:type="dxa"/>
          </w:tcPr>
          <w:p w14:paraId="2CA9AD19" w14:textId="77777777" w:rsidR="00520F05" w:rsidRPr="007E0B31" w:rsidRDefault="00520F05" w:rsidP="00520F05">
            <w:pPr>
              <w:pStyle w:val="Arial11Bold"/>
              <w:rPr>
                <w:rFonts w:cs="Arial"/>
              </w:rPr>
            </w:pPr>
            <w:r w:rsidRPr="007E0B31">
              <w:rPr>
                <w:rFonts w:cs="Arial"/>
              </w:rPr>
              <w:t>Interconnector Import Capacity</w:t>
            </w:r>
          </w:p>
        </w:tc>
        <w:tc>
          <w:tcPr>
            <w:tcW w:w="6513" w:type="dxa"/>
          </w:tcPr>
          <w:p w14:paraId="04627380" w14:textId="77777777" w:rsidR="00520F05" w:rsidRPr="007E0B31" w:rsidRDefault="00520F05" w:rsidP="00520F05">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520F05" w:rsidRPr="007E0B31" w14:paraId="2F3AEF1F" w14:textId="77777777" w:rsidTr="00486E52">
        <w:trPr>
          <w:cantSplit/>
          <w:trHeight w:val="300"/>
        </w:trPr>
        <w:tc>
          <w:tcPr>
            <w:tcW w:w="3122" w:type="dxa"/>
          </w:tcPr>
          <w:p w14:paraId="1C15EAE1" w14:textId="77777777" w:rsidR="00520F05" w:rsidRPr="007E0B31" w:rsidRDefault="00520F05" w:rsidP="00520F05">
            <w:pPr>
              <w:pStyle w:val="Arial11Bold"/>
              <w:rPr>
                <w:rFonts w:cs="Arial"/>
              </w:rPr>
            </w:pPr>
            <w:r w:rsidRPr="007E0B31">
              <w:rPr>
                <w:rFonts w:cs="Arial"/>
              </w:rPr>
              <w:t>Interconnector Owner</w:t>
            </w:r>
          </w:p>
        </w:tc>
        <w:tc>
          <w:tcPr>
            <w:tcW w:w="6513" w:type="dxa"/>
          </w:tcPr>
          <w:p w14:paraId="0FE06979" w14:textId="77777777" w:rsidR="00520F05" w:rsidRPr="007E0B31" w:rsidRDefault="00520F05" w:rsidP="00520F05">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20F05" w:rsidRPr="007E0B31" w14:paraId="01748928" w14:textId="77777777" w:rsidTr="00486E52">
        <w:trPr>
          <w:cantSplit/>
          <w:trHeight w:val="300"/>
        </w:trPr>
        <w:tc>
          <w:tcPr>
            <w:tcW w:w="3122" w:type="dxa"/>
          </w:tcPr>
          <w:p w14:paraId="02F43987" w14:textId="77777777" w:rsidR="00520F05" w:rsidRPr="007E0B31" w:rsidRDefault="00520F05" w:rsidP="00520F05">
            <w:pPr>
              <w:pStyle w:val="Arial11Bold"/>
              <w:rPr>
                <w:rFonts w:cs="Arial"/>
              </w:rPr>
            </w:pPr>
            <w:r w:rsidRPr="007E0B31">
              <w:rPr>
                <w:rFonts w:cs="Arial"/>
              </w:rPr>
              <w:t>Interconnector User</w:t>
            </w:r>
          </w:p>
        </w:tc>
        <w:tc>
          <w:tcPr>
            <w:tcW w:w="6513" w:type="dxa"/>
          </w:tcPr>
          <w:p w14:paraId="6E4FAB89"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520F05" w:rsidRPr="007E0B31" w14:paraId="68EE5DBC" w14:textId="77777777" w:rsidTr="00486E52">
        <w:trPr>
          <w:cantSplit/>
          <w:trHeight w:val="300"/>
        </w:trPr>
        <w:tc>
          <w:tcPr>
            <w:tcW w:w="3122" w:type="dxa"/>
          </w:tcPr>
          <w:p w14:paraId="6EBE7A9A" w14:textId="77777777" w:rsidR="00520F05" w:rsidRPr="007E0B31" w:rsidRDefault="00520F05" w:rsidP="00520F05">
            <w:pPr>
              <w:pStyle w:val="Arial11Bold"/>
              <w:rPr>
                <w:rFonts w:cs="Arial"/>
              </w:rPr>
            </w:pPr>
            <w:r w:rsidRPr="007E0B31">
              <w:rPr>
                <w:rFonts w:cs="Arial"/>
              </w:rPr>
              <w:t>Interface Agreement</w:t>
            </w:r>
          </w:p>
        </w:tc>
        <w:tc>
          <w:tcPr>
            <w:tcW w:w="6513" w:type="dxa"/>
          </w:tcPr>
          <w:p w14:paraId="1C725332"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20F05" w:rsidRPr="007E0B31" w14:paraId="29BE3A79" w14:textId="77777777" w:rsidTr="00486E52">
        <w:trPr>
          <w:cantSplit/>
          <w:trHeight w:val="300"/>
        </w:trPr>
        <w:tc>
          <w:tcPr>
            <w:tcW w:w="3122" w:type="dxa"/>
          </w:tcPr>
          <w:p w14:paraId="1B8ED475" w14:textId="0E7B485B" w:rsidR="00520F05" w:rsidRPr="007E0B31" w:rsidRDefault="00520F05" w:rsidP="00520F05">
            <w:pPr>
              <w:pStyle w:val="Arial11Bold"/>
              <w:rPr>
                <w:rFonts w:cs="Arial"/>
                <w:highlight w:val="green"/>
              </w:rPr>
            </w:pPr>
            <w:r w:rsidRPr="1A6A7619">
              <w:rPr>
                <w:rFonts w:cs="Arial"/>
              </w:rPr>
              <w:t>Interface Point</w:t>
            </w:r>
          </w:p>
        </w:tc>
        <w:tc>
          <w:tcPr>
            <w:tcW w:w="6513" w:type="dxa"/>
          </w:tcPr>
          <w:p w14:paraId="51795A34" w14:textId="77777777" w:rsidR="00520F05" w:rsidRPr="007E0B31" w:rsidRDefault="00520F05" w:rsidP="00520F05">
            <w:pPr>
              <w:pStyle w:val="TableArial11"/>
              <w:rPr>
                <w:rFonts w:cs="Arial"/>
              </w:rPr>
            </w:pPr>
            <w:r w:rsidRPr="007E0B31">
              <w:rPr>
                <w:rFonts w:cs="Arial"/>
              </w:rPr>
              <w:t>As the context admits or requires either;</w:t>
            </w:r>
          </w:p>
          <w:p w14:paraId="37866498"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0933399E" w14:textId="77777777" w:rsidR="00520F05" w:rsidRDefault="00520F05" w:rsidP="00520F05">
            <w:pPr>
              <w:pStyle w:val="TableArial11"/>
              <w:ind w:left="567" w:hanging="567"/>
              <w:rPr>
                <w:rFonts w:cs="Arial"/>
              </w:rPr>
            </w:pPr>
            <w:r w:rsidRPr="098D0C5A">
              <w:rPr>
                <w:rFonts w:cs="Arial"/>
              </w:rPr>
              <w:t>(b)</w:t>
            </w:r>
            <w:r>
              <w:tab/>
            </w:r>
            <w:r w:rsidRPr="098D0C5A">
              <w:rPr>
                <w:rFonts w:cs="Arial"/>
              </w:rPr>
              <w:t>the electrical point of connection between an</w:t>
            </w:r>
            <w:r w:rsidRPr="098D0C5A">
              <w:rPr>
                <w:rFonts w:cs="Arial"/>
                <w:b/>
                <w:bCs/>
              </w:rPr>
              <w:t xml:space="preserve"> Offshore Transmission System</w:t>
            </w:r>
            <w:r w:rsidRPr="098D0C5A">
              <w:rPr>
                <w:rFonts w:cs="Arial"/>
              </w:rPr>
              <w:t xml:space="preserve"> and a </w:t>
            </w:r>
            <w:r w:rsidRPr="098D0C5A">
              <w:rPr>
                <w:rFonts w:cs="Arial"/>
                <w:b/>
                <w:bCs/>
              </w:rPr>
              <w:t>Network Operator’s User System</w:t>
            </w:r>
            <w:r w:rsidRPr="098D0C5A">
              <w:rPr>
                <w:rFonts w:cs="Arial"/>
              </w:rPr>
              <w:t>.</w:t>
            </w:r>
          </w:p>
          <w:p w14:paraId="39CDDDAE" w14:textId="488469B3" w:rsidR="00520F05" w:rsidRPr="007E0B31" w:rsidRDefault="00520F05" w:rsidP="00187DAB">
            <w:pPr>
              <w:pStyle w:val="TableArial11"/>
              <w:ind w:left="567" w:hanging="567"/>
              <w:rPr>
                <w:rFonts w:cs="Arial"/>
              </w:rPr>
            </w:pPr>
          </w:p>
        </w:tc>
      </w:tr>
      <w:tr w:rsidR="00520F05" w:rsidRPr="007E0B31" w14:paraId="2C6BEDD2" w14:textId="77777777" w:rsidTr="00486E52">
        <w:trPr>
          <w:cantSplit/>
          <w:trHeight w:val="300"/>
        </w:trPr>
        <w:tc>
          <w:tcPr>
            <w:tcW w:w="3122" w:type="dxa"/>
          </w:tcPr>
          <w:p w14:paraId="01D5FAC5" w14:textId="77777777" w:rsidR="00520F05" w:rsidRPr="007E0B31" w:rsidRDefault="00520F05" w:rsidP="00520F05">
            <w:pPr>
              <w:pStyle w:val="Arial11Bold"/>
              <w:rPr>
                <w:rFonts w:cs="Arial"/>
              </w:rPr>
            </w:pPr>
            <w:r w:rsidRPr="007E0B31">
              <w:rPr>
                <w:rFonts w:cs="Arial"/>
              </w:rPr>
              <w:t>Interface Point Capacity</w:t>
            </w:r>
          </w:p>
        </w:tc>
        <w:tc>
          <w:tcPr>
            <w:tcW w:w="6513" w:type="dxa"/>
          </w:tcPr>
          <w:p w14:paraId="0901FDA2" w14:textId="77777777" w:rsidR="00520F05" w:rsidRPr="007E0B31" w:rsidRDefault="00520F05" w:rsidP="00520F05">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520F05" w:rsidRPr="007E0B31" w14:paraId="4A82B3D9" w14:textId="77777777" w:rsidTr="00486E52">
        <w:trPr>
          <w:cantSplit/>
          <w:trHeight w:val="300"/>
        </w:trPr>
        <w:tc>
          <w:tcPr>
            <w:tcW w:w="3122" w:type="dxa"/>
          </w:tcPr>
          <w:p w14:paraId="438F6413" w14:textId="77777777" w:rsidR="00520F05" w:rsidRPr="007E0B31" w:rsidRDefault="00520F05" w:rsidP="00520F05">
            <w:pPr>
              <w:pStyle w:val="Arial11Bold"/>
              <w:rPr>
                <w:rFonts w:cs="Arial"/>
                <w:highlight w:val="green"/>
              </w:rPr>
            </w:pPr>
            <w:r w:rsidRPr="007E0B31">
              <w:rPr>
                <w:rFonts w:cs="Arial"/>
              </w:rPr>
              <w:t>Interface Point Target Voltage/Power factor</w:t>
            </w:r>
          </w:p>
        </w:tc>
        <w:tc>
          <w:tcPr>
            <w:tcW w:w="6513" w:type="dxa"/>
          </w:tcPr>
          <w:p w14:paraId="6EFF12D7" w14:textId="755218E8" w:rsidR="00520F05" w:rsidRPr="007E0B31" w:rsidRDefault="00520F05" w:rsidP="00520F05">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520F05" w:rsidRPr="007E0B31" w14:paraId="5DAADA09" w14:textId="77777777" w:rsidTr="00486E52">
        <w:trPr>
          <w:cantSplit/>
          <w:trHeight w:val="300"/>
        </w:trPr>
        <w:tc>
          <w:tcPr>
            <w:tcW w:w="3122" w:type="dxa"/>
          </w:tcPr>
          <w:p w14:paraId="133A5B7C" w14:textId="77777777" w:rsidR="00520F05" w:rsidRPr="007E0B31" w:rsidRDefault="00520F05" w:rsidP="00520F05">
            <w:pPr>
              <w:pStyle w:val="Arial11Bold"/>
              <w:rPr>
                <w:rFonts w:cs="Arial"/>
              </w:rPr>
            </w:pPr>
            <w:bookmarkStart w:id="75" w:name="_DV_C25"/>
            <w:r w:rsidRPr="007E0B31">
              <w:rPr>
                <w:rFonts w:cs="Arial"/>
              </w:rPr>
              <w:t xml:space="preserve">Interim Operational Notification </w:t>
            </w:r>
            <w:r w:rsidRPr="007E0B31">
              <w:rPr>
                <w:rFonts w:cs="Arial"/>
                <w:b w:val="0"/>
              </w:rPr>
              <w:t>or</w:t>
            </w:r>
            <w:r w:rsidRPr="007E0B31">
              <w:rPr>
                <w:rFonts w:cs="Arial"/>
              </w:rPr>
              <w:t xml:space="preserve"> ION </w:t>
            </w:r>
            <w:bookmarkEnd w:id="75"/>
          </w:p>
        </w:tc>
        <w:tc>
          <w:tcPr>
            <w:tcW w:w="6513" w:type="dxa"/>
          </w:tcPr>
          <w:p w14:paraId="40D45ABF" w14:textId="409DC57C" w:rsidR="00520F05" w:rsidRPr="007E0B31" w:rsidRDefault="00520F05" w:rsidP="00520F05">
            <w:pPr>
              <w:pStyle w:val="TableArial11"/>
              <w:rPr>
                <w:rFonts w:cs="Arial"/>
              </w:rPr>
            </w:pPr>
            <w:bookmarkStart w:id="76"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76"/>
          </w:p>
          <w:p w14:paraId="2DAA1BCB" w14:textId="77777777" w:rsidR="00520F05" w:rsidRPr="007E0B31" w:rsidRDefault="00520F05" w:rsidP="00520F05">
            <w:pPr>
              <w:pStyle w:val="TableArial11"/>
              <w:ind w:left="567" w:hanging="567"/>
              <w:rPr>
                <w:rFonts w:cs="Arial"/>
              </w:rPr>
            </w:pPr>
            <w:bookmarkStart w:id="77" w:name="_DV_C27"/>
            <w:r w:rsidRPr="007E0B31">
              <w:rPr>
                <w:rFonts w:cs="Arial"/>
              </w:rPr>
              <w:t>(a)</w:t>
            </w:r>
            <w:r w:rsidRPr="007E0B31">
              <w:rPr>
                <w:rFonts w:cs="Arial"/>
              </w:rPr>
              <w:tab/>
              <w:t xml:space="preserve">with the Grid Code, and </w:t>
            </w:r>
            <w:bookmarkEnd w:id="77"/>
          </w:p>
          <w:p w14:paraId="71F8FC61" w14:textId="77777777" w:rsidR="00520F05" w:rsidRPr="007E0B31" w:rsidRDefault="00520F05" w:rsidP="00520F05">
            <w:pPr>
              <w:pStyle w:val="TableArial11"/>
              <w:ind w:left="567" w:hanging="567"/>
              <w:rPr>
                <w:rFonts w:cs="Arial"/>
              </w:rPr>
            </w:pPr>
            <w:bookmarkStart w:id="78"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78"/>
          </w:p>
          <w:p w14:paraId="77F719EF" w14:textId="77777777" w:rsidR="00520F05" w:rsidRPr="007E0B31" w:rsidRDefault="00520F05" w:rsidP="00520F05">
            <w:pPr>
              <w:pStyle w:val="TableArial11"/>
              <w:rPr>
                <w:rFonts w:cs="Arial"/>
                <w:u w:val="single"/>
              </w:rPr>
            </w:pPr>
            <w:bookmarkStart w:id="79"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79"/>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520F05" w:rsidRPr="007E0B31" w14:paraId="78927B55" w14:textId="77777777" w:rsidTr="00486E52">
        <w:trPr>
          <w:cantSplit/>
          <w:trHeight w:val="300"/>
        </w:trPr>
        <w:tc>
          <w:tcPr>
            <w:tcW w:w="3122" w:type="dxa"/>
          </w:tcPr>
          <w:p w14:paraId="7E7B80FA" w14:textId="77777777" w:rsidR="00520F05" w:rsidRPr="007E0B31" w:rsidRDefault="00520F05" w:rsidP="00520F05">
            <w:pPr>
              <w:pStyle w:val="Arial11Bold"/>
              <w:rPr>
                <w:rFonts w:cs="Arial"/>
              </w:rPr>
            </w:pPr>
            <w:r w:rsidRPr="007E0B31">
              <w:rPr>
                <w:rFonts w:cs="Arial"/>
              </w:rPr>
              <w:t>Intermittent Power Source</w:t>
            </w:r>
          </w:p>
        </w:tc>
        <w:tc>
          <w:tcPr>
            <w:tcW w:w="6513" w:type="dxa"/>
          </w:tcPr>
          <w:p w14:paraId="631004BC" w14:textId="4B244038" w:rsidR="00520F05" w:rsidRPr="007E0B31" w:rsidRDefault="00520F05" w:rsidP="00520F05">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520F05" w:rsidRPr="007E0B31" w14:paraId="0FF2C477" w14:textId="77777777" w:rsidTr="00486E52">
        <w:trPr>
          <w:cantSplit/>
          <w:trHeight w:val="300"/>
        </w:trPr>
        <w:tc>
          <w:tcPr>
            <w:tcW w:w="3122" w:type="dxa"/>
          </w:tcPr>
          <w:p w14:paraId="28EBC4C0" w14:textId="76EEE9C4" w:rsidR="00520F05" w:rsidRPr="00865ADF" w:rsidRDefault="00520F05" w:rsidP="00520F05">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513" w:type="dxa"/>
          </w:tcPr>
          <w:p w14:paraId="468AEE14" w14:textId="77777777" w:rsidR="00520F05" w:rsidRPr="002510FF" w:rsidRDefault="00520F05" w:rsidP="00520F05">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520F05" w:rsidRPr="002510FF" w:rsidRDefault="00520F05" w:rsidP="00520F05">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520F05" w:rsidRPr="002510FF" w:rsidRDefault="00520F05" w:rsidP="00520F05">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520F05" w:rsidRDefault="00520F05" w:rsidP="00520F05">
            <w:pPr>
              <w:pStyle w:val="TableArial11"/>
              <w:ind w:left="567" w:hanging="567"/>
              <w:rPr>
                <w:rFonts w:cs="Arial"/>
              </w:rPr>
            </w:pPr>
            <w:r w:rsidRPr="002510FF">
              <w:rPr>
                <w:rFonts w:cs="Arial"/>
              </w:rPr>
              <w:t>For the avoidance of doubt, a virtual impedance, is not permitted in</w:t>
            </w:r>
          </w:p>
          <w:p w14:paraId="77E7BAB6" w14:textId="3A82C0A1" w:rsidR="00520F05" w:rsidRPr="00865ADF" w:rsidRDefault="00520F05" w:rsidP="00520F05">
            <w:pPr>
              <w:pStyle w:val="TableArial11"/>
              <w:ind w:left="567" w:hanging="567"/>
              <w:rPr>
                <w:rFonts w:cs="Arial"/>
              </w:rPr>
            </w:pPr>
            <w:r w:rsidRPr="002510FF">
              <w:rPr>
                <w:rFonts w:cs="Arial"/>
                <w:b/>
                <w:bCs/>
              </w:rPr>
              <w:t>GBGF-I</w:t>
            </w:r>
            <w:r w:rsidRPr="002510FF">
              <w:rPr>
                <w:rFonts w:cs="Arial"/>
              </w:rPr>
              <w:t>.</w:t>
            </w:r>
          </w:p>
        </w:tc>
      </w:tr>
      <w:tr w:rsidR="00520F05" w:rsidRPr="007E0B31" w14:paraId="638863F5" w14:textId="77777777" w:rsidTr="00486E52">
        <w:trPr>
          <w:cantSplit/>
          <w:trHeight w:val="300"/>
        </w:trPr>
        <w:tc>
          <w:tcPr>
            <w:tcW w:w="3122" w:type="dxa"/>
          </w:tcPr>
          <w:p w14:paraId="26926052" w14:textId="77777777" w:rsidR="00520F05" w:rsidRPr="007E0B31" w:rsidRDefault="00520F05" w:rsidP="00520F05">
            <w:pPr>
              <w:pStyle w:val="Arial11Bold"/>
              <w:rPr>
                <w:rFonts w:cs="Arial"/>
              </w:rPr>
            </w:pPr>
            <w:proofErr w:type="spellStart"/>
            <w:r w:rsidRPr="007E0B31">
              <w:rPr>
                <w:rFonts w:cs="Arial"/>
              </w:rPr>
              <w:t>Intertripping</w:t>
            </w:r>
            <w:proofErr w:type="spellEnd"/>
          </w:p>
        </w:tc>
        <w:tc>
          <w:tcPr>
            <w:tcW w:w="6513" w:type="dxa"/>
          </w:tcPr>
          <w:p w14:paraId="5885E7C1"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520F05" w:rsidRPr="007E0B31" w14:paraId="5FEC53DC" w14:textId="77777777" w:rsidTr="00486E52">
        <w:trPr>
          <w:cantSplit/>
          <w:trHeight w:val="300"/>
        </w:trPr>
        <w:tc>
          <w:tcPr>
            <w:tcW w:w="3122" w:type="dxa"/>
          </w:tcPr>
          <w:p w14:paraId="026F8A52" w14:textId="77777777" w:rsidR="00520F05" w:rsidRPr="007E0B31" w:rsidRDefault="00520F05" w:rsidP="00520F05">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513" w:type="dxa"/>
          </w:tcPr>
          <w:p w14:paraId="0C1A16E0" w14:textId="77777777" w:rsidR="00520F05" w:rsidRPr="007E0B31" w:rsidRDefault="00520F05" w:rsidP="00520F05">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520F05" w:rsidRPr="007E0B31" w14:paraId="55EDA8C8" w14:textId="77777777" w:rsidTr="00486E52">
        <w:trPr>
          <w:cantSplit/>
          <w:trHeight w:val="300"/>
        </w:trPr>
        <w:tc>
          <w:tcPr>
            <w:tcW w:w="3122" w:type="dxa"/>
          </w:tcPr>
          <w:p w14:paraId="2952593D" w14:textId="13C2FEE2" w:rsidR="00520F05" w:rsidRPr="005E6EA9" w:rsidRDefault="00520F05" w:rsidP="00520F05">
            <w:pPr>
              <w:pStyle w:val="Arial11Bold"/>
              <w:rPr>
                <w:rFonts w:cs="Arial"/>
              </w:rPr>
            </w:pPr>
            <w:r w:rsidRPr="005E6EA9">
              <w:rPr>
                <w:lang w:val="en-US"/>
              </w:rPr>
              <w:t>IP Completion Day</w:t>
            </w:r>
          </w:p>
        </w:tc>
        <w:tc>
          <w:tcPr>
            <w:tcW w:w="6513" w:type="dxa"/>
          </w:tcPr>
          <w:p w14:paraId="57363720" w14:textId="208EF631" w:rsidR="00520F05" w:rsidRPr="005E6EA9" w:rsidRDefault="00520F05" w:rsidP="00520F05">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520F05" w:rsidRPr="007E0B31" w14:paraId="39051322" w14:textId="77777777" w:rsidTr="00486E52">
        <w:trPr>
          <w:cantSplit/>
          <w:trHeight w:val="300"/>
        </w:trPr>
        <w:tc>
          <w:tcPr>
            <w:tcW w:w="3122" w:type="dxa"/>
          </w:tcPr>
          <w:p w14:paraId="085A1082" w14:textId="77777777" w:rsidR="00520F05" w:rsidRPr="007E0B31" w:rsidRDefault="00520F05" w:rsidP="00520F05">
            <w:pPr>
              <w:pStyle w:val="Arial11Bold"/>
              <w:rPr>
                <w:rFonts w:cs="Arial"/>
              </w:rPr>
            </w:pPr>
            <w:r w:rsidRPr="007E0B31">
              <w:rPr>
                <w:rFonts w:cs="Arial"/>
              </w:rPr>
              <w:t>IP Turbine Power Fraction</w:t>
            </w:r>
          </w:p>
        </w:tc>
        <w:tc>
          <w:tcPr>
            <w:tcW w:w="6513" w:type="dxa"/>
          </w:tcPr>
          <w:p w14:paraId="0237FD82" w14:textId="77777777" w:rsidR="00520F05" w:rsidRPr="007E0B31" w:rsidRDefault="00520F05" w:rsidP="00520F05">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520F05" w:rsidRPr="007E0B31" w14:paraId="216AAE0C" w14:textId="77777777" w:rsidTr="00486E52">
        <w:trPr>
          <w:cantSplit/>
          <w:trHeight w:val="300"/>
        </w:trPr>
        <w:tc>
          <w:tcPr>
            <w:tcW w:w="3122" w:type="dxa"/>
          </w:tcPr>
          <w:p w14:paraId="12BBCDF5" w14:textId="77777777" w:rsidR="00520F05" w:rsidRPr="007E0B31" w:rsidRDefault="00520F05" w:rsidP="00520F05">
            <w:pPr>
              <w:pStyle w:val="Arial11Bold"/>
              <w:rPr>
                <w:rFonts w:cs="Arial"/>
              </w:rPr>
            </w:pPr>
            <w:r w:rsidRPr="007E0B31">
              <w:rPr>
                <w:rFonts w:cs="Arial"/>
              </w:rPr>
              <w:t>Isolating Device</w:t>
            </w:r>
          </w:p>
        </w:tc>
        <w:tc>
          <w:tcPr>
            <w:tcW w:w="6513" w:type="dxa"/>
          </w:tcPr>
          <w:p w14:paraId="49D8E8E0" w14:textId="77777777" w:rsidR="00520F05" w:rsidRPr="007E0B31" w:rsidRDefault="00520F05" w:rsidP="00520F05">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520F05" w:rsidRPr="007E0B31" w14:paraId="34453E39" w14:textId="77777777" w:rsidTr="00486E52">
        <w:trPr>
          <w:cantSplit/>
          <w:trHeight w:val="300"/>
        </w:trPr>
        <w:tc>
          <w:tcPr>
            <w:tcW w:w="3122" w:type="dxa"/>
          </w:tcPr>
          <w:p w14:paraId="14A3BF94" w14:textId="77777777" w:rsidR="00520F05" w:rsidRPr="007E0B31" w:rsidRDefault="00520F05" w:rsidP="00520F05">
            <w:pPr>
              <w:pStyle w:val="Arial11Bold"/>
              <w:rPr>
                <w:rFonts w:cs="Arial"/>
              </w:rPr>
            </w:pPr>
            <w:r w:rsidRPr="007E0B31">
              <w:rPr>
                <w:rFonts w:cs="Arial"/>
              </w:rPr>
              <w:t>Isolation</w:t>
            </w:r>
          </w:p>
        </w:tc>
        <w:tc>
          <w:tcPr>
            <w:tcW w:w="6513" w:type="dxa"/>
          </w:tcPr>
          <w:p w14:paraId="68F95399" w14:textId="77777777" w:rsidR="00520F05" w:rsidRPr="007E0B31" w:rsidRDefault="00520F05" w:rsidP="00520F05">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520F05" w:rsidRPr="007E0B31" w:rsidRDefault="00520F05" w:rsidP="00520F05">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520F05" w:rsidRPr="007E0B31" w:rsidRDefault="00520F05" w:rsidP="00520F05">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520F05" w:rsidRPr="007E0B31" w14:paraId="1BD7DF5B" w14:textId="77777777" w:rsidTr="00486E52">
        <w:trPr>
          <w:cantSplit/>
          <w:trHeight w:val="300"/>
        </w:trPr>
        <w:tc>
          <w:tcPr>
            <w:tcW w:w="3122" w:type="dxa"/>
          </w:tcPr>
          <w:p w14:paraId="12863469" w14:textId="77777777" w:rsidR="00520F05" w:rsidRPr="007E0B31" w:rsidRDefault="00520F05" w:rsidP="00520F05">
            <w:pPr>
              <w:pStyle w:val="Arial11Bold"/>
              <w:rPr>
                <w:rFonts w:cs="Arial"/>
              </w:rPr>
            </w:pPr>
            <w:r w:rsidRPr="007E0B31">
              <w:rPr>
                <w:rFonts w:cs="Arial"/>
              </w:rPr>
              <w:t>Joint System Incident</w:t>
            </w:r>
          </w:p>
        </w:tc>
        <w:tc>
          <w:tcPr>
            <w:tcW w:w="6513" w:type="dxa"/>
          </w:tcPr>
          <w:p w14:paraId="41956887" w14:textId="12B5377A" w:rsidR="00520F05" w:rsidRPr="007E0B31" w:rsidRDefault="00520F05" w:rsidP="00520F05">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520F05" w:rsidRPr="007E0B31" w14:paraId="191172B5" w14:textId="77777777" w:rsidTr="00486E52">
        <w:trPr>
          <w:cantSplit/>
          <w:trHeight w:val="300"/>
        </w:trPr>
        <w:tc>
          <w:tcPr>
            <w:tcW w:w="3122" w:type="dxa"/>
          </w:tcPr>
          <w:p w14:paraId="43A07781" w14:textId="77777777" w:rsidR="00520F05" w:rsidRPr="007E0B31" w:rsidRDefault="00520F05" w:rsidP="00520F05">
            <w:pPr>
              <w:pStyle w:val="Arial11Bold"/>
              <w:rPr>
                <w:rFonts w:cs="Arial"/>
              </w:rPr>
            </w:pPr>
            <w:r w:rsidRPr="007E0B31">
              <w:rPr>
                <w:rFonts w:cs="Arial"/>
              </w:rPr>
              <w:t>Key Safe</w:t>
            </w:r>
          </w:p>
        </w:tc>
        <w:tc>
          <w:tcPr>
            <w:tcW w:w="6513" w:type="dxa"/>
          </w:tcPr>
          <w:p w14:paraId="7E157AB5" w14:textId="77777777" w:rsidR="00520F05" w:rsidRPr="007E0B31" w:rsidRDefault="00520F05" w:rsidP="00520F05">
            <w:pPr>
              <w:pStyle w:val="TableArial11"/>
              <w:rPr>
                <w:rFonts w:cs="Arial"/>
              </w:rPr>
            </w:pPr>
            <w:r w:rsidRPr="007E0B31">
              <w:rPr>
                <w:rFonts w:cs="Arial"/>
              </w:rPr>
              <w:t>A device for the secure retention of keys.</w:t>
            </w:r>
          </w:p>
        </w:tc>
      </w:tr>
      <w:tr w:rsidR="00520F05" w:rsidRPr="007E0B31" w14:paraId="6CBC694D" w14:textId="77777777" w:rsidTr="00486E52">
        <w:trPr>
          <w:cantSplit/>
          <w:trHeight w:val="300"/>
        </w:trPr>
        <w:tc>
          <w:tcPr>
            <w:tcW w:w="3122" w:type="dxa"/>
          </w:tcPr>
          <w:p w14:paraId="4D6A5475" w14:textId="77777777" w:rsidR="00520F05" w:rsidRPr="007E0B31" w:rsidRDefault="00520F05" w:rsidP="00520F05">
            <w:pPr>
              <w:pStyle w:val="Arial11Bold"/>
              <w:rPr>
                <w:rFonts w:cs="Arial"/>
              </w:rPr>
            </w:pPr>
            <w:r w:rsidRPr="007E0B31">
              <w:rPr>
                <w:rFonts w:cs="Arial"/>
              </w:rPr>
              <w:t>Key Safe Key</w:t>
            </w:r>
          </w:p>
        </w:tc>
        <w:tc>
          <w:tcPr>
            <w:tcW w:w="6513" w:type="dxa"/>
          </w:tcPr>
          <w:p w14:paraId="0336EA05" w14:textId="77777777" w:rsidR="00520F05" w:rsidRPr="007E0B31" w:rsidRDefault="00520F05" w:rsidP="00520F05">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520F05" w:rsidRPr="007E0B31" w14:paraId="1DCBAB6F" w14:textId="77777777" w:rsidTr="00486E52">
        <w:trPr>
          <w:cantSplit/>
          <w:trHeight w:val="300"/>
        </w:trPr>
        <w:tc>
          <w:tcPr>
            <w:tcW w:w="3122" w:type="dxa"/>
          </w:tcPr>
          <w:p w14:paraId="1320A49E" w14:textId="332E72AC" w:rsidR="00520F05" w:rsidRPr="007E0B31" w:rsidRDefault="00520F05" w:rsidP="00520F05">
            <w:pPr>
              <w:pStyle w:val="Arial11Bold"/>
              <w:rPr>
                <w:rFonts w:cs="Arial"/>
              </w:rPr>
            </w:pPr>
            <w:r w:rsidRPr="007E0B31">
              <w:rPr>
                <w:rFonts w:cs="Arial"/>
              </w:rPr>
              <w:t>Large Power Station</w:t>
            </w:r>
          </w:p>
        </w:tc>
        <w:tc>
          <w:tcPr>
            <w:tcW w:w="6513" w:type="dxa"/>
          </w:tcPr>
          <w:p w14:paraId="6657EC55" w14:textId="77777777" w:rsidR="00520F05" w:rsidRPr="007E0B31" w:rsidRDefault="00520F05" w:rsidP="00520F05">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directly connected to:</w:t>
            </w:r>
          </w:p>
          <w:p w14:paraId="18720937" w14:textId="485A1E49" w:rsidR="00520F05" w:rsidRPr="007E0B31" w:rsidRDefault="00520F05" w:rsidP="00520F05">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ins w:id="80" w:author="Grey (ESO), Alastair" w:date="2022-12-14T10:04:00Z">
              <w:r w:rsidR="00931422">
                <w:rPr>
                  <w:rFonts w:cs="Arial"/>
                  <w:b/>
                </w:rPr>
                <w:t xml:space="preserve"> </w:t>
              </w:r>
              <w:r w:rsidR="00931422" w:rsidRPr="00E93A12">
                <w:rPr>
                  <w:rFonts w:cs="Arial"/>
                  <w:bCs/>
                </w:rPr>
                <w:t xml:space="preserve">or </w:t>
              </w:r>
            </w:ins>
            <w:ins w:id="81" w:author="Grey (ESO), Alastair" w:date="2022-12-14T10:05:00Z">
              <w:r w:rsidR="00931422" w:rsidRPr="00E93A12">
                <w:rPr>
                  <w:rFonts w:cs="Arial"/>
                  <w:bCs/>
                </w:rPr>
                <w:t>located in</w:t>
              </w:r>
              <w:r w:rsidR="00931422">
                <w:rPr>
                  <w:rFonts w:cs="Arial"/>
                  <w:b/>
                </w:rPr>
                <w:t xml:space="preserve"> NGET’s Transmission </w:t>
              </w:r>
            </w:ins>
            <w:ins w:id="82" w:author="Grey (ESO), Alastair" w:date="2022-12-14T10:06:00Z">
              <w:r w:rsidR="00E93A12">
                <w:rPr>
                  <w:rFonts w:cs="Arial"/>
                  <w:b/>
                </w:rPr>
                <w:t>Area</w:t>
              </w:r>
            </w:ins>
            <w:ins w:id="83" w:author="Grey (ESO), Alastair" w:date="2022-12-14T10:05:00Z">
              <w:r w:rsidR="00931422">
                <w:rPr>
                  <w:rFonts w:cs="Arial"/>
                  <w:b/>
                </w:rPr>
                <w:t xml:space="preserve"> </w:t>
              </w:r>
              <w:r w:rsidR="00931422" w:rsidRPr="00E93A12">
                <w:rPr>
                  <w:rFonts w:cs="Arial"/>
                  <w:bCs/>
                </w:rPr>
                <w:t xml:space="preserve">but </w:t>
              </w:r>
            </w:ins>
            <w:ins w:id="84" w:author="Grey (ESO), Alastair" w:date="2022-12-14T10:08:00Z">
              <w:r w:rsidR="007A492E">
                <w:rPr>
                  <w:rFonts w:cs="Arial"/>
                  <w:bCs/>
                </w:rPr>
                <w:t xml:space="preserve">is </w:t>
              </w:r>
            </w:ins>
            <w:ins w:id="85" w:author="Grey (ESO), Alastair" w:date="2022-12-14T10:05:00Z">
              <w:r w:rsidR="00931422" w:rsidRPr="00E93A12">
                <w:rPr>
                  <w:rFonts w:cs="Arial"/>
                  <w:bCs/>
                </w:rPr>
                <w:t xml:space="preserve">connected to </w:t>
              </w:r>
              <w:r w:rsidR="00397502" w:rsidRPr="00E93A12">
                <w:rPr>
                  <w:rFonts w:cs="Arial"/>
                  <w:bCs/>
                </w:rPr>
                <w:t>a</w:t>
              </w:r>
              <w:r w:rsidR="00397502">
                <w:rPr>
                  <w:rFonts w:cs="Arial"/>
                  <w:b/>
                </w:rPr>
                <w:t xml:space="preserve"> Competitively Appointed Transmission Licensee</w:t>
              </w:r>
            </w:ins>
            <w:ins w:id="86" w:author="Spencer(ESO), Deborah" w:date="2022-12-12T11:46:00Z">
              <w:r w:rsidR="00C435FE">
                <w:rPr>
                  <w:rFonts w:cs="Arial"/>
                  <w:b/>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382FE2C5" w:rsidR="00520F05" w:rsidRPr="007E0B31" w:rsidRDefault="00520F05" w:rsidP="00520F0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ins w:id="87" w:author="Grey (ESO), Alastair" w:date="2022-12-14T10:06:00Z">
              <w:r w:rsidR="00E93A12">
                <w:rPr>
                  <w:rFonts w:cs="Arial"/>
                  <w:b/>
                </w:rPr>
                <w:t xml:space="preserve"> </w:t>
              </w:r>
              <w:r w:rsidR="00E93A12" w:rsidRPr="00791885">
                <w:rPr>
                  <w:rFonts w:cs="Arial"/>
                  <w:bCs/>
                </w:rPr>
                <w:t>or located in</w:t>
              </w:r>
              <w:r w:rsidR="00E93A12">
                <w:rPr>
                  <w:rFonts w:cs="Arial"/>
                  <w:b/>
                </w:rPr>
                <w:t xml:space="preserve"> SPT’s Transmission Area</w:t>
              </w:r>
            </w:ins>
            <w:ins w:id="88" w:author="Spencer(ESO), Deborah" w:date="2022-12-12T11:48:00Z">
              <w:r w:rsidR="0084756B">
                <w:rPr>
                  <w:rFonts w:cs="Arial"/>
                  <w:b/>
                </w:rPr>
                <w:t xml:space="preserve"> </w:t>
              </w:r>
            </w:ins>
            <w:ins w:id="89" w:author="Grey (ESO), Alastair" w:date="2022-12-14T10:06:00Z">
              <w:r w:rsidR="00450E3F">
                <w:rPr>
                  <w:rFonts w:cs="Arial"/>
                  <w:bCs/>
                </w:rPr>
                <w:t>bu</w:t>
              </w:r>
            </w:ins>
            <w:ins w:id="90" w:author="Grey (ESO), Alastair" w:date="2022-12-14T10:07:00Z">
              <w:r w:rsidR="00450E3F">
                <w:rPr>
                  <w:rFonts w:cs="Arial"/>
                  <w:bCs/>
                </w:rPr>
                <w:t xml:space="preserve">t </w:t>
              </w:r>
            </w:ins>
            <w:ins w:id="91" w:author="Grey (ESO), Alastair" w:date="2022-12-14T10:08:00Z">
              <w:r w:rsidR="007A492E" w:rsidRPr="007A492E">
                <w:rPr>
                  <w:rFonts w:cs="Arial"/>
                  <w:bCs/>
                </w:rPr>
                <w:t>is</w:t>
              </w:r>
              <w:r w:rsidR="007A492E">
                <w:rPr>
                  <w:rFonts w:cs="Arial"/>
                  <w:b/>
                </w:rPr>
                <w:t xml:space="preserve"> </w:t>
              </w:r>
            </w:ins>
            <w:ins w:id="92" w:author="Grey (ESO), Alastair" w:date="2022-12-14T10:07:00Z">
              <w:r w:rsidR="00450E3F">
                <w:rPr>
                  <w:rFonts w:cs="Arial"/>
                  <w:bCs/>
                </w:rPr>
                <w:t xml:space="preserve">connected to a </w:t>
              </w:r>
              <w:r w:rsidR="00450E3F">
                <w:rPr>
                  <w:rFonts w:cs="Arial"/>
                  <w:b/>
                </w:rPr>
                <w:t xml:space="preserve">Competitively Appointed Transmission Licensee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2540C7C6" w:rsidR="00520F05" w:rsidRPr="007E0B31" w:rsidRDefault="00520F05" w:rsidP="00520F0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ins w:id="93" w:author="Grey (ESO), Alastair" w:date="2022-12-14T10:07:00Z">
              <w:r w:rsidR="00450E3F">
                <w:rPr>
                  <w:rFonts w:cs="Arial"/>
                  <w:b/>
                </w:rPr>
                <w:t xml:space="preserve"> </w:t>
              </w:r>
              <w:r w:rsidR="00450E3F">
                <w:rPr>
                  <w:rFonts w:cs="Arial"/>
                  <w:bCs/>
                </w:rPr>
                <w:t xml:space="preserve">or located in </w:t>
              </w:r>
              <w:r w:rsidR="00450E3F" w:rsidRPr="007A492E">
                <w:rPr>
                  <w:rFonts w:cs="Arial"/>
                  <w:b/>
                </w:rPr>
                <w:t xml:space="preserve">SHETL’s Transmission </w:t>
              </w:r>
            </w:ins>
            <w:ins w:id="94" w:author="Grey (ESO), Alastair" w:date="2022-12-14T11:34:00Z">
              <w:r w:rsidR="00B61AFF">
                <w:rPr>
                  <w:rFonts w:cs="Arial"/>
                  <w:b/>
                </w:rPr>
                <w:t>Area</w:t>
              </w:r>
            </w:ins>
            <w:ins w:id="95" w:author="Grey (ESO), Alastair" w:date="2022-12-14T10:07:00Z">
              <w:r w:rsidR="00450E3F">
                <w:rPr>
                  <w:rFonts w:cs="Arial"/>
                  <w:bCs/>
                </w:rPr>
                <w:t xml:space="preserve"> but</w:t>
              </w:r>
            </w:ins>
            <w:r w:rsidRPr="007E0B31">
              <w:rPr>
                <w:rFonts w:cs="Arial"/>
              </w:rPr>
              <w:t xml:space="preserve"> </w:t>
            </w:r>
            <w:ins w:id="96" w:author="Grey (ESO), Alastair" w:date="2022-12-14T10:08:00Z">
              <w:r w:rsidR="007A492E">
                <w:rPr>
                  <w:rFonts w:cs="Arial"/>
                </w:rPr>
                <w:t xml:space="preserve">is connected to a </w:t>
              </w:r>
              <w:r w:rsidR="007A492E" w:rsidRPr="007A492E">
                <w:rPr>
                  <w:rFonts w:cs="Arial"/>
                  <w:b/>
                  <w:bCs/>
                </w:rPr>
                <w:t>Competitively Appointed Tr</w:t>
              </w:r>
            </w:ins>
            <w:ins w:id="97" w:author="Grey (ESO), Alastair" w:date="2022-12-14T10:09:00Z">
              <w:r w:rsidR="007A492E" w:rsidRPr="007A492E">
                <w:rPr>
                  <w:rFonts w:cs="Arial"/>
                  <w:b/>
                  <w:bCs/>
                </w:rPr>
                <w:t>ansmission Licensee</w:t>
              </w:r>
              <w:r w:rsidR="007A492E">
                <w:rPr>
                  <w:rFonts w:cs="Arial"/>
                </w:rPr>
                <w:t xml:space="preserve"> </w:t>
              </w:r>
            </w:ins>
            <w:r w:rsidRPr="007E0B31">
              <w:rPr>
                <w:rFonts w:cs="Arial"/>
              </w:rPr>
              <w:t xml:space="preserve">where such </w:t>
            </w:r>
            <w:r w:rsidRPr="007E0B31">
              <w:rPr>
                <w:rFonts w:cs="Arial"/>
                <w:b/>
              </w:rPr>
              <w:t>Power</w:t>
            </w:r>
            <w:r w:rsidRPr="007E0B31">
              <w:rPr>
                <w:rFonts w:cs="Arial"/>
              </w:rPr>
              <w:t xml:space="preserve">  </w:t>
            </w:r>
            <w:del w:id="98" w:author="Spencer(ESO), Deborah" w:date="2022-12-13T10:06:00Z">
              <w:r w:rsidRPr="007E0B31">
                <w:rPr>
                  <w:rFonts w:cs="Arial"/>
                  <w:b/>
                </w:rPr>
                <w:delText xml:space="preserve">   </w:delText>
              </w:r>
            </w:del>
            <w:r w:rsidRPr="007E0B31">
              <w:rPr>
                <w:rFonts w:cs="Arial"/>
                <w:b/>
              </w:rPr>
              <w:t>Station</w:t>
            </w:r>
            <w:r w:rsidRPr="007E0B31">
              <w:rPr>
                <w:rFonts w:cs="Arial"/>
              </w:rPr>
              <w:t xml:space="preserve"> has a </w:t>
            </w:r>
            <w:r w:rsidRPr="007E0B31">
              <w:rPr>
                <w:rFonts w:cs="Arial"/>
                <w:b/>
              </w:rPr>
              <w:t>Registered Capacity</w:t>
            </w:r>
            <w:r w:rsidRPr="007E0B31">
              <w:rPr>
                <w:rFonts w:cs="Arial"/>
              </w:rPr>
              <w:t xml:space="preserve"> of 10MW or more; or</w:t>
            </w:r>
          </w:p>
          <w:p w14:paraId="405723D0" w14:textId="15C49C0E" w:rsidR="00520F05" w:rsidRDefault="00520F05" w:rsidP="00520F05">
            <w:pPr>
              <w:pStyle w:val="TableArial11"/>
              <w:ind w:left="1134" w:hanging="567"/>
              <w:rPr>
                <w:rFonts w:cs="Arial"/>
              </w:rPr>
            </w:pPr>
            <w:r w:rsidRPr="098D0C5A">
              <w:rPr>
                <w:rFonts w:cs="Arial"/>
              </w:rPr>
              <w:t>(iv)</w:t>
            </w:r>
            <w:r>
              <w:tab/>
            </w:r>
            <w:r w:rsidRPr="098D0C5A">
              <w:rPr>
                <w:rFonts w:cs="Arial"/>
              </w:rPr>
              <w:t xml:space="preserve">an </w:t>
            </w:r>
            <w:r w:rsidRPr="098D0C5A">
              <w:rPr>
                <w:rFonts w:cs="Arial"/>
                <w:b/>
                <w:bCs/>
              </w:rPr>
              <w:t>Offshore Transmission System</w:t>
            </w:r>
            <w:r w:rsidRPr="098D0C5A">
              <w:rPr>
                <w:rFonts w:cs="Arial"/>
              </w:rPr>
              <w:t xml:space="preserve"> where such </w:t>
            </w:r>
            <w:r w:rsidRPr="098D0C5A">
              <w:rPr>
                <w:rFonts w:cs="Arial"/>
                <w:b/>
                <w:bCs/>
              </w:rPr>
              <w:t>Power Station</w:t>
            </w:r>
            <w:r w:rsidRPr="098D0C5A">
              <w:rPr>
                <w:rFonts w:cs="Arial"/>
              </w:rPr>
              <w:t xml:space="preserve"> has a </w:t>
            </w:r>
            <w:r w:rsidRPr="098D0C5A">
              <w:rPr>
                <w:rFonts w:cs="Arial"/>
                <w:b/>
                <w:bCs/>
              </w:rPr>
              <w:t>Registered Capacity</w:t>
            </w:r>
            <w:r w:rsidRPr="098D0C5A">
              <w:rPr>
                <w:rFonts w:cs="Arial"/>
              </w:rPr>
              <w:t xml:space="preserve"> of 10MW or more; ; or</w:t>
            </w:r>
          </w:p>
          <w:p w14:paraId="0A826084" w14:textId="77777777" w:rsidR="00520F05" w:rsidRPr="007E0B31" w:rsidRDefault="00520F05" w:rsidP="00520F05">
            <w:pPr>
              <w:pStyle w:val="TableArial11"/>
              <w:ind w:left="567" w:hanging="567"/>
              <w:rPr>
                <w:rFonts w:cs="Arial"/>
              </w:rPr>
            </w:pPr>
            <w:r w:rsidRPr="007E0B31">
              <w:rPr>
                <w:rFonts w:cs="Arial"/>
              </w:rPr>
              <w:t>or,</w:t>
            </w:r>
          </w:p>
          <w:p w14:paraId="46BD628C"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0045A9BC" w:rsidR="00520F05" w:rsidRPr="007E0B31" w:rsidRDefault="00520F05" w:rsidP="00520F05">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ins w:id="99" w:author="Spencer(ESO), Deborah" w:date="2022-12-12T11:49:00Z">
              <w:r w:rsidR="009C44F3">
                <w:rPr>
                  <w:rFonts w:cs="Arial"/>
                  <w:b/>
                </w:rPr>
                <w:t xml:space="preserve"> </w:t>
              </w:r>
              <w:r w:rsidR="009C44F3" w:rsidRPr="007E70A1">
                <w:rPr>
                  <w:rFonts w:cs="Arial"/>
                  <w:bCs/>
                </w:rPr>
                <w:t>or</w:t>
              </w:r>
              <w:r w:rsidR="009C44F3">
                <w:rPr>
                  <w:rFonts w:cs="Arial"/>
                  <w:b/>
                </w:rPr>
                <w:t xml:space="preserve"> </w:t>
              </w:r>
              <w:r w:rsidR="009C44F3">
                <w:rPr>
                  <w:rFonts w:cs="Arial"/>
                </w:rPr>
                <w:t>a</w:t>
              </w:r>
              <w:r w:rsidR="009C44F3" w:rsidRPr="1A6A7619">
                <w:rPr>
                  <w:rFonts w:cs="Arial"/>
                </w:rPr>
                <w:t xml:space="preserve"> </w:t>
              </w:r>
              <w:r w:rsidR="009C44F3" w:rsidRPr="1A6A7619">
                <w:rPr>
                  <w:rFonts w:cs="Arial"/>
                  <w:b/>
                  <w:bCs/>
                </w:rPr>
                <w:t>Competitively Appointed Transmission Licensee</w:t>
              </w:r>
              <w:r w:rsidR="009C44F3">
                <w:rPr>
                  <w:rFonts w:cs="Arial"/>
                  <w:b/>
                  <w:bCs/>
                </w:rPr>
                <w:t xml:space="preserve"> </w:t>
              </w:r>
              <w:r w:rsidR="009C44F3" w:rsidRPr="007E70A1">
                <w:rPr>
                  <w:rFonts w:cs="Arial"/>
                </w:rPr>
                <w:t>located in</w:t>
              </w:r>
              <w:r w:rsidR="009C44F3">
                <w:rPr>
                  <w:rFonts w:cs="Arial"/>
                  <w:b/>
                  <w:bCs/>
                </w:rPr>
                <w:t xml:space="preserve"> NGET’s Transmission Area</w:t>
              </w:r>
            </w:ins>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A5A09D5" w:rsidR="00520F05" w:rsidRPr="007E0B31" w:rsidRDefault="00520F05" w:rsidP="00520F0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100" w:author="Spencer(ESO), Deborah" w:date="2022-12-12T11:50:00Z">
              <w:r w:rsidR="009C44F3" w:rsidRPr="007E70A1">
                <w:rPr>
                  <w:rFonts w:cs="Arial"/>
                  <w:bCs/>
                </w:rPr>
                <w:t>or</w:t>
              </w:r>
              <w:r w:rsidR="009C44F3">
                <w:rPr>
                  <w:rFonts w:cs="Arial"/>
                  <w:b/>
                </w:rPr>
                <w:t xml:space="preserve"> </w:t>
              </w:r>
              <w:r w:rsidR="009C44F3">
                <w:rPr>
                  <w:rFonts w:cs="Arial"/>
                </w:rPr>
                <w:t>a</w:t>
              </w:r>
              <w:r w:rsidR="009C44F3" w:rsidRPr="1A6A7619">
                <w:rPr>
                  <w:rFonts w:cs="Arial"/>
                </w:rPr>
                <w:t xml:space="preserve"> </w:t>
              </w:r>
              <w:r w:rsidR="009C44F3" w:rsidRPr="1A6A7619">
                <w:rPr>
                  <w:rFonts w:cs="Arial"/>
                  <w:b/>
                  <w:bCs/>
                </w:rPr>
                <w:t>Competitively Appointed Transmission Licensee</w:t>
              </w:r>
              <w:r w:rsidR="009C44F3">
                <w:rPr>
                  <w:rFonts w:cs="Arial"/>
                  <w:b/>
                  <w:bCs/>
                </w:rPr>
                <w:t xml:space="preserve"> </w:t>
              </w:r>
              <w:r w:rsidR="009C44F3" w:rsidRPr="007E70A1">
                <w:rPr>
                  <w:rFonts w:cs="Arial"/>
                </w:rPr>
                <w:t>located in</w:t>
              </w:r>
              <w:r w:rsidR="009C44F3">
                <w:rPr>
                  <w:rFonts w:cs="Arial"/>
                  <w:b/>
                  <w:bCs/>
                </w:rPr>
                <w:t xml:space="preserve"> </w:t>
              </w:r>
            </w:ins>
            <w:ins w:id="101" w:author="Spencer(ESO), Deborah" w:date="2022-12-12T11:51:00Z">
              <w:r w:rsidR="00C12959">
                <w:rPr>
                  <w:rFonts w:cs="Arial"/>
                  <w:b/>
                  <w:bCs/>
                </w:rPr>
                <w:t>SPT’s Transmission</w:t>
              </w:r>
            </w:ins>
            <w:ins w:id="102" w:author="Spencer(ESO), Deborah" w:date="2022-12-12T11:50:00Z">
              <w:r w:rsidR="009C44F3">
                <w:rPr>
                  <w:rFonts w:cs="Arial"/>
                  <w:b/>
                  <w:bCs/>
                </w:rPr>
                <w:t xml:space="preserve"> Area</w:t>
              </w:r>
              <w:r w:rsidR="009C44F3"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7AD1D24" w14:textId="31185C40" w:rsidR="00520F05" w:rsidRPr="00351426" w:rsidRDefault="00520F05" w:rsidP="00520F05">
            <w:pPr>
              <w:pStyle w:val="ListParagraph"/>
              <w:numPr>
                <w:ilvl w:val="0"/>
                <w:numId w:val="13"/>
              </w:numPr>
              <w:spacing w:before="120" w:after="120" w:line="264" w:lineRule="auto"/>
              <w:jc w:val="both"/>
              <w:rPr>
                <w:rFonts w:ascii="Arial" w:hAnsi="Arial" w:cs="Arial"/>
                <w:sz w:val="20"/>
                <w:szCs w:val="20"/>
              </w:rPr>
            </w:pPr>
            <w:r w:rsidRPr="00351426">
              <w:rPr>
                <w:rFonts w:ascii="Arial" w:hAnsi="Arial" w:cs="Arial"/>
                <w:b/>
                <w:bCs/>
                <w:sz w:val="20"/>
                <w:szCs w:val="20"/>
              </w:rPr>
              <w:t>SHETL’s Transmission System</w:t>
            </w:r>
            <w:r w:rsidRPr="00351426">
              <w:rPr>
                <w:rFonts w:ascii="Arial" w:hAnsi="Arial" w:cs="Arial"/>
                <w:sz w:val="20"/>
                <w:szCs w:val="20"/>
              </w:rPr>
              <w:t xml:space="preserve"> </w:t>
            </w:r>
            <w:ins w:id="103" w:author="Spencer(ESO), Deborah" w:date="2022-12-12T11:50:00Z">
              <w:r w:rsidR="009C44F3" w:rsidRPr="00351426">
                <w:rPr>
                  <w:rFonts w:ascii="Arial" w:hAnsi="Arial" w:cs="Arial"/>
                  <w:bCs/>
                  <w:sz w:val="20"/>
                  <w:szCs w:val="20"/>
                </w:rPr>
                <w:t>or</w:t>
              </w:r>
              <w:r w:rsidR="009C44F3" w:rsidRPr="00351426">
                <w:rPr>
                  <w:rFonts w:ascii="Arial" w:hAnsi="Arial" w:cs="Arial"/>
                  <w:b/>
                  <w:sz w:val="20"/>
                  <w:szCs w:val="20"/>
                </w:rPr>
                <w:t xml:space="preserve"> </w:t>
              </w:r>
              <w:r w:rsidR="009C44F3" w:rsidRPr="00351426">
                <w:rPr>
                  <w:rFonts w:ascii="Arial" w:hAnsi="Arial" w:cs="Arial"/>
                  <w:sz w:val="20"/>
                  <w:szCs w:val="20"/>
                </w:rPr>
                <w:t xml:space="preserve">a </w:t>
              </w:r>
              <w:r w:rsidR="009C44F3" w:rsidRPr="00351426">
                <w:rPr>
                  <w:rFonts w:ascii="Arial" w:hAnsi="Arial" w:cs="Arial"/>
                  <w:b/>
                  <w:bCs/>
                  <w:sz w:val="20"/>
                  <w:szCs w:val="20"/>
                </w:rPr>
                <w:t xml:space="preserve">Competitively Appointed Transmission Licensee </w:t>
              </w:r>
              <w:r w:rsidR="009C44F3" w:rsidRPr="00351426">
                <w:rPr>
                  <w:rFonts w:ascii="Arial" w:hAnsi="Arial" w:cs="Arial"/>
                  <w:sz w:val="20"/>
                  <w:szCs w:val="20"/>
                </w:rPr>
                <w:t>located in</w:t>
              </w:r>
              <w:r w:rsidR="009C44F3" w:rsidRPr="00351426">
                <w:rPr>
                  <w:rFonts w:ascii="Arial" w:hAnsi="Arial" w:cs="Arial"/>
                  <w:b/>
                  <w:bCs/>
                  <w:sz w:val="20"/>
                  <w:szCs w:val="20"/>
                </w:rPr>
                <w:t xml:space="preserve"> SHETL’s Transmission </w:t>
              </w:r>
            </w:ins>
            <w:ins w:id="104" w:author="Spencer(ESO), Deborah" w:date="2022-12-12T11:52:00Z">
              <w:r w:rsidR="00367C55" w:rsidRPr="00351426">
                <w:rPr>
                  <w:rFonts w:ascii="Arial" w:hAnsi="Arial" w:cs="Arial"/>
                  <w:b/>
                  <w:bCs/>
                  <w:sz w:val="20"/>
                  <w:szCs w:val="20"/>
                </w:rPr>
                <w:t>Area,</w:t>
              </w:r>
            </w:ins>
            <w:ins w:id="105" w:author="Spencer(ESO), Deborah" w:date="2022-12-12T11:50:00Z">
              <w:r w:rsidR="009C44F3" w:rsidRPr="00351426">
                <w:rPr>
                  <w:rFonts w:ascii="Arial" w:hAnsi="Arial" w:cs="Arial"/>
                  <w:sz w:val="20"/>
                  <w:szCs w:val="20"/>
                </w:rPr>
                <w:t xml:space="preserve"> </w:t>
              </w:r>
            </w:ins>
            <w:r w:rsidRPr="00351426">
              <w:rPr>
                <w:rFonts w:ascii="Arial" w:hAnsi="Arial" w:cs="Arial"/>
                <w:sz w:val="20"/>
                <w:szCs w:val="20"/>
              </w:rPr>
              <w:t xml:space="preserve">and such </w:t>
            </w:r>
            <w:r w:rsidRPr="00351426">
              <w:rPr>
                <w:rFonts w:ascii="Arial" w:hAnsi="Arial" w:cs="Arial"/>
                <w:b/>
                <w:bCs/>
                <w:sz w:val="20"/>
                <w:szCs w:val="20"/>
              </w:rPr>
              <w:t>Power Station</w:t>
            </w:r>
            <w:r w:rsidRPr="00351426">
              <w:rPr>
                <w:rFonts w:ascii="Arial" w:hAnsi="Arial" w:cs="Arial"/>
                <w:sz w:val="20"/>
                <w:szCs w:val="20"/>
              </w:rPr>
              <w:t xml:space="preserve"> has a </w:t>
            </w:r>
            <w:r w:rsidRPr="00351426">
              <w:rPr>
                <w:rFonts w:ascii="Arial" w:hAnsi="Arial" w:cs="Arial"/>
                <w:b/>
                <w:bCs/>
                <w:sz w:val="20"/>
                <w:szCs w:val="20"/>
              </w:rPr>
              <w:t>Registered Capacity</w:t>
            </w:r>
            <w:r w:rsidRPr="00351426">
              <w:rPr>
                <w:rFonts w:ascii="Arial" w:hAnsi="Arial" w:cs="Arial"/>
                <w:sz w:val="20"/>
                <w:szCs w:val="20"/>
              </w:rPr>
              <w:t xml:space="preserve"> of 10MW or more; or</w:t>
            </w:r>
          </w:p>
          <w:p w14:paraId="7B2521A1" w14:textId="77777777" w:rsidR="00520F05" w:rsidRPr="007E0B31" w:rsidRDefault="00520F05" w:rsidP="00520F05">
            <w:pPr>
              <w:pStyle w:val="TableArial11"/>
              <w:ind w:left="567" w:hanging="567"/>
              <w:rPr>
                <w:rFonts w:cs="Arial"/>
              </w:rPr>
            </w:pPr>
            <w:r w:rsidRPr="007E0B31">
              <w:rPr>
                <w:rFonts w:cs="Arial"/>
              </w:rPr>
              <w:t>or,</w:t>
            </w:r>
          </w:p>
          <w:p w14:paraId="5A8815D2"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1CC10320" w:rsidR="00520F05" w:rsidRPr="007E0B31" w:rsidRDefault="00520F05" w:rsidP="00520F05">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06F45A32" w:rsidR="00520F05" w:rsidRPr="007E0B31" w:rsidRDefault="00520F05" w:rsidP="00520F0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1EFC759E" w:rsidR="00520F05" w:rsidRPr="007E0B31" w:rsidRDefault="00520F05" w:rsidP="00520F05">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520F05" w:rsidRPr="007E0B31" w:rsidRDefault="00520F05" w:rsidP="00520F05">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20F05" w:rsidRPr="007E0B31" w14:paraId="40707265" w14:textId="77777777" w:rsidTr="00486E52">
        <w:trPr>
          <w:cantSplit/>
          <w:trHeight w:val="300"/>
        </w:trPr>
        <w:tc>
          <w:tcPr>
            <w:tcW w:w="3122" w:type="dxa"/>
          </w:tcPr>
          <w:p w14:paraId="13B8C972" w14:textId="0C9541B8" w:rsidR="00520F05" w:rsidRPr="00221562" w:rsidRDefault="00520F05" w:rsidP="00520F05">
            <w:pPr>
              <w:pStyle w:val="Arial11Bold"/>
              <w:rPr>
                <w:rFonts w:cs="Arial"/>
              </w:rPr>
            </w:pPr>
            <w:r w:rsidRPr="00221562">
              <w:rPr>
                <w:lang w:val="en-US"/>
              </w:rPr>
              <w:t>Legally Binding Decisions of the European Commission and/or the Agency</w:t>
            </w:r>
          </w:p>
        </w:tc>
        <w:tc>
          <w:tcPr>
            <w:tcW w:w="6513" w:type="dxa"/>
          </w:tcPr>
          <w:p w14:paraId="3314CFB0" w14:textId="0C2C4D64" w:rsidR="00520F05" w:rsidRPr="00221562" w:rsidRDefault="00520F05" w:rsidP="00520F05">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520F05" w:rsidRPr="007E0B31" w14:paraId="1040E1D1" w14:textId="77777777" w:rsidTr="00486E52">
        <w:trPr>
          <w:cantSplit/>
          <w:trHeight w:val="300"/>
        </w:trPr>
        <w:tc>
          <w:tcPr>
            <w:tcW w:w="3122" w:type="dxa"/>
          </w:tcPr>
          <w:p w14:paraId="297C7421" w14:textId="77777777" w:rsidR="00520F05" w:rsidRPr="007E0B31" w:rsidRDefault="00520F05" w:rsidP="00520F05">
            <w:pPr>
              <w:pStyle w:val="Arial11Bold"/>
              <w:rPr>
                <w:rFonts w:cs="Arial"/>
              </w:rPr>
            </w:pPr>
            <w:r w:rsidRPr="007E0B31">
              <w:rPr>
                <w:rFonts w:cs="Arial"/>
              </w:rPr>
              <w:t>Legal Challenge</w:t>
            </w:r>
          </w:p>
        </w:tc>
        <w:tc>
          <w:tcPr>
            <w:tcW w:w="6513" w:type="dxa"/>
          </w:tcPr>
          <w:p w14:paraId="267FCF4F" w14:textId="77777777" w:rsidR="00520F05" w:rsidRPr="007E0B31" w:rsidRDefault="00520F05" w:rsidP="00520F05">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520F05" w:rsidRPr="007E0B31" w14:paraId="101848A3" w14:textId="77777777" w:rsidTr="00486E52">
        <w:trPr>
          <w:cantSplit/>
          <w:trHeight w:val="300"/>
        </w:trPr>
        <w:tc>
          <w:tcPr>
            <w:tcW w:w="3122" w:type="dxa"/>
          </w:tcPr>
          <w:p w14:paraId="2423D9C8" w14:textId="77777777" w:rsidR="00520F05" w:rsidRPr="007E0B31" w:rsidRDefault="00520F05" w:rsidP="00520F05">
            <w:pPr>
              <w:pStyle w:val="Arial11Bold"/>
              <w:rPr>
                <w:rFonts w:cs="Arial"/>
              </w:rPr>
            </w:pPr>
            <w:r w:rsidRPr="007E0B31">
              <w:rPr>
                <w:rFonts w:cs="Arial"/>
              </w:rPr>
              <w:t>Licence</w:t>
            </w:r>
          </w:p>
        </w:tc>
        <w:tc>
          <w:tcPr>
            <w:tcW w:w="6513" w:type="dxa"/>
          </w:tcPr>
          <w:p w14:paraId="0E6692BE" w14:textId="1578521F" w:rsidR="00520F05" w:rsidRPr="007E0B31" w:rsidRDefault="00520F05" w:rsidP="00520F05">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520F05" w:rsidRPr="007E0B31" w14:paraId="1ADE1D2C" w14:textId="77777777" w:rsidTr="00486E52">
        <w:trPr>
          <w:cantSplit/>
          <w:trHeight w:val="300"/>
        </w:trPr>
        <w:tc>
          <w:tcPr>
            <w:tcW w:w="3122" w:type="dxa"/>
          </w:tcPr>
          <w:p w14:paraId="0EA73EE1" w14:textId="77777777" w:rsidR="00520F05" w:rsidRPr="007E0B31" w:rsidRDefault="00520F05" w:rsidP="00520F05">
            <w:pPr>
              <w:pStyle w:val="Arial11Bold"/>
              <w:rPr>
                <w:rFonts w:cs="Arial"/>
              </w:rPr>
            </w:pPr>
            <w:r w:rsidRPr="007E0B31">
              <w:rPr>
                <w:rFonts w:cs="Arial"/>
              </w:rPr>
              <w:t>Licence Standards</w:t>
            </w:r>
          </w:p>
        </w:tc>
        <w:tc>
          <w:tcPr>
            <w:tcW w:w="6513" w:type="dxa"/>
          </w:tcPr>
          <w:p w14:paraId="4123F0EA" w14:textId="43F339F7" w:rsidR="00520F05" w:rsidRPr="007E0B31" w:rsidRDefault="00520F05" w:rsidP="00520F05">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520F05" w:rsidRPr="007E0B31" w14:paraId="14960021" w14:textId="77777777" w:rsidTr="00486E52">
        <w:trPr>
          <w:cantSplit/>
          <w:trHeight w:val="300"/>
        </w:trPr>
        <w:tc>
          <w:tcPr>
            <w:tcW w:w="3122" w:type="dxa"/>
          </w:tcPr>
          <w:p w14:paraId="5611E47E" w14:textId="77777777" w:rsidR="00520F05" w:rsidRPr="007E0B31" w:rsidRDefault="00520F05" w:rsidP="00520F05">
            <w:pPr>
              <w:pStyle w:val="Arial11Bold"/>
              <w:rPr>
                <w:rFonts w:cs="Arial"/>
              </w:rPr>
            </w:pPr>
            <w:r w:rsidRPr="007E0B31">
              <w:rPr>
                <w:rFonts w:cs="Arial"/>
              </w:rPr>
              <w:t>Limited Frequency Sensitive Mode</w:t>
            </w:r>
          </w:p>
        </w:tc>
        <w:tc>
          <w:tcPr>
            <w:tcW w:w="6513" w:type="dxa"/>
          </w:tcPr>
          <w:p w14:paraId="0777A8DE" w14:textId="0AD15A96" w:rsidR="00520F05" w:rsidRPr="007E0B31" w:rsidRDefault="00520F05" w:rsidP="00520F05">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520F05" w:rsidRPr="007E0B31" w14:paraId="07943C3B" w14:textId="77777777" w:rsidTr="00486E52">
        <w:trPr>
          <w:cantSplit/>
          <w:trHeight w:val="300"/>
        </w:trPr>
        <w:tc>
          <w:tcPr>
            <w:tcW w:w="3122" w:type="dxa"/>
          </w:tcPr>
          <w:p w14:paraId="598F9D4C"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513" w:type="dxa"/>
          </w:tcPr>
          <w:p w14:paraId="759245FF"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520F05" w:rsidRPr="007E0B31" w14:paraId="1F330B5F" w14:textId="77777777" w:rsidTr="00486E52">
        <w:trPr>
          <w:cantSplit/>
          <w:trHeight w:val="300"/>
        </w:trPr>
        <w:tc>
          <w:tcPr>
            <w:tcW w:w="3122" w:type="dxa"/>
          </w:tcPr>
          <w:p w14:paraId="5CD748D2"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513" w:type="dxa"/>
          </w:tcPr>
          <w:p w14:paraId="4A1192A1"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520F05" w:rsidRPr="007E0B31" w14:paraId="04CF644E" w14:textId="77777777" w:rsidTr="00486E52">
        <w:trPr>
          <w:cantSplit/>
          <w:trHeight w:val="300"/>
        </w:trPr>
        <w:tc>
          <w:tcPr>
            <w:tcW w:w="3122" w:type="dxa"/>
          </w:tcPr>
          <w:p w14:paraId="04481009" w14:textId="77777777" w:rsidR="00520F05" w:rsidRPr="007E0B31" w:rsidRDefault="00520F05" w:rsidP="00520F05">
            <w:pPr>
              <w:pStyle w:val="Arial11Bold"/>
              <w:rPr>
                <w:rFonts w:cs="Arial"/>
              </w:rPr>
            </w:pPr>
            <w:r w:rsidRPr="007E0B31">
              <w:rPr>
                <w:rFonts w:cs="Arial"/>
              </w:rPr>
              <w:t>Limited High Frequency Response</w:t>
            </w:r>
          </w:p>
        </w:tc>
        <w:tc>
          <w:tcPr>
            <w:tcW w:w="6513" w:type="dxa"/>
          </w:tcPr>
          <w:p w14:paraId="5B9BD88C" w14:textId="77777777" w:rsidR="00520F05" w:rsidRPr="007E0B31" w:rsidRDefault="00520F05" w:rsidP="00520F05">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520F05" w:rsidRPr="007E0B31" w14:paraId="4A585B12" w14:textId="77777777" w:rsidTr="00486E52">
        <w:trPr>
          <w:cantSplit/>
          <w:trHeight w:val="300"/>
        </w:trPr>
        <w:tc>
          <w:tcPr>
            <w:tcW w:w="3122" w:type="dxa"/>
          </w:tcPr>
          <w:p w14:paraId="16E753BE" w14:textId="1BBB246B" w:rsidR="00520F05" w:rsidRPr="007E0B31" w:rsidRDefault="00520F05" w:rsidP="00520F05">
            <w:pPr>
              <w:pStyle w:val="Arial11Bold"/>
              <w:rPr>
                <w:rFonts w:cs="Arial"/>
              </w:rPr>
            </w:pPr>
            <w:r w:rsidRPr="007723AB">
              <w:rPr>
                <w:rFonts w:eastAsia="Calibri" w:cs="Arial"/>
                <w:lang w:val="en-US"/>
              </w:rPr>
              <w:t>Limited Membership Workgroup</w:t>
            </w:r>
          </w:p>
        </w:tc>
        <w:tc>
          <w:tcPr>
            <w:tcW w:w="6513" w:type="dxa"/>
          </w:tcPr>
          <w:p w14:paraId="7570E925" w14:textId="18C1E540" w:rsidR="00520F05" w:rsidRPr="00182491" w:rsidRDefault="00520F05" w:rsidP="00520F05">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520F05" w:rsidRPr="00182491" w:rsidRDefault="00520F05" w:rsidP="00520F05">
            <w:pPr>
              <w:autoSpaceDE w:val="0"/>
              <w:autoSpaceDN w:val="0"/>
              <w:adjustRightInd w:val="0"/>
              <w:rPr>
                <w:rFonts w:cs="Arial"/>
              </w:rPr>
            </w:pPr>
          </w:p>
          <w:p w14:paraId="43846D0D" w14:textId="19ABC1A4" w:rsidR="00520F05" w:rsidRPr="007E0B31" w:rsidRDefault="00520F05" w:rsidP="00520F05">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520F05" w:rsidRPr="007E0B31" w14:paraId="01EA6662" w14:textId="77777777" w:rsidTr="00486E52">
        <w:trPr>
          <w:cantSplit/>
          <w:trHeight w:val="300"/>
        </w:trPr>
        <w:tc>
          <w:tcPr>
            <w:tcW w:w="3122" w:type="dxa"/>
          </w:tcPr>
          <w:p w14:paraId="2347B7F7" w14:textId="77777777" w:rsidR="00520F05" w:rsidRPr="007E0B31" w:rsidRDefault="00520F05" w:rsidP="00520F05">
            <w:pPr>
              <w:pStyle w:val="Arial11Bold"/>
              <w:rPr>
                <w:rFonts w:cs="Arial"/>
              </w:rPr>
            </w:pPr>
            <w:bookmarkStart w:id="106" w:name="_DV_C34"/>
            <w:r w:rsidRPr="007E0B31">
              <w:rPr>
                <w:rFonts w:cs="Arial"/>
              </w:rPr>
              <w:t xml:space="preserve">Limited Operational Notification </w:t>
            </w:r>
            <w:r w:rsidRPr="007E0B31">
              <w:rPr>
                <w:rFonts w:cs="Arial"/>
                <w:b w:val="0"/>
              </w:rPr>
              <w:t>or</w:t>
            </w:r>
            <w:r w:rsidRPr="007E0B31">
              <w:rPr>
                <w:rFonts w:cs="Arial"/>
              </w:rPr>
              <w:t xml:space="preserve"> LON</w:t>
            </w:r>
            <w:bookmarkEnd w:id="106"/>
          </w:p>
        </w:tc>
        <w:tc>
          <w:tcPr>
            <w:tcW w:w="6513" w:type="dxa"/>
          </w:tcPr>
          <w:p w14:paraId="116937FB" w14:textId="55A25BAD" w:rsidR="00520F05" w:rsidRPr="007E0B31" w:rsidRDefault="00520F05" w:rsidP="00520F05">
            <w:pPr>
              <w:pStyle w:val="TableArial11"/>
              <w:rPr>
                <w:rFonts w:cs="Arial"/>
              </w:rPr>
            </w:pPr>
            <w:bookmarkStart w:id="10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07"/>
          </w:p>
          <w:p w14:paraId="0C9542F9" w14:textId="77777777" w:rsidR="00520F05" w:rsidRPr="007E0B31" w:rsidRDefault="00520F05" w:rsidP="00520F05">
            <w:pPr>
              <w:pStyle w:val="TableArial11"/>
              <w:ind w:left="567" w:hanging="567"/>
              <w:rPr>
                <w:rFonts w:cs="Arial"/>
              </w:rPr>
            </w:pPr>
            <w:bookmarkStart w:id="108" w:name="_DV_C36"/>
            <w:r w:rsidRPr="007E0B31">
              <w:rPr>
                <w:rFonts w:cs="Arial"/>
              </w:rPr>
              <w:t>(a)</w:t>
            </w:r>
            <w:r w:rsidRPr="007E0B31">
              <w:rPr>
                <w:rFonts w:cs="Arial"/>
              </w:rPr>
              <w:tab/>
              <w:t xml:space="preserve">with the provisions of the Grid Code specified in the notice, and </w:t>
            </w:r>
            <w:bookmarkEnd w:id="108"/>
          </w:p>
          <w:p w14:paraId="5536F311" w14:textId="77777777" w:rsidR="00520F05" w:rsidRPr="007E0B31" w:rsidRDefault="00520F05" w:rsidP="00520F05">
            <w:pPr>
              <w:pStyle w:val="TableArial11"/>
              <w:ind w:left="567" w:hanging="567"/>
              <w:rPr>
                <w:rFonts w:cs="Arial"/>
              </w:rPr>
            </w:pPr>
            <w:bookmarkStart w:id="10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09"/>
          </w:p>
          <w:p w14:paraId="3817BE40" w14:textId="77777777" w:rsidR="00520F05" w:rsidRPr="007E0B31" w:rsidRDefault="00520F05" w:rsidP="00520F05">
            <w:pPr>
              <w:pStyle w:val="TableArial11"/>
              <w:rPr>
                <w:rFonts w:cs="Arial"/>
              </w:rPr>
            </w:pPr>
            <w:bookmarkStart w:id="110" w:name="_DV_C38"/>
            <w:r w:rsidRPr="007E0B31">
              <w:rPr>
                <w:rFonts w:cs="Arial"/>
              </w:rPr>
              <w:t xml:space="preserve">and specifying the </w:t>
            </w:r>
            <w:r w:rsidRPr="007E0B31">
              <w:rPr>
                <w:rFonts w:cs="Arial"/>
                <w:b/>
              </w:rPr>
              <w:t>Unresolved Issues</w:t>
            </w:r>
            <w:r w:rsidRPr="007E0B31">
              <w:rPr>
                <w:rFonts w:cs="Arial"/>
              </w:rPr>
              <w:t xml:space="preserve">. </w:t>
            </w:r>
            <w:bookmarkEnd w:id="110"/>
          </w:p>
        </w:tc>
      </w:tr>
      <w:tr w:rsidR="00520F05" w:rsidRPr="007E0B31" w14:paraId="6946C0D5" w14:textId="77777777" w:rsidTr="00486E52">
        <w:trPr>
          <w:cantSplit/>
          <w:trHeight w:val="300"/>
        </w:trPr>
        <w:tc>
          <w:tcPr>
            <w:tcW w:w="3122" w:type="dxa"/>
          </w:tcPr>
          <w:p w14:paraId="18667BDF" w14:textId="77777777" w:rsidR="00520F05" w:rsidRPr="007E0B31" w:rsidRDefault="00520F05" w:rsidP="00520F05">
            <w:pPr>
              <w:pStyle w:val="Arial11Bold"/>
              <w:rPr>
                <w:rFonts w:cs="Arial"/>
              </w:rPr>
            </w:pPr>
            <w:r w:rsidRPr="007E0B31">
              <w:rPr>
                <w:rFonts w:cs="Arial"/>
              </w:rPr>
              <w:t>Load</w:t>
            </w:r>
          </w:p>
        </w:tc>
        <w:tc>
          <w:tcPr>
            <w:tcW w:w="6513" w:type="dxa"/>
          </w:tcPr>
          <w:p w14:paraId="2EAACB51" w14:textId="77777777" w:rsidR="00520F05" w:rsidRPr="007E0B31" w:rsidRDefault="00520F05" w:rsidP="00520F05">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520F05" w:rsidRPr="007E0B31" w14:paraId="4CDF254C" w14:textId="77777777" w:rsidTr="00486E52">
        <w:trPr>
          <w:cantSplit/>
          <w:trHeight w:val="300"/>
        </w:trPr>
        <w:tc>
          <w:tcPr>
            <w:tcW w:w="3122" w:type="dxa"/>
          </w:tcPr>
          <w:p w14:paraId="5A60A67C" w14:textId="77777777" w:rsidR="00520F05" w:rsidRPr="007E0B31" w:rsidRDefault="00520F05" w:rsidP="00520F05">
            <w:pPr>
              <w:pStyle w:val="Arial11Bold"/>
              <w:rPr>
                <w:rFonts w:cs="Arial"/>
              </w:rPr>
            </w:pPr>
            <w:r w:rsidRPr="007E0B31">
              <w:rPr>
                <w:rFonts w:cs="Arial"/>
              </w:rPr>
              <w:t>Loaded</w:t>
            </w:r>
          </w:p>
        </w:tc>
        <w:tc>
          <w:tcPr>
            <w:tcW w:w="6513" w:type="dxa"/>
          </w:tcPr>
          <w:p w14:paraId="48DFCD98" w14:textId="77777777" w:rsidR="00520F05" w:rsidRPr="007E0B31" w:rsidRDefault="00520F05" w:rsidP="00520F05">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520F05" w:rsidRPr="007E0B31" w14:paraId="4482A9A2" w14:textId="77777777" w:rsidTr="00486E52">
        <w:trPr>
          <w:cantSplit/>
          <w:trHeight w:val="300"/>
        </w:trPr>
        <w:tc>
          <w:tcPr>
            <w:tcW w:w="3122" w:type="dxa"/>
          </w:tcPr>
          <w:p w14:paraId="7CAD6FB9" w14:textId="02710C28" w:rsidR="00520F05" w:rsidRPr="00A42C57" w:rsidRDefault="00520F05" w:rsidP="00520F05">
            <w:pPr>
              <w:pStyle w:val="Arial11Bold"/>
              <w:rPr>
                <w:rFonts w:cs="Arial"/>
              </w:rPr>
            </w:pPr>
            <w:r w:rsidRPr="002510FF">
              <w:rPr>
                <w:rFonts w:cs="Arial"/>
              </w:rPr>
              <w:t>Load Angle</w:t>
            </w:r>
          </w:p>
        </w:tc>
        <w:tc>
          <w:tcPr>
            <w:tcW w:w="6513" w:type="dxa"/>
          </w:tcPr>
          <w:p w14:paraId="24A40C90" w14:textId="45EC0D1C" w:rsidR="00520F05" w:rsidRPr="00A42C57" w:rsidRDefault="00520F05" w:rsidP="00520F05">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520F05" w:rsidRPr="007E0B31" w14:paraId="3FF8744F" w14:textId="77777777" w:rsidTr="00486E52">
        <w:trPr>
          <w:cantSplit/>
          <w:trHeight w:val="300"/>
        </w:trPr>
        <w:tc>
          <w:tcPr>
            <w:tcW w:w="3122" w:type="dxa"/>
          </w:tcPr>
          <w:p w14:paraId="27A6AFB9" w14:textId="77777777" w:rsidR="00520F05" w:rsidRPr="007E0B31" w:rsidRDefault="00520F05" w:rsidP="00520F05">
            <w:pPr>
              <w:pStyle w:val="Arial11Bold"/>
              <w:rPr>
                <w:rFonts w:cs="Arial"/>
              </w:rPr>
            </w:pPr>
            <w:r w:rsidRPr="007E0B31">
              <w:rPr>
                <w:rFonts w:cs="Arial"/>
              </w:rPr>
              <w:t>Load Factor</w:t>
            </w:r>
          </w:p>
        </w:tc>
        <w:tc>
          <w:tcPr>
            <w:tcW w:w="6513" w:type="dxa"/>
          </w:tcPr>
          <w:p w14:paraId="40B02140" w14:textId="77777777" w:rsidR="00520F05" w:rsidRPr="007E0B31" w:rsidRDefault="00520F05" w:rsidP="00520F05">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520F05" w:rsidRPr="007E0B31" w14:paraId="0EBC5AE2" w14:textId="77777777" w:rsidTr="00486E52">
        <w:trPr>
          <w:cantSplit/>
          <w:trHeight w:val="300"/>
        </w:trPr>
        <w:tc>
          <w:tcPr>
            <w:tcW w:w="3122" w:type="dxa"/>
          </w:tcPr>
          <w:p w14:paraId="3992CF4B" w14:textId="77777777" w:rsidR="00520F05" w:rsidRPr="007E0B31" w:rsidRDefault="00520F05" w:rsidP="00520F05">
            <w:pPr>
              <w:pStyle w:val="Arial11Bold"/>
              <w:rPr>
                <w:rFonts w:cs="Arial"/>
              </w:rPr>
            </w:pPr>
            <w:r w:rsidRPr="007E0B31">
              <w:rPr>
                <w:rFonts w:cs="Arial"/>
              </w:rPr>
              <w:t>Load Management Block</w:t>
            </w:r>
          </w:p>
        </w:tc>
        <w:tc>
          <w:tcPr>
            <w:tcW w:w="6513" w:type="dxa"/>
          </w:tcPr>
          <w:p w14:paraId="50274CDB" w14:textId="77777777" w:rsidR="00520F05" w:rsidRPr="007E0B31" w:rsidRDefault="00520F05" w:rsidP="00520F05">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520F05" w:rsidRPr="007E0B31" w14:paraId="53E23EC8" w14:textId="77777777" w:rsidTr="00486E52">
        <w:trPr>
          <w:cantSplit/>
          <w:trHeight w:val="300"/>
        </w:trPr>
        <w:tc>
          <w:tcPr>
            <w:tcW w:w="3122" w:type="dxa"/>
          </w:tcPr>
          <w:p w14:paraId="6AF74419" w14:textId="77777777" w:rsidR="00520F05" w:rsidRPr="007E0B31" w:rsidRDefault="00520F05" w:rsidP="00520F05">
            <w:pPr>
              <w:pStyle w:val="Arial11Bold"/>
              <w:rPr>
                <w:rFonts w:cs="Arial"/>
              </w:rPr>
            </w:pPr>
            <w:r w:rsidRPr="007E0B31">
              <w:rPr>
                <w:rFonts w:cs="Arial"/>
              </w:rPr>
              <w:t xml:space="preserve">Local Joint Restoration Plan </w:t>
            </w:r>
          </w:p>
        </w:tc>
        <w:tc>
          <w:tcPr>
            <w:tcW w:w="6513" w:type="dxa"/>
          </w:tcPr>
          <w:p w14:paraId="2AFC7589" w14:textId="636D88AC" w:rsidR="00520F05" w:rsidRPr="000B675D" w:rsidRDefault="00520F05" w:rsidP="00520F05">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r w:rsidRPr="005C20E3">
              <w:rPr>
                <w:sz w:val="20"/>
                <w:szCs w:val="20"/>
              </w:rPr>
              <w:t xml:space="preserve">so as to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520F05" w:rsidRDefault="00520F05" w:rsidP="00520F05">
            <w:pPr>
              <w:pStyle w:val="Default"/>
              <w:jc w:val="both"/>
              <w:rPr>
                <w:sz w:val="20"/>
                <w:szCs w:val="20"/>
              </w:rPr>
            </w:pPr>
          </w:p>
          <w:p w14:paraId="3235C563" w14:textId="754EFD86" w:rsidR="00520F05" w:rsidRPr="007E0B31" w:rsidRDefault="00520F05" w:rsidP="00520F05">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520F05" w:rsidRPr="007E0B31" w14:paraId="74F6FA25" w14:textId="77777777" w:rsidTr="00486E52">
        <w:trPr>
          <w:cantSplit/>
          <w:trHeight w:val="300"/>
        </w:trPr>
        <w:tc>
          <w:tcPr>
            <w:tcW w:w="3122" w:type="dxa"/>
          </w:tcPr>
          <w:p w14:paraId="298F5400" w14:textId="77777777" w:rsidR="00520F05" w:rsidRPr="007E0B31" w:rsidRDefault="00520F05" w:rsidP="00520F05">
            <w:pPr>
              <w:pStyle w:val="Arial11Bold"/>
              <w:rPr>
                <w:rFonts w:cs="Arial"/>
              </w:rPr>
            </w:pPr>
            <w:r w:rsidRPr="007E0B31">
              <w:rPr>
                <w:rFonts w:cs="Arial"/>
              </w:rPr>
              <w:t>Local Safety Instructions</w:t>
            </w:r>
          </w:p>
        </w:tc>
        <w:tc>
          <w:tcPr>
            <w:tcW w:w="6513" w:type="dxa"/>
          </w:tcPr>
          <w:p w14:paraId="7A965991" w14:textId="2273BB7A" w:rsidR="00520F05" w:rsidRPr="007E0B31" w:rsidRDefault="00520F05" w:rsidP="00520F05">
            <w:pPr>
              <w:pStyle w:val="TableArial11"/>
              <w:rPr>
                <w:rFonts w:cs="Arial"/>
              </w:rPr>
            </w:pPr>
            <w:r w:rsidRPr="098D0C5A">
              <w:rPr>
                <w:rFonts w:cs="Arial"/>
              </w:rPr>
              <w:t xml:space="preserve">For safety co-ordination in England and Wales, instructions on each </w:t>
            </w:r>
            <w:r w:rsidRPr="098D0C5A">
              <w:rPr>
                <w:rFonts w:cs="Arial"/>
                <w:b/>
                <w:bCs/>
              </w:rPr>
              <w:t>User Site</w:t>
            </w:r>
            <w:r w:rsidRPr="098D0C5A">
              <w:rPr>
                <w:rFonts w:cs="Arial"/>
              </w:rPr>
              <w:t xml:space="preserve"> and </w:t>
            </w:r>
            <w:r w:rsidRPr="098D0C5A">
              <w:rPr>
                <w:rFonts w:cs="Arial"/>
                <w:b/>
                <w:bCs/>
              </w:rPr>
              <w:t>Transmission Site</w:t>
            </w:r>
            <w:r w:rsidRPr="098D0C5A">
              <w:rPr>
                <w:rFonts w:cs="Arial"/>
              </w:rPr>
              <w:t xml:space="preserve">, approved by </w:t>
            </w:r>
            <w:r w:rsidRPr="098D0C5A">
              <w:rPr>
                <w:rFonts w:cs="Arial"/>
                <w:b/>
                <w:bCs/>
              </w:rPr>
              <w:t xml:space="preserve">NGET’s, </w:t>
            </w:r>
            <w:ins w:id="111" w:author="Grey (ESO), Alastair" w:date="2022-12-07T21:15:00Z">
              <w:r w:rsidRPr="098D0C5A">
                <w:rPr>
                  <w:rFonts w:cs="Arial"/>
                </w:rPr>
                <w:t>the</w:t>
              </w:r>
              <w:r w:rsidRPr="098D0C5A">
                <w:rPr>
                  <w:rFonts w:cs="Arial"/>
                  <w:b/>
                  <w:bCs/>
                </w:rPr>
                <w:t xml:space="preserve"> </w:t>
              </w:r>
            </w:ins>
            <w:ins w:id="112" w:author="Spencer(ESO), Deborah" w:date="2022-12-13T11:47:00Z">
              <w:r w:rsidR="005174D4">
                <w:rPr>
                  <w:rFonts w:cs="Arial"/>
                  <w:b/>
                  <w:bCs/>
                </w:rPr>
                <w:t xml:space="preserve"> </w:t>
              </w:r>
              <w:r w:rsidR="005174D4" w:rsidRPr="005E45FA">
                <w:rPr>
                  <w:rFonts w:cs="Arial"/>
                </w:rPr>
                <w:t>relevant</w:t>
              </w:r>
              <w:r w:rsidR="005174D4">
                <w:rPr>
                  <w:rFonts w:cs="Arial"/>
                  <w:b/>
                  <w:bCs/>
                </w:rPr>
                <w:t xml:space="preserve"> </w:t>
              </w:r>
            </w:ins>
            <w:ins w:id="113" w:author="Grey (ESO), Alastair" w:date="2022-12-07T21:15:00Z">
              <w:r w:rsidRPr="098D0C5A">
                <w:rPr>
                  <w:rFonts w:cs="Arial"/>
                  <w:b/>
                  <w:bCs/>
                </w:rPr>
                <w:t>Competitively Appointed Transmission Licensee’s</w:t>
              </w:r>
              <w:r w:rsidRPr="098D0C5A">
                <w:rPr>
                  <w:rFonts w:cs="Arial"/>
                </w:rPr>
                <w:t xml:space="preserve"> </w:t>
              </w:r>
            </w:ins>
            <w:r w:rsidRPr="098D0C5A">
              <w:rPr>
                <w:rFonts w:cs="Arial"/>
              </w:rPr>
              <w:t xml:space="preserve">or </w:t>
            </w:r>
            <w:r w:rsidRPr="098D0C5A">
              <w:rPr>
                <w:rFonts w:cs="Arial"/>
                <w:b/>
                <w:bCs/>
              </w:rPr>
              <w:t>User's</w:t>
            </w:r>
            <w:r w:rsidRPr="098D0C5A">
              <w:rPr>
                <w:rFonts w:cs="Arial"/>
              </w:rPr>
              <w:t xml:space="preserve"> relevant manager, setting down the methods of achieving the objectives of </w:t>
            </w:r>
            <w:r w:rsidRPr="098D0C5A">
              <w:rPr>
                <w:rFonts w:cs="Arial"/>
                <w:b/>
                <w:bCs/>
              </w:rPr>
              <w:t>NGET's</w:t>
            </w:r>
            <w:r w:rsidRPr="098D0C5A">
              <w:rPr>
                <w:rFonts w:cs="Arial"/>
              </w:rPr>
              <w:t xml:space="preserve">, </w:t>
            </w:r>
            <w:ins w:id="114" w:author="Grey (ESO), Alastair" w:date="2022-12-07T21:16:00Z">
              <w:r w:rsidRPr="098D0C5A">
                <w:rPr>
                  <w:rFonts w:cs="Arial"/>
                </w:rPr>
                <w:t>the</w:t>
              </w:r>
            </w:ins>
            <w:ins w:id="115" w:author="Grey (ESO), Alastair" w:date="2022-12-13T15:30:00Z">
              <w:r w:rsidR="006D5164">
                <w:rPr>
                  <w:rFonts w:cs="Arial"/>
                  <w:b/>
                  <w:bCs/>
                </w:rPr>
                <w:t xml:space="preserve"> </w:t>
              </w:r>
            </w:ins>
            <w:ins w:id="116" w:author="Spencer(ESO), Deborah" w:date="2022-12-13T11:47:00Z">
              <w:r w:rsidR="005174D4" w:rsidRPr="005E45FA">
                <w:rPr>
                  <w:rFonts w:cs="Arial"/>
                </w:rPr>
                <w:t>relevant</w:t>
              </w:r>
              <w:r w:rsidR="005174D4">
                <w:rPr>
                  <w:rFonts w:cs="Arial"/>
                  <w:b/>
                  <w:bCs/>
                </w:rPr>
                <w:t xml:space="preserve"> </w:t>
              </w:r>
            </w:ins>
            <w:ins w:id="117" w:author="Grey (ESO), Alastair" w:date="2022-12-07T21:16:00Z">
              <w:r w:rsidRPr="098D0C5A">
                <w:rPr>
                  <w:rFonts w:cs="Arial"/>
                  <w:b/>
                  <w:bCs/>
                </w:rPr>
                <w:t>Competitively Appointed Transmission Licensee’s</w:t>
              </w:r>
              <w:r w:rsidRPr="098D0C5A">
                <w:rPr>
                  <w:rFonts w:cs="Arial"/>
                </w:rPr>
                <w:t xml:space="preserve"> </w:t>
              </w:r>
            </w:ins>
            <w:r w:rsidRPr="098D0C5A">
              <w:rPr>
                <w:rFonts w:cs="Arial"/>
              </w:rPr>
              <w:t xml:space="preserve">or the </w:t>
            </w:r>
            <w:r w:rsidRPr="098D0C5A">
              <w:rPr>
                <w:rFonts w:cs="Arial"/>
                <w:b/>
                <w:bCs/>
              </w:rPr>
              <w:t>User's</w:t>
            </w:r>
            <w:r w:rsidRPr="098D0C5A">
              <w:rPr>
                <w:rFonts w:cs="Arial"/>
              </w:rPr>
              <w:t xml:space="preserve"> </w:t>
            </w:r>
            <w:r w:rsidRPr="098D0C5A">
              <w:rPr>
                <w:rFonts w:cs="Arial"/>
                <w:b/>
                <w:bCs/>
              </w:rPr>
              <w:t>Safety Rules</w:t>
            </w:r>
            <w:r w:rsidRPr="098D0C5A">
              <w:rPr>
                <w:rFonts w:cs="Arial"/>
              </w:rPr>
              <w:t xml:space="preserve">, as the case may be, to ensure the safety of personnel carrying out work or testing on </w:t>
            </w:r>
            <w:r w:rsidRPr="098D0C5A">
              <w:rPr>
                <w:rFonts w:cs="Arial"/>
                <w:b/>
                <w:bCs/>
              </w:rPr>
              <w:t>Plant</w:t>
            </w:r>
            <w:r w:rsidRPr="098D0C5A">
              <w:rPr>
                <w:rFonts w:cs="Arial"/>
              </w:rPr>
              <w:t xml:space="preserve"> and/or </w:t>
            </w:r>
            <w:r w:rsidRPr="098D0C5A">
              <w:rPr>
                <w:rFonts w:cs="Arial"/>
                <w:b/>
                <w:bCs/>
              </w:rPr>
              <w:t>Apparatus</w:t>
            </w:r>
            <w:r w:rsidRPr="098D0C5A">
              <w:rPr>
                <w:rFonts w:cs="Arial"/>
              </w:rPr>
              <w:t xml:space="preserve"> on which their </w:t>
            </w:r>
            <w:r w:rsidRPr="098D0C5A">
              <w:rPr>
                <w:rFonts w:cs="Arial"/>
                <w:b/>
                <w:bCs/>
              </w:rPr>
              <w:t>Safety Rules</w:t>
            </w:r>
            <w:r w:rsidRPr="098D0C5A">
              <w:rPr>
                <w:rFonts w:cs="Arial"/>
              </w:rPr>
              <w:t xml:space="preserve"> apply and, in the case of a </w:t>
            </w:r>
            <w:r w:rsidRPr="098D0C5A">
              <w:rPr>
                <w:rFonts w:cs="Arial"/>
                <w:b/>
                <w:bCs/>
              </w:rPr>
              <w:t>User</w:t>
            </w:r>
            <w:r w:rsidRPr="098D0C5A">
              <w:rPr>
                <w:rFonts w:cs="Arial"/>
              </w:rPr>
              <w:t xml:space="preserve">, any other document(s) on a </w:t>
            </w:r>
            <w:r w:rsidRPr="098D0C5A">
              <w:rPr>
                <w:rFonts w:cs="Arial"/>
                <w:b/>
                <w:bCs/>
              </w:rPr>
              <w:t>User Site</w:t>
            </w:r>
            <w:r w:rsidRPr="098D0C5A">
              <w:rPr>
                <w:rFonts w:cs="Arial"/>
              </w:rPr>
              <w:t xml:space="preserve"> which contains rules with regard to maintaining or securing the isolating position of an </w:t>
            </w:r>
            <w:r w:rsidRPr="098D0C5A">
              <w:rPr>
                <w:rFonts w:cs="Arial"/>
                <w:b/>
                <w:bCs/>
              </w:rPr>
              <w:t>Isolating Device</w:t>
            </w:r>
            <w:r w:rsidRPr="098D0C5A">
              <w:rPr>
                <w:rFonts w:cs="Arial"/>
              </w:rPr>
              <w:t xml:space="preserve">, or maintaining a physical separation or maintaining or securing the position of an </w:t>
            </w:r>
            <w:r w:rsidRPr="098D0C5A">
              <w:rPr>
                <w:rFonts w:cs="Arial"/>
                <w:b/>
                <w:bCs/>
              </w:rPr>
              <w:t>Earthing Device</w:t>
            </w:r>
            <w:r w:rsidRPr="098D0C5A">
              <w:rPr>
                <w:rFonts w:cs="Arial"/>
              </w:rPr>
              <w:t>.</w:t>
            </w:r>
          </w:p>
        </w:tc>
      </w:tr>
      <w:tr w:rsidR="00520F05" w:rsidRPr="007E0B31" w14:paraId="77B1C1F3" w14:textId="77777777" w:rsidTr="00486E52">
        <w:trPr>
          <w:cantSplit/>
          <w:trHeight w:val="300"/>
        </w:trPr>
        <w:tc>
          <w:tcPr>
            <w:tcW w:w="3122" w:type="dxa"/>
          </w:tcPr>
          <w:p w14:paraId="41E761FD" w14:textId="77777777" w:rsidR="00520F05" w:rsidRPr="007E0B31" w:rsidRDefault="00520F05" w:rsidP="00520F05">
            <w:pPr>
              <w:pStyle w:val="Arial11Bold"/>
              <w:rPr>
                <w:rFonts w:cs="Arial"/>
              </w:rPr>
            </w:pPr>
            <w:r w:rsidRPr="007E0B31">
              <w:rPr>
                <w:rFonts w:cs="Arial"/>
              </w:rPr>
              <w:t>Local Switching Procedure</w:t>
            </w:r>
          </w:p>
        </w:tc>
        <w:tc>
          <w:tcPr>
            <w:tcW w:w="6513" w:type="dxa"/>
          </w:tcPr>
          <w:p w14:paraId="64A70D2F" w14:textId="77777777" w:rsidR="00520F05" w:rsidRPr="007E0B31" w:rsidRDefault="00520F05" w:rsidP="00520F05">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520F05" w:rsidRPr="007E0B31" w14:paraId="4247B2A6" w14:textId="77777777" w:rsidTr="00486E52">
        <w:trPr>
          <w:cantSplit/>
          <w:trHeight w:val="300"/>
        </w:trPr>
        <w:tc>
          <w:tcPr>
            <w:tcW w:w="3122" w:type="dxa"/>
          </w:tcPr>
          <w:p w14:paraId="796A8D79" w14:textId="77777777" w:rsidR="00520F05" w:rsidRPr="007E0B31" w:rsidRDefault="00520F05" w:rsidP="00520F05">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513" w:type="dxa"/>
          </w:tcPr>
          <w:p w14:paraId="07C24117" w14:textId="38BE9922" w:rsidR="00520F05" w:rsidRPr="007E0B31" w:rsidRDefault="00520F05" w:rsidP="00520F0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520F05" w:rsidRPr="007E0B31" w14:paraId="7AF5C5F6" w14:textId="77777777" w:rsidTr="00486E52">
        <w:trPr>
          <w:cantSplit/>
          <w:trHeight w:val="300"/>
        </w:trPr>
        <w:tc>
          <w:tcPr>
            <w:tcW w:w="3122" w:type="dxa"/>
          </w:tcPr>
          <w:p w14:paraId="539D52FC" w14:textId="77777777" w:rsidR="00520F05" w:rsidRPr="007E0B31" w:rsidRDefault="00520F05" w:rsidP="00520F05">
            <w:pPr>
              <w:pStyle w:val="Arial11Bold"/>
              <w:rPr>
                <w:rFonts w:cs="Arial"/>
              </w:rPr>
            </w:pPr>
            <w:r w:rsidRPr="007E0B31">
              <w:rPr>
                <w:rFonts w:cs="Arial"/>
              </w:rPr>
              <w:t>Location</w:t>
            </w:r>
          </w:p>
        </w:tc>
        <w:tc>
          <w:tcPr>
            <w:tcW w:w="6513" w:type="dxa"/>
          </w:tcPr>
          <w:p w14:paraId="55856EBA" w14:textId="77777777" w:rsidR="00520F05" w:rsidRPr="007E0B31" w:rsidRDefault="00520F05" w:rsidP="00520F05">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520F05" w:rsidRPr="007E0B31" w14:paraId="0E4BDD8F" w14:textId="77777777" w:rsidTr="00486E52">
        <w:trPr>
          <w:cantSplit/>
          <w:trHeight w:val="300"/>
        </w:trPr>
        <w:tc>
          <w:tcPr>
            <w:tcW w:w="3122" w:type="dxa"/>
          </w:tcPr>
          <w:p w14:paraId="41B859E4" w14:textId="77777777" w:rsidR="00520F05" w:rsidRPr="007E0B31" w:rsidRDefault="00520F05" w:rsidP="00520F05">
            <w:pPr>
              <w:pStyle w:val="Arial11Bold"/>
              <w:rPr>
                <w:rFonts w:cs="Arial"/>
              </w:rPr>
            </w:pPr>
            <w:r w:rsidRPr="007E0B31">
              <w:rPr>
                <w:rFonts w:cs="Arial"/>
              </w:rPr>
              <w:t>Locked</w:t>
            </w:r>
          </w:p>
        </w:tc>
        <w:tc>
          <w:tcPr>
            <w:tcW w:w="6513" w:type="dxa"/>
          </w:tcPr>
          <w:p w14:paraId="585D4C7B" w14:textId="77777777" w:rsidR="00520F05" w:rsidRPr="007E0B31" w:rsidRDefault="00520F05" w:rsidP="00520F05">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520F05" w:rsidRPr="007E0B31" w14:paraId="57EA3F5C" w14:textId="77777777" w:rsidTr="00486E52">
        <w:trPr>
          <w:cantSplit/>
          <w:trHeight w:val="300"/>
        </w:trPr>
        <w:tc>
          <w:tcPr>
            <w:tcW w:w="3122" w:type="dxa"/>
          </w:tcPr>
          <w:p w14:paraId="0F7F6662" w14:textId="77777777" w:rsidR="00520F05" w:rsidRPr="007E0B31" w:rsidRDefault="00520F05" w:rsidP="00520F05">
            <w:pPr>
              <w:pStyle w:val="Arial11Bold"/>
              <w:rPr>
                <w:rFonts w:cs="Arial"/>
              </w:rPr>
            </w:pPr>
            <w:r w:rsidRPr="007E0B31">
              <w:rPr>
                <w:rFonts w:cs="Arial"/>
              </w:rPr>
              <w:t>Locking</w:t>
            </w:r>
          </w:p>
        </w:tc>
        <w:tc>
          <w:tcPr>
            <w:tcW w:w="6513" w:type="dxa"/>
          </w:tcPr>
          <w:p w14:paraId="25877041" w14:textId="77777777" w:rsidR="00520F05" w:rsidRPr="007E0B31" w:rsidRDefault="00520F05" w:rsidP="00520F05">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520F05" w:rsidRPr="007E0B31" w14:paraId="05FD6AF9" w14:textId="77777777" w:rsidTr="00486E52">
        <w:trPr>
          <w:cantSplit/>
          <w:trHeight w:val="300"/>
        </w:trPr>
        <w:tc>
          <w:tcPr>
            <w:tcW w:w="3122" w:type="dxa"/>
          </w:tcPr>
          <w:p w14:paraId="508D8CC7" w14:textId="77777777" w:rsidR="00520F05" w:rsidRPr="007E0B31" w:rsidRDefault="00520F05" w:rsidP="00520F05">
            <w:pPr>
              <w:pStyle w:val="Arial11Bold"/>
              <w:rPr>
                <w:rFonts w:cs="Arial"/>
              </w:rPr>
            </w:pPr>
            <w:r w:rsidRPr="007E0B31">
              <w:rPr>
                <w:rFonts w:cs="Arial"/>
              </w:rPr>
              <w:t>Low Frequency Relay</w:t>
            </w:r>
          </w:p>
        </w:tc>
        <w:tc>
          <w:tcPr>
            <w:tcW w:w="6513" w:type="dxa"/>
          </w:tcPr>
          <w:p w14:paraId="615E9EC2" w14:textId="77777777" w:rsidR="00520F05" w:rsidRPr="007E0B31" w:rsidRDefault="00520F05" w:rsidP="00520F05">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520F05" w:rsidRPr="007E0B31" w14:paraId="3E4531E5" w14:textId="77777777" w:rsidTr="00486E52">
        <w:trPr>
          <w:cantSplit/>
          <w:trHeight w:val="300"/>
        </w:trPr>
        <w:tc>
          <w:tcPr>
            <w:tcW w:w="3122" w:type="dxa"/>
          </w:tcPr>
          <w:p w14:paraId="65FD748C" w14:textId="77777777" w:rsidR="00520F05" w:rsidRPr="007E0B31" w:rsidRDefault="00520F05" w:rsidP="00520F05">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513" w:type="dxa"/>
          </w:tcPr>
          <w:p w14:paraId="476D1180" w14:textId="77777777" w:rsidR="00520F05" w:rsidRPr="007E0B31" w:rsidRDefault="00520F05" w:rsidP="00520F05">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520F05" w:rsidRPr="007E0B31" w14:paraId="1231D50D" w14:textId="77777777" w:rsidTr="00486E52">
        <w:trPr>
          <w:cantSplit/>
          <w:trHeight w:val="300"/>
        </w:trPr>
        <w:tc>
          <w:tcPr>
            <w:tcW w:w="3122" w:type="dxa"/>
          </w:tcPr>
          <w:p w14:paraId="7F97E239" w14:textId="77777777" w:rsidR="00520F05" w:rsidRPr="007E0B31" w:rsidRDefault="00520F05" w:rsidP="00520F05">
            <w:pPr>
              <w:pStyle w:val="Arial11Bold"/>
              <w:rPr>
                <w:rFonts w:cs="Arial"/>
              </w:rPr>
            </w:pPr>
            <w:r w:rsidRPr="007E0B31">
              <w:rPr>
                <w:rFonts w:cs="Arial"/>
              </w:rPr>
              <w:t>LV Side of the Offshore Platform</w:t>
            </w:r>
          </w:p>
        </w:tc>
        <w:tc>
          <w:tcPr>
            <w:tcW w:w="6513" w:type="dxa"/>
          </w:tcPr>
          <w:p w14:paraId="00CEA237" w14:textId="77777777" w:rsidR="00520F05" w:rsidRPr="007E0B31" w:rsidRDefault="00520F05" w:rsidP="00520F05">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520F05" w:rsidRPr="007E0B31" w14:paraId="43E02C23" w14:textId="77777777" w:rsidTr="00486E52">
        <w:trPr>
          <w:cantSplit/>
          <w:trHeight w:val="300"/>
        </w:trPr>
        <w:tc>
          <w:tcPr>
            <w:tcW w:w="3122" w:type="dxa"/>
          </w:tcPr>
          <w:p w14:paraId="149BA9AB" w14:textId="77777777" w:rsidR="00520F05" w:rsidRPr="007E0B31" w:rsidRDefault="00520F05" w:rsidP="00520F05">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513" w:type="dxa"/>
          </w:tcPr>
          <w:p w14:paraId="32C8C795" w14:textId="20E0653A"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520F05" w:rsidRDefault="00520F05" w:rsidP="00520F05">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520F05" w:rsidRPr="00745344" w:rsidRDefault="00520F05" w:rsidP="00520F05">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520F05" w:rsidRPr="007E0B31" w14:paraId="29A17BF0" w14:textId="77777777" w:rsidTr="00486E52">
        <w:trPr>
          <w:cantSplit/>
          <w:trHeight w:val="300"/>
        </w:trPr>
        <w:tc>
          <w:tcPr>
            <w:tcW w:w="3122" w:type="dxa"/>
          </w:tcPr>
          <w:p w14:paraId="0A0A0725" w14:textId="77777777" w:rsidR="00520F05" w:rsidRPr="007E0B31" w:rsidRDefault="00520F05" w:rsidP="00520F05">
            <w:pPr>
              <w:pStyle w:val="Arial11Bold"/>
              <w:rPr>
                <w:rFonts w:cs="Arial"/>
              </w:rPr>
            </w:pPr>
            <w:r w:rsidRPr="007E0B31">
              <w:rPr>
                <w:rFonts w:cs="Arial"/>
              </w:rPr>
              <w:t>Main Protection</w:t>
            </w:r>
          </w:p>
        </w:tc>
        <w:tc>
          <w:tcPr>
            <w:tcW w:w="6513" w:type="dxa"/>
          </w:tcPr>
          <w:p w14:paraId="3DC0D468" w14:textId="77777777" w:rsidR="00520F05" w:rsidRPr="007E0B31" w:rsidRDefault="00520F05" w:rsidP="00520F05">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520F05" w:rsidRPr="007E0B31" w14:paraId="76CC7C36" w14:textId="77777777" w:rsidTr="00486E52">
        <w:trPr>
          <w:cantSplit/>
          <w:trHeight w:val="300"/>
        </w:trPr>
        <w:tc>
          <w:tcPr>
            <w:tcW w:w="3122" w:type="dxa"/>
          </w:tcPr>
          <w:p w14:paraId="331C7E14" w14:textId="77777777" w:rsidR="00520F05" w:rsidRPr="007E0B31" w:rsidRDefault="00520F05" w:rsidP="00520F05">
            <w:pPr>
              <w:pStyle w:val="Arial11Bold"/>
              <w:rPr>
                <w:rFonts w:cs="Arial"/>
              </w:rPr>
            </w:pPr>
            <w:bookmarkStart w:id="118" w:name="_DV_C39"/>
            <w:r w:rsidRPr="007E0B31">
              <w:rPr>
                <w:rFonts w:cs="Arial"/>
              </w:rPr>
              <w:t>Manufacturer’s Data &amp; Performance Report</w:t>
            </w:r>
            <w:bookmarkEnd w:id="118"/>
          </w:p>
        </w:tc>
        <w:tc>
          <w:tcPr>
            <w:tcW w:w="6513" w:type="dxa"/>
          </w:tcPr>
          <w:p w14:paraId="671DA193" w14:textId="02EFD935" w:rsidR="00520F05" w:rsidRPr="007E0B31" w:rsidRDefault="00520F05" w:rsidP="00520F05">
            <w:pPr>
              <w:pStyle w:val="TableArial11"/>
              <w:rPr>
                <w:rFonts w:cs="Arial"/>
              </w:rPr>
            </w:pPr>
            <w:bookmarkStart w:id="11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19"/>
          </w:p>
        </w:tc>
      </w:tr>
      <w:tr w:rsidR="00520F05" w:rsidRPr="007E0B31" w14:paraId="0E2893AA" w14:textId="77777777" w:rsidTr="00486E52">
        <w:trPr>
          <w:cantSplit/>
          <w:trHeight w:val="300"/>
        </w:trPr>
        <w:tc>
          <w:tcPr>
            <w:tcW w:w="3122" w:type="dxa"/>
          </w:tcPr>
          <w:p w14:paraId="1DC60E78" w14:textId="77777777" w:rsidR="00520F05" w:rsidRPr="007E0B31" w:rsidRDefault="00520F05" w:rsidP="00520F05">
            <w:pPr>
              <w:pStyle w:val="Arial11Bold"/>
              <w:rPr>
                <w:rFonts w:cs="Arial"/>
              </w:rPr>
            </w:pPr>
            <w:r w:rsidRPr="007E0B31">
              <w:rPr>
                <w:rStyle w:val="DeltaViewInsertion"/>
                <w:rFonts w:cs="Arial"/>
                <w:color w:val="auto"/>
                <w:u w:val="none"/>
              </w:rPr>
              <w:t>Manufacturer’s Test Certificates</w:t>
            </w:r>
          </w:p>
        </w:tc>
        <w:tc>
          <w:tcPr>
            <w:tcW w:w="6513" w:type="dxa"/>
          </w:tcPr>
          <w:p w14:paraId="5225C5F8" w14:textId="62624DB0" w:rsidR="00520F05" w:rsidRPr="007E0B31" w:rsidRDefault="00520F05" w:rsidP="00520F05">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520F05" w:rsidRPr="007E0B31" w14:paraId="0E3E88D3" w14:textId="77777777" w:rsidTr="00486E52">
        <w:trPr>
          <w:cantSplit/>
          <w:trHeight w:val="300"/>
        </w:trPr>
        <w:tc>
          <w:tcPr>
            <w:tcW w:w="3122" w:type="dxa"/>
          </w:tcPr>
          <w:p w14:paraId="45B588B2" w14:textId="77777777" w:rsidR="00520F05" w:rsidRPr="007E0B31" w:rsidRDefault="00520F05" w:rsidP="00520F05">
            <w:pPr>
              <w:pStyle w:val="Arial11Bold"/>
              <w:rPr>
                <w:rFonts w:cs="Arial"/>
              </w:rPr>
            </w:pPr>
            <w:r w:rsidRPr="007E0B31">
              <w:rPr>
                <w:rFonts w:cs="Arial"/>
              </w:rPr>
              <w:t>Market Operation Data Interface System (MODIS)</w:t>
            </w:r>
          </w:p>
        </w:tc>
        <w:tc>
          <w:tcPr>
            <w:tcW w:w="6513" w:type="dxa"/>
          </w:tcPr>
          <w:p w14:paraId="6049E762" w14:textId="5373A31D" w:rsidR="00520F05" w:rsidRPr="007E0B31" w:rsidRDefault="00520F05" w:rsidP="00520F05">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520F05" w:rsidRPr="007E0B31" w14:paraId="2E9600F6" w14:textId="77777777" w:rsidTr="00486E52">
        <w:trPr>
          <w:cantSplit/>
          <w:trHeight w:val="300"/>
        </w:trPr>
        <w:tc>
          <w:tcPr>
            <w:tcW w:w="3122" w:type="dxa"/>
          </w:tcPr>
          <w:p w14:paraId="1013C18D" w14:textId="77777777" w:rsidR="00520F05" w:rsidRPr="007E0B31" w:rsidRDefault="00520F05" w:rsidP="00520F05">
            <w:pPr>
              <w:pStyle w:val="Arial11Bold"/>
              <w:rPr>
                <w:rFonts w:cs="Arial"/>
              </w:rPr>
            </w:pPr>
            <w:r w:rsidRPr="007E0B31">
              <w:rPr>
                <w:rFonts w:cs="Arial"/>
              </w:rPr>
              <w:t>Market Suspension Threshold</w:t>
            </w:r>
          </w:p>
        </w:tc>
        <w:tc>
          <w:tcPr>
            <w:tcW w:w="6513" w:type="dxa"/>
          </w:tcPr>
          <w:p w14:paraId="60F4E8DB" w14:textId="77777777" w:rsidR="00520F05" w:rsidRPr="007E0B31" w:rsidRDefault="00520F05" w:rsidP="00520F05">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520F05" w:rsidRPr="007E0B31" w14:paraId="1F49614C" w14:textId="77777777" w:rsidTr="00486E52">
        <w:trPr>
          <w:cantSplit/>
          <w:trHeight w:val="300"/>
        </w:trPr>
        <w:tc>
          <w:tcPr>
            <w:tcW w:w="3122" w:type="dxa"/>
          </w:tcPr>
          <w:p w14:paraId="4BAFAA51" w14:textId="77777777" w:rsidR="00520F05" w:rsidRPr="007E0B31" w:rsidRDefault="00520F05" w:rsidP="00520F05">
            <w:pPr>
              <w:pStyle w:val="Arial11Bold"/>
              <w:rPr>
                <w:rFonts w:cs="Arial"/>
              </w:rPr>
            </w:pPr>
            <w:r w:rsidRPr="007E0B31">
              <w:rPr>
                <w:rFonts w:cs="Arial"/>
              </w:rPr>
              <w:t>Material Effect</w:t>
            </w:r>
          </w:p>
        </w:tc>
        <w:tc>
          <w:tcPr>
            <w:tcW w:w="6513" w:type="dxa"/>
          </w:tcPr>
          <w:p w14:paraId="2D25D42C" w14:textId="1645633C" w:rsidR="00520F05" w:rsidRPr="007E0B31" w:rsidRDefault="00520F05" w:rsidP="00520F05">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520F05" w:rsidRPr="007E0B31" w14:paraId="4FE4892A" w14:textId="77777777" w:rsidTr="00486E52">
        <w:trPr>
          <w:cantSplit/>
          <w:trHeight w:val="300"/>
        </w:trPr>
        <w:tc>
          <w:tcPr>
            <w:tcW w:w="3122" w:type="dxa"/>
          </w:tcPr>
          <w:p w14:paraId="5D2654C2" w14:textId="77777777" w:rsidR="00520F05" w:rsidRPr="007E0B31" w:rsidRDefault="00520F05" w:rsidP="00520F05">
            <w:pPr>
              <w:pStyle w:val="Arial11Bold"/>
              <w:rPr>
                <w:rFonts w:cs="Arial"/>
              </w:rPr>
            </w:pPr>
            <w:r w:rsidRPr="007E0B31">
              <w:rPr>
                <w:rFonts w:cs="Arial"/>
              </w:rPr>
              <w:t>Materially Affected Party</w:t>
            </w:r>
          </w:p>
        </w:tc>
        <w:tc>
          <w:tcPr>
            <w:tcW w:w="6513" w:type="dxa"/>
          </w:tcPr>
          <w:p w14:paraId="228E8081" w14:textId="77777777" w:rsidR="00520F05" w:rsidRPr="007E0B31" w:rsidRDefault="00520F05" w:rsidP="00520F05">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520F05" w:rsidRPr="007E0B31" w14:paraId="21849F19" w14:textId="77777777" w:rsidTr="00486E52">
        <w:trPr>
          <w:cantSplit/>
          <w:trHeight w:val="300"/>
        </w:trPr>
        <w:tc>
          <w:tcPr>
            <w:tcW w:w="3122" w:type="dxa"/>
          </w:tcPr>
          <w:p w14:paraId="3DA54DDA" w14:textId="1AE4917A" w:rsidR="00520F05" w:rsidRPr="007E0B31" w:rsidRDefault="00520F05" w:rsidP="00520F05">
            <w:pPr>
              <w:pStyle w:val="Arial11Bold"/>
              <w:rPr>
                <w:rFonts w:cs="Arial"/>
              </w:rPr>
            </w:pPr>
            <w:r w:rsidRPr="005C20E3">
              <w:rPr>
                <w:color w:val="000000" w:themeColor="text1"/>
              </w:rPr>
              <w:t>Maximum Export Capability</w:t>
            </w:r>
          </w:p>
        </w:tc>
        <w:tc>
          <w:tcPr>
            <w:tcW w:w="6513" w:type="dxa"/>
          </w:tcPr>
          <w:p w14:paraId="09A88861" w14:textId="6FF8BD00" w:rsidR="00520F05" w:rsidRPr="007E0B31" w:rsidRDefault="00520F05" w:rsidP="00520F0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20F05" w:rsidRPr="007E0B31" w14:paraId="08244F89" w14:textId="77777777" w:rsidTr="00486E52">
        <w:trPr>
          <w:cantSplit/>
          <w:trHeight w:val="300"/>
        </w:trPr>
        <w:tc>
          <w:tcPr>
            <w:tcW w:w="3122" w:type="dxa"/>
          </w:tcPr>
          <w:p w14:paraId="0D6EE1DC" w14:textId="77777777" w:rsidR="00520F05" w:rsidRPr="007E0B31" w:rsidRDefault="00520F05" w:rsidP="00520F05">
            <w:pPr>
              <w:pStyle w:val="Arial11Bold"/>
              <w:rPr>
                <w:rFonts w:cs="Arial"/>
                <w:highlight w:val="green"/>
              </w:rPr>
            </w:pPr>
            <w:r w:rsidRPr="007E0B31">
              <w:rPr>
                <w:rFonts w:cs="Arial"/>
              </w:rPr>
              <w:t>Maximum Export Capacity</w:t>
            </w:r>
          </w:p>
        </w:tc>
        <w:tc>
          <w:tcPr>
            <w:tcW w:w="6513" w:type="dxa"/>
          </w:tcPr>
          <w:p w14:paraId="71DB60FA" w14:textId="77777777" w:rsidR="00520F05" w:rsidRPr="007E0B31" w:rsidRDefault="00520F05" w:rsidP="00520F05">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520F05" w:rsidRPr="007E0B31" w14:paraId="0948B47C" w14:textId="77777777" w:rsidTr="00486E52">
        <w:trPr>
          <w:cantSplit/>
          <w:trHeight w:val="300"/>
        </w:trPr>
        <w:tc>
          <w:tcPr>
            <w:tcW w:w="3122" w:type="dxa"/>
          </w:tcPr>
          <w:p w14:paraId="740BDFDB" w14:textId="77777777" w:rsidR="00520F05" w:rsidRPr="007E0B31" w:rsidRDefault="00520F05" w:rsidP="00520F05">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513" w:type="dxa"/>
          </w:tcPr>
          <w:p w14:paraId="0697D165" w14:textId="27749058"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520F05" w:rsidRPr="007E0B31" w14:paraId="37163BB3" w14:textId="77777777" w:rsidTr="00486E52">
        <w:trPr>
          <w:cantSplit/>
          <w:trHeight w:val="300"/>
        </w:trPr>
        <w:tc>
          <w:tcPr>
            <w:tcW w:w="3122" w:type="dxa"/>
          </w:tcPr>
          <w:p w14:paraId="4540B3A4" w14:textId="77777777" w:rsidR="00520F05" w:rsidRPr="007E0B31" w:rsidRDefault="00520F05" w:rsidP="00520F05">
            <w:pPr>
              <w:pStyle w:val="Arial11Bold"/>
              <w:rPr>
                <w:rFonts w:cs="Arial"/>
              </w:rPr>
            </w:pPr>
            <w:r w:rsidRPr="007E0B31">
              <w:rPr>
                <w:rFonts w:cs="Arial"/>
              </w:rPr>
              <w:t>Maximum Generation Service or MGS</w:t>
            </w:r>
          </w:p>
        </w:tc>
        <w:tc>
          <w:tcPr>
            <w:tcW w:w="6513" w:type="dxa"/>
          </w:tcPr>
          <w:p w14:paraId="5E387610" w14:textId="7EFCA426" w:rsidR="00520F05" w:rsidRPr="007E0B31" w:rsidRDefault="00520F05" w:rsidP="00520F05">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520F05" w:rsidRPr="007E0B31" w14:paraId="1FF4E953" w14:textId="77777777" w:rsidTr="00486E52">
        <w:trPr>
          <w:cantSplit/>
          <w:trHeight w:val="300"/>
        </w:trPr>
        <w:tc>
          <w:tcPr>
            <w:tcW w:w="3122" w:type="dxa"/>
          </w:tcPr>
          <w:p w14:paraId="6AFD0D7A" w14:textId="77777777" w:rsidR="00520F05" w:rsidRPr="007E0B31" w:rsidRDefault="00520F05" w:rsidP="00520F05">
            <w:pPr>
              <w:pStyle w:val="Arial11Bold"/>
              <w:rPr>
                <w:rFonts w:cs="Arial"/>
              </w:rPr>
            </w:pPr>
            <w:r w:rsidRPr="007E0B31">
              <w:rPr>
                <w:rFonts w:cs="Arial"/>
              </w:rPr>
              <w:t>Maximum Generation Service Agreement</w:t>
            </w:r>
          </w:p>
        </w:tc>
        <w:tc>
          <w:tcPr>
            <w:tcW w:w="6513" w:type="dxa"/>
          </w:tcPr>
          <w:p w14:paraId="08FAFE28" w14:textId="4B8999EC" w:rsidR="00520F05" w:rsidRPr="007E0B31" w:rsidRDefault="00520F05" w:rsidP="00520F05">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520F05" w:rsidRPr="007E0B31" w14:paraId="52F03BE5" w14:textId="77777777" w:rsidTr="00486E52">
        <w:trPr>
          <w:cantSplit/>
          <w:trHeight w:val="300"/>
        </w:trPr>
        <w:tc>
          <w:tcPr>
            <w:tcW w:w="3122" w:type="dxa"/>
          </w:tcPr>
          <w:p w14:paraId="11A7CFC0" w14:textId="77777777" w:rsidR="00520F05" w:rsidRPr="007E0B31" w:rsidRDefault="00520F05" w:rsidP="00520F05">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513" w:type="dxa"/>
          </w:tcPr>
          <w:p w14:paraId="6DD9ADDF" w14:textId="78E2D9AF" w:rsidR="00520F05" w:rsidRPr="007E0B31" w:rsidRDefault="00520F05" w:rsidP="00520F05">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520F05" w:rsidRPr="007E0B31" w14:paraId="11D155E9" w14:textId="77777777" w:rsidTr="00486E52">
        <w:trPr>
          <w:cantSplit/>
          <w:trHeight w:val="300"/>
        </w:trPr>
        <w:tc>
          <w:tcPr>
            <w:tcW w:w="3122" w:type="dxa"/>
          </w:tcPr>
          <w:p w14:paraId="62C8C8BB" w14:textId="217F8DC3" w:rsidR="00520F05" w:rsidRPr="007E0B31" w:rsidRDefault="00520F05" w:rsidP="00520F05">
            <w:pPr>
              <w:pStyle w:val="Arial11Bold"/>
              <w:rPr>
                <w:rFonts w:cs="Arial"/>
              </w:rPr>
            </w:pPr>
            <w:r w:rsidRPr="005C20E3">
              <w:rPr>
                <w:color w:val="000000" w:themeColor="text1"/>
              </w:rPr>
              <w:t>Maximum Import Capability</w:t>
            </w:r>
          </w:p>
        </w:tc>
        <w:tc>
          <w:tcPr>
            <w:tcW w:w="6513" w:type="dxa"/>
          </w:tcPr>
          <w:p w14:paraId="4BC9A525" w14:textId="34778CF5" w:rsidR="00520F05" w:rsidRPr="007E0B31" w:rsidRDefault="00520F05" w:rsidP="00520F0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20F05" w:rsidRPr="007E0B31" w14:paraId="0967C22C" w14:textId="77777777" w:rsidTr="00486E52">
        <w:trPr>
          <w:cantSplit/>
          <w:trHeight w:val="300"/>
        </w:trPr>
        <w:tc>
          <w:tcPr>
            <w:tcW w:w="3122" w:type="dxa"/>
          </w:tcPr>
          <w:p w14:paraId="6536B201" w14:textId="77777777" w:rsidR="00520F05" w:rsidRPr="007E0B31" w:rsidRDefault="00520F05" w:rsidP="00520F05">
            <w:pPr>
              <w:pStyle w:val="Arial11Bold"/>
              <w:rPr>
                <w:rFonts w:cs="Arial"/>
                <w:highlight w:val="green"/>
              </w:rPr>
            </w:pPr>
            <w:r w:rsidRPr="007E0B31">
              <w:rPr>
                <w:rFonts w:cs="Arial"/>
              </w:rPr>
              <w:t>Maximum Import Capacity</w:t>
            </w:r>
          </w:p>
        </w:tc>
        <w:tc>
          <w:tcPr>
            <w:tcW w:w="6513" w:type="dxa"/>
          </w:tcPr>
          <w:p w14:paraId="7E57CD31" w14:textId="77777777" w:rsidR="00520F05" w:rsidRPr="007E0B31" w:rsidRDefault="00520F05" w:rsidP="00520F05">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520F05" w:rsidRPr="007E0B31" w14:paraId="03CA429B" w14:textId="77777777" w:rsidTr="00486E52">
        <w:trPr>
          <w:cantSplit/>
          <w:trHeight w:val="300"/>
        </w:trPr>
        <w:tc>
          <w:tcPr>
            <w:tcW w:w="3122" w:type="dxa"/>
          </w:tcPr>
          <w:p w14:paraId="2ED59A0E" w14:textId="77777777" w:rsidR="00520F05" w:rsidRPr="007E0B31" w:rsidRDefault="00520F05" w:rsidP="00520F05">
            <w:pPr>
              <w:pStyle w:val="Arial11Bold"/>
              <w:rPr>
                <w:rFonts w:cs="Arial"/>
              </w:rPr>
            </w:pPr>
            <w:r w:rsidRPr="00373816">
              <w:t xml:space="preserve">Maximum Import Power </w:t>
            </w:r>
          </w:p>
        </w:tc>
        <w:tc>
          <w:tcPr>
            <w:tcW w:w="6513" w:type="dxa"/>
          </w:tcPr>
          <w:p w14:paraId="5383D68A" w14:textId="77777777" w:rsidR="00520F05" w:rsidRPr="007E0B31" w:rsidRDefault="00520F05" w:rsidP="00520F05">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520F05" w:rsidRPr="007E0B31" w14:paraId="3B0FB9D5" w14:textId="77777777" w:rsidTr="00486E52">
        <w:trPr>
          <w:cantSplit/>
          <w:trHeight w:val="300"/>
        </w:trPr>
        <w:tc>
          <w:tcPr>
            <w:tcW w:w="3122" w:type="dxa"/>
          </w:tcPr>
          <w:p w14:paraId="6C90BEB7" w14:textId="77777777" w:rsidR="00520F05" w:rsidRPr="007E0B31" w:rsidRDefault="00520F05" w:rsidP="00520F05">
            <w:pPr>
              <w:pStyle w:val="Arial11Bold"/>
              <w:rPr>
                <w:rFonts w:cs="Arial"/>
              </w:rPr>
            </w:pPr>
            <w:r w:rsidRPr="007E0B31">
              <w:rPr>
                <w:rFonts w:cs="Arial"/>
              </w:rPr>
              <w:t>Medium Power Station</w:t>
            </w:r>
          </w:p>
        </w:tc>
        <w:tc>
          <w:tcPr>
            <w:tcW w:w="6513" w:type="dxa"/>
          </w:tcPr>
          <w:p w14:paraId="07F15D2F" w14:textId="77777777" w:rsidR="00520F05" w:rsidRPr="007E0B31" w:rsidRDefault="00520F05" w:rsidP="00520F05">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2197E894" w14:textId="6BDC64CA" w:rsidR="00520F05" w:rsidRDefault="00520F05" w:rsidP="00520F05">
            <w:pPr>
              <w:pStyle w:val="TableArial11"/>
              <w:rPr>
                <w:rFonts w:cs="Arial"/>
              </w:rPr>
            </w:pPr>
            <w:ins w:id="120" w:author="Grey (ESO), Alastair" w:date="2022-12-07T20:53:00Z">
              <w:r w:rsidRPr="098D0C5A">
                <w:rPr>
                  <w:rFonts w:cs="Arial"/>
                </w:rPr>
                <w:t>(a)</w:t>
              </w:r>
            </w:ins>
            <w:ins w:id="121" w:author="Spencer(ESO), Deborah" w:date="2022-12-12T14:39:00Z">
              <w:r w:rsidR="00F87401">
                <w:rPr>
                  <w:rFonts w:cs="Arial"/>
                </w:rPr>
                <w:t xml:space="preserve"> </w:t>
              </w:r>
            </w:ins>
            <w:r w:rsidRPr="098D0C5A">
              <w:rPr>
                <w:rFonts w:cs="Arial"/>
              </w:rPr>
              <w:t xml:space="preserve">directly connected to: </w:t>
            </w:r>
            <w:r w:rsidRPr="098D0C5A">
              <w:rPr>
                <w:rFonts w:cs="Arial"/>
                <w:b/>
                <w:bCs/>
              </w:rPr>
              <w:t>NGET’s Transmission System</w:t>
            </w:r>
            <w:ins w:id="122" w:author="Grey (ESO), Alastair" w:date="2022-12-14T10:14:00Z">
              <w:r w:rsidR="00C32A7D">
                <w:rPr>
                  <w:rFonts w:cs="Arial"/>
                  <w:b/>
                  <w:bCs/>
                </w:rPr>
                <w:t xml:space="preserve"> </w:t>
              </w:r>
            </w:ins>
            <w:ins w:id="123" w:author="Grey (ESO), Alastair" w:date="2022-12-14T10:23:00Z">
              <w:r w:rsidR="009C6243">
                <w:rPr>
                  <w:rFonts w:cs="Arial"/>
                </w:rPr>
                <w:t xml:space="preserve">or located in </w:t>
              </w:r>
              <w:r w:rsidR="009C6243">
                <w:rPr>
                  <w:rFonts w:cs="Arial"/>
                  <w:b/>
                  <w:bCs/>
                </w:rPr>
                <w:t xml:space="preserve">NGET’s Transmission Area </w:t>
              </w:r>
            </w:ins>
            <w:ins w:id="124" w:author="Grey (ESO), Alastair" w:date="2022-12-14T10:24:00Z">
              <w:r w:rsidR="009C6243">
                <w:rPr>
                  <w:rFonts w:cs="Arial"/>
                </w:rPr>
                <w:t xml:space="preserve">but connected to a </w:t>
              </w:r>
              <w:r w:rsidR="009C6243">
                <w:rPr>
                  <w:rFonts w:cs="Arial"/>
                  <w:b/>
                  <w:bCs/>
                </w:rPr>
                <w:t>Co</w:t>
              </w:r>
              <w:r w:rsidR="00D47CC0">
                <w:rPr>
                  <w:rFonts w:cs="Arial"/>
                  <w:b/>
                  <w:bCs/>
                </w:rPr>
                <w:t xml:space="preserve">mpetitively Appointed Transmission </w:t>
              </w:r>
            </w:ins>
            <w:ins w:id="125" w:author="Grey (ESO), Alastair" w:date="2022-12-14T10:25:00Z">
              <w:r w:rsidR="00B918B5">
                <w:rPr>
                  <w:rFonts w:cs="Arial"/>
                  <w:b/>
                  <w:bCs/>
                </w:rPr>
                <w:t>Licensee</w:t>
              </w:r>
            </w:ins>
            <w:r w:rsidRPr="098D0C5A">
              <w:rPr>
                <w:rFonts w:cs="Arial"/>
              </w:rPr>
              <w:t xml:space="preserve"> where such </w:t>
            </w:r>
            <w:r w:rsidRPr="098D0C5A">
              <w:rPr>
                <w:rFonts w:cs="Arial"/>
                <w:b/>
                <w:bCs/>
              </w:rPr>
              <w:t>Power Station</w:t>
            </w:r>
            <w:r w:rsidRPr="098D0C5A">
              <w:rPr>
                <w:rFonts w:cs="Arial"/>
              </w:rPr>
              <w:t xml:space="preserve"> has a </w:t>
            </w:r>
            <w:r w:rsidRPr="098D0C5A">
              <w:rPr>
                <w:rFonts w:cs="Arial"/>
                <w:b/>
                <w:bCs/>
              </w:rPr>
              <w:t>Registered Capacity</w:t>
            </w:r>
            <w:r w:rsidRPr="098D0C5A">
              <w:rPr>
                <w:rFonts w:cs="Arial"/>
              </w:rPr>
              <w:t xml:space="preserve"> of 50MW or more but less than 100MW; </w:t>
            </w:r>
          </w:p>
          <w:p w14:paraId="2EB314A8" w14:textId="447235EE" w:rsidR="00520F05" w:rsidRPr="007E0B31" w:rsidRDefault="00520F05" w:rsidP="00520F05">
            <w:pPr>
              <w:pStyle w:val="TableArial11"/>
              <w:ind w:left="567" w:hanging="567"/>
              <w:rPr>
                <w:rFonts w:cs="Arial"/>
              </w:rPr>
            </w:pPr>
            <w:r w:rsidRPr="007E0B31">
              <w:rPr>
                <w:rFonts w:cs="Arial"/>
              </w:rPr>
              <w:t>or,</w:t>
            </w:r>
          </w:p>
          <w:p w14:paraId="272C46D3" w14:textId="2DAFCE35" w:rsidR="00520F05" w:rsidRPr="007E0B31" w:rsidRDefault="00520F05" w:rsidP="00A42E2D">
            <w:pPr>
              <w:pStyle w:val="TableArial11"/>
              <w:rPr>
                <w:rFonts w:cs="Arial"/>
              </w:rPr>
            </w:pPr>
            <w:ins w:id="126" w:author="Grey (ESO), Alastair" w:date="2022-12-07T20:54:00Z">
              <w:r w:rsidRPr="098D0C5A">
                <w:rPr>
                  <w:rFonts w:cs="Arial"/>
                  <w:b/>
                  <w:bCs/>
                </w:rPr>
                <w:t>(</w:t>
              </w:r>
              <w:r w:rsidRPr="006D5164">
                <w:rPr>
                  <w:rFonts w:cs="Arial"/>
                </w:rPr>
                <w:t>b)</w:t>
              </w:r>
              <w:r w:rsidRPr="098D0C5A">
                <w:rPr>
                  <w:rFonts w:cs="Arial"/>
                  <w:b/>
                  <w:bCs/>
                </w:rPr>
                <w:t xml:space="preserve"> </w:t>
              </w:r>
            </w:ins>
            <w:r w:rsidRPr="098D0C5A">
              <w:rPr>
                <w:rFonts w:cs="Arial"/>
                <w:b/>
                <w:bCs/>
              </w:rPr>
              <w:t>Embedded</w:t>
            </w:r>
            <w:r w:rsidRPr="098D0C5A">
              <w:rPr>
                <w:rFonts w:cs="Arial"/>
              </w:rPr>
              <w:t xml:space="preserve"> within a </w:t>
            </w:r>
            <w:r w:rsidRPr="098D0C5A">
              <w:rPr>
                <w:rFonts w:cs="Arial"/>
                <w:b/>
                <w:bCs/>
              </w:rPr>
              <w:t>User System</w:t>
            </w:r>
            <w:r w:rsidRPr="098D0C5A">
              <w:rPr>
                <w:rFonts w:cs="Arial"/>
              </w:rPr>
              <w:t xml:space="preserve"> (or part thereof) where such </w:t>
            </w:r>
            <w:r w:rsidRPr="098D0C5A">
              <w:rPr>
                <w:rFonts w:cs="Arial"/>
                <w:b/>
                <w:bCs/>
              </w:rPr>
              <w:t>User System</w:t>
            </w:r>
            <w:r w:rsidRPr="098D0C5A">
              <w:rPr>
                <w:rFonts w:cs="Arial"/>
              </w:rPr>
              <w:t xml:space="preserve"> (or part thereof) is connected under normal operating conditions to:</w:t>
            </w:r>
            <w:ins w:id="127" w:author="Spencer(ESO), Deborah" w:date="2022-12-12T14:41:00Z">
              <w:r w:rsidR="00B541AE">
                <w:rPr>
                  <w:rFonts w:cs="Arial"/>
                </w:rPr>
                <w:t xml:space="preserve"> </w:t>
              </w:r>
            </w:ins>
            <w:r w:rsidRPr="098D0C5A">
              <w:rPr>
                <w:rFonts w:cs="Arial"/>
                <w:b/>
                <w:bCs/>
              </w:rPr>
              <w:t>NGET’s Transmission System</w:t>
            </w:r>
            <w:r w:rsidRPr="098D0C5A">
              <w:rPr>
                <w:rFonts w:cs="Arial"/>
              </w:rPr>
              <w:t xml:space="preserve"> </w:t>
            </w:r>
            <w:ins w:id="128" w:author="Baker(ESO), Stephen" w:date="2022-12-12T12:58:00Z">
              <w:r w:rsidR="5E410003" w:rsidRPr="2D5A7607">
                <w:rPr>
                  <w:rFonts w:cs="Arial"/>
                </w:rPr>
                <w:t xml:space="preserve">or a </w:t>
              </w:r>
            </w:ins>
            <w:ins w:id="129" w:author="Spencer(ESO), Deborah" w:date="2022-12-12T14:44:00Z">
              <w:r w:rsidR="0064068E" w:rsidRPr="006D5164">
                <w:rPr>
                  <w:rFonts w:cs="Arial"/>
                  <w:b/>
                  <w:bCs/>
                </w:rPr>
                <w:t>Competitively Appointed</w:t>
              </w:r>
              <w:r w:rsidR="0064068E" w:rsidRPr="2D5A7607">
                <w:rPr>
                  <w:rFonts w:cs="Arial"/>
                </w:rPr>
                <w:t xml:space="preserve"> </w:t>
              </w:r>
              <w:r w:rsidR="0064068E" w:rsidRPr="006D5164">
                <w:rPr>
                  <w:rFonts w:cs="Arial"/>
                  <w:b/>
                  <w:bCs/>
                </w:rPr>
                <w:t>Transmission Licensee</w:t>
              </w:r>
              <w:r w:rsidR="0064068E" w:rsidRPr="2D5A7607">
                <w:rPr>
                  <w:rFonts w:cs="Arial"/>
                </w:rPr>
                <w:t xml:space="preserve"> located in </w:t>
              </w:r>
              <w:r w:rsidR="0064068E" w:rsidRPr="006D5164">
                <w:rPr>
                  <w:rFonts w:cs="Arial"/>
                  <w:b/>
                  <w:bCs/>
                </w:rPr>
                <w:t xml:space="preserve">NGET’s Transmission </w:t>
              </w:r>
              <w:r w:rsidR="0064068E" w:rsidRPr="0064068E">
                <w:rPr>
                  <w:rFonts w:cs="Arial"/>
                  <w:b/>
                  <w:bCs/>
                </w:rPr>
                <w:t>Area,</w:t>
              </w:r>
              <w:r w:rsidR="0064068E" w:rsidRPr="2D5A7607">
                <w:rPr>
                  <w:rFonts w:cs="Arial"/>
                </w:rPr>
                <w:t xml:space="preserve"> </w:t>
              </w:r>
            </w:ins>
            <w:r w:rsidRPr="098D0C5A">
              <w:rPr>
                <w:rFonts w:cs="Arial"/>
              </w:rPr>
              <w:t xml:space="preserve">and such </w:t>
            </w:r>
            <w:r w:rsidRPr="098D0C5A">
              <w:rPr>
                <w:rFonts w:cs="Arial"/>
                <w:b/>
                <w:bCs/>
              </w:rPr>
              <w:t>Power Station</w:t>
            </w:r>
            <w:r w:rsidRPr="098D0C5A">
              <w:rPr>
                <w:rFonts w:cs="Arial"/>
              </w:rPr>
              <w:t xml:space="preserve"> has a </w:t>
            </w:r>
            <w:r w:rsidRPr="098D0C5A">
              <w:rPr>
                <w:rFonts w:cs="Arial"/>
                <w:b/>
                <w:bCs/>
              </w:rPr>
              <w:t>Registered Capacity</w:t>
            </w:r>
            <w:r w:rsidRPr="098D0C5A">
              <w:rPr>
                <w:rFonts w:cs="Arial"/>
              </w:rPr>
              <w:t xml:space="preserve"> of 50MW or more but less than 100MW; </w:t>
            </w:r>
          </w:p>
          <w:p w14:paraId="68A5E5AA" w14:textId="77777777" w:rsidR="00520F05" w:rsidRPr="007E0B31" w:rsidRDefault="00520F05" w:rsidP="00520F05">
            <w:pPr>
              <w:pStyle w:val="TableArial11"/>
              <w:ind w:left="567" w:hanging="567"/>
              <w:rPr>
                <w:rFonts w:cs="Arial"/>
              </w:rPr>
            </w:pPr>
            <w:r w:rsidRPr="007E0B31">
              <w:rPr>
                <w:rFonts w:cs="Arial"/>
              </w:rPr>
              <w:t>or,</w:t>
            </w:r>
          </w:p>
          <w:p w14:paraId="3F68A2DE" w14:textId="1AD18979" w:rsidR="00520F05" w:rsidRPr="007E0B31" w:rsidRDefault="00520F05" w:rsidP="00520F05">
            <w:pPr>
              <w:pStyle w:val="TableArial11"/>
              <w:ind w:left="567" w:hanging="567"/>
              <w:rPr>
                <w:rFonts w:cs="Arial"/>
              </w:rPr>
            </w:pPr>
            <w:r w:rsidRPr="098D0C5A">
              <w:rPr>
                <w:rFonts w:cs="Arial"/>
              </w:rPr>
              <w:t>(c)</w:t>
            </w:r>
            <w:r>
              <w:tab/>
            </w:r>
            <w:r w:rsidRPr="098D0C5A">
              <w:rPr>
                <w:rFonts w:cs="Arial"/>
                <w:b/>
                <w:bCs/>
              </w:rPr>
              <w:t>Embedded</w:t>
            </w:r>
            <w:r w:rsidRPr="098D0C5A">
              <w:rPr>
                <w:rFonts w:cs="Arial"/>
              </w:rPr>
              <w:t xml:space="preserve"> within a </w:t>
            </w:r>
            <w:r w:rsidRPr="098D0C5A">
              <w:rPr>
                <w:rFonts w:cs="Arial"/>
                <w:b/>
                <w:bCs/>
              </w:rPr>
              <w:t>User System</w:t>
            </w:r>
            <w:r w:rsidRPr="098D0C5A">
              <w:rPr>
                <w:rFonts w:cs="Arial"/>
              </w:rPr>
              <w:t xml:space="preserve"> (or part thereof) where the </w:t>
            </w:r>
            <w:r w:rsidRPr="098D0C5A">
              <w:rPr>
                <w:rFonts w:cs="Arial"/>
                <w:b/>
                <w:bCs/>
              </w:rPr>
              <w:t>User System</w:t>
            </w:r>
            <w:r w:rsidRPr="098D0C5A">
              <w:rPr>
                <w:rFonts w:cs="Arial"/>
              </w:rPr>
              <w:t xml:space="preserve"> (or part thereof) is not connected to the </w:t>
            </w:r>
            <w:r w:rsidRPr="098D0C5A">
              <w:rPr>
                <w:rFonts w:cs="Arial"/>
                <w:b/>
                <w:bCs/>
              </w:rPr>
              <w:t>National Electricity Transmission System</w:t>
            </w:r>
            <w:r w:rsidRPr="098D0C5A">
              <w:rPr>
                <w:rFonts w:cs="Arial"/>
              </w:rPr>
              <w:t xml:space="preserve">, although such </w:t>
            </w:r>
            <w:r w:rsidRPr="098D0C5A">
              <w:rPr>
                <w:rFonts w:cs="Arial"/>
                <w:b/>
                <w:bCs/>
              </w:rPr>
              <w:t>Power Station</w:t>
            </w:r>
            <w:r w:rsidRPr="098D0C5A">
              <w:rPr>
                <w:rFonts w:cs="Arial"/>
              </w:rPr>
              <w:t xml:space="preserve"> is in </w:t>
            </w:r>
            <w:r w:rsidRPr="098D0C5A">
              <w:rPr>
                <w:rFonts w:cs="Arial"/>
                <w:b/>
                <w:bCs/>
              </w:rPr>
              <w:t>NGET’s Transmission Area</w:t>
            </w:r>
            <w:r w:rsidRPr="098D0C5A">
              <w:rPr>
                <w:rFonts w:cs="Arial"/>
              </w:rPr>
              <w:t xml:space="preserve"> and such </w:t>
            </w:r>
            <w:r w:rsidRPr="098D0C5A">
              <w:rPr>
                <w:rFonts w:cs="Arial"/>
                <w:b/>
                <w:bCs/>
              </w:rPr>
              <w:t>Power Station</w:t>
            </w:r>
            <w:r w:rsidRPr="098D0C5A">
              <w:rPr>
                <w:rFonts w:cs="Arial"/>
              </w:rPr>
              <w:t xml:space="preserve"> has a </w:t>
            </w:r>
            <w:r w:rsidRPr="098D0C5A">
              <w:rPr>
                <w:rFonts w:cs="Arial"/>
                <w:b/>
                <w:bCs/>
              </w:rPr>
              <w:t>Registered Capacity</w:t>
            </w:r>
            <w:r w:rsidRPr="098D0C5A">
              <w:rPr>
                <w:rFonts w:cs="Arial"/>
              </w:rPr>
              <w:t xml:space="preserve"> of 50MW or more but less than 100MW.</w:t>
            </w:r>
          </w:p>
          <w:p w14:paraId="2C3CFF02" w14:textId="3397097F" w:rsidR="00520F05" w:rsidRPr="007E0B31" w:rsidRDefault="00520F05" w:rsidP="00520F05">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20F05" w:rsidRPr="007E0B31" w14:paraId="0CDEA8DB" w14:textId="77777777" w:rsidTr="00486E52">
        <w:trPr>
          <w:cantSplit/>
          <w:trHeight w:val="300"/>
        </w:trPr>
        <w:tc>
          <w:tcPr>
            <w:tcW w:w="3122" w:type="dxa"/>
          </w:tcPr>
          <w:p w14:paraId="6558EC81" w14:textId="77777777" w:rsidR="00520F05" w:rsidRPr="007E0B31" w:rsidRDefault="00520F05" w:rsidP="00520F05">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513" w:type="dxa"/>
          </w:tcPr>
          <w:p w14:paraId="1F75FFAF" w14:textId="77777777" w:rsidR="00520F05" w:rsidRPr="007E0B31" w:rsidRDefault="00520F05" w:rsidP="00520F05">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520F05" w:rsidRPr="007E0B31" w14:paraId="1172E6F9" w14:textId="77777777" w:rsidTr="00486E52">
        <w:trPr>
          <w:cantSplit/>
          <w:trHeight w:val="300"/>
        </w:trPr>
        <w:tc>
          <w:tcPr>
            <w:tcW w:w="3122" w:type="dxa"/>
          </w:tcPr>
          <w:p w14:paraId="55008996" w14:textId="77777777" w:rsidR="00520F05" w:rsidRPr="007E0B31" w:rsidRDefault="00520F05" w:rsidP="00520F05">
            <w:pPr>
              <w:pStyle w:val="Arial11Bold"/>
              <w:rPr>
                <w:rFonts w:cs="Arial"/>
              </w:rPr>
            </w:pPr>
            <w:r w:rsidRPr="007E0B31">
              <w:rPr>
                <w:rFonts w:cs="Arial"/>
              </w:rPr>
              <w:t>Mills</w:t>
            </w:r>
          </w:p>
        </w:tc>
        <w:tc>
          <w:tcPr>
            <w:tcW w:w="6513" w:type="dxa"/>
          </w:tcPr>
          <w:p w14:paraId="10AB29E5" w14:textId="77777777" w:rsidR="00520F05" w:rsidRPr="007E0B31" w:rsidRDefault="00520F05" w:rsidP="00520F05">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520F05" w:rsidRPr="007E0B31" w14:paraId="192F1CA5" w14:textId="77777777" w:rsidTr="00486E52">
        <w:trPr>
          <w:cantSplit/>
          <w:trHeight w:val="300"/>
        </w:trPr>
        <w:tc>
          <w:tcPr>
            <w:tcW w:w="3122" w:type="dxa"/>
          </w:tcPr>
          <w:p w14:paraId="00139B74" w14:textId="77777777" w:rsidR="00520F05" w:rsidRPr="007E0B31" w:rsidRDefault="00520F05" w:rsidP="00520F05">
            <w:pPr>
              <w:pStyle w:val="Arial11Bold"/>
              <w:rPr>
                <w:rFonts w:cs="Arial"/>
              </w:rPr>
            </w:pPr>
            <w:r w:rsidRPr="007E0B31">
              <w:rPr>
                <w:rFonts w:cs="Arial"/>
              </w:rPr>
              <w:t>Minimum Generation</w:t>
            </w:r>
          </w:p>
        </w:tc>
        <w:tc>
          <w:tcPr>
            <w:tcW w:w="6513" w:type="dxa"/>
          </w:tcPr>
          <w:p w14:paraId="0B3F5F13" w14:textId="0EA4BB3C" w:rsidR="00520F05" w:rsidRPr="007E0B31" w:rsidRDefault="00520F05" w:rsidP="00520F05">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520F05" w:rsidRPr="007E0B31" w14:paraId="1A73A6F1" w14:textId="77777777" w:rsidTr="00486E52">
        <w:trPr>
          <w:cantSplit/>
          <w:trHeight w:val="300"/>
        </w:trPr>
        <w:tc>
          <w:tcPr>
            <w:tcW w:w="3122" w:type="dxa"/>
          </w:tcPr>
          <w:p w14:paraId="3F6AA4AD" w14:textId="77777777" w:rsidR="00520F05" w:rsidRPr="007E0B31" w:rsidRDefault="00520F05" w:rsidP="00520F05">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513" w:type="dxa"/>
          </w:tcPr>
          <w:p w14:paraId="793C541C" w14:textId="35AD59ED" w:rsidR="00520F05" w:rsidRPr="007E0B31" w:rsidRDefault="00520F05" w:rsidP="00520F05">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520F05" w:rsidRPr="007E0B31" w14:paraId="58E8AB98" w14:textId="77777777" w:rsidTr="00486E52">
        <w:trPr>
          <w:cantSplit/>
          <w:trHeight w:val="300"/>
        </w:trPr>
        <w:tc>
          <w:tcPr>
            <w:tcW w:w="3122" w:type="dxa"/>
          </w:tcPr>
          <w:p w14:paraId="61D82D43" w14:textId="66177675" w:rsidR="00520F05" w:rsidRPr="007E0B31" w:rsidRDefault="00520F05" w:rsidP="00520F05">
            <w:pPr>
              <w:pStyle w:val="Arial11Bold"/>
              <w:rPr>
                <w:rFonts w:cs="Arial"/>
              </w:rPr>
            </w:pPr>
            <w:r w:rsidRPr="007E0B31">
              <w:rPr>
                <w:rFonts w:cs="Arial"/>
              </w:rPr>
              <w:t>Minimum Import Capacit</w:t>
            </w:r>
            <w:r w:rsidRPr="00A72ACD">
              <w:rPr>
                <w:rFonts w:cs="Arial"/>
              </w:rPr>
              <w:t>y</w:t>
            </w:r>
          </w:p>
        </w:tc>
        <w:tc>
          <w:tcPr>
            <w:tcW w:w="6513" w:type="dxa"/>
          </w:tcPr>
          <w:p w14:paraId="3D4D48A5" w14:textId="565FA500" w:rsidR="00520F05" w:rsidRPr="007E0B31" w:rsidRDefault="00520F05" w:rsidP="00520F05">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520F05" w:rsidRPr="007E0B31" w14:paraId="42E17AC9" w14:textId="77777777" w:rsidTr="00486E52">
        <w:trPr>
          <w:cantSplit/>
          <w:trHeight w:val="300"/>
        </w:trPr>
        <w:tc>
          <w:tcPr>
            <w:tcW w:w="3122" w:type="dxa"/>
          </w:tcPr>
          <w:p w14:paraId="710BD543" w14:textId="77777777" w:rsidR="00520F05" w:rsidRPr="007E0B31" w:rsidRDefault="00520F05" w:rsidP="00520F05">
            <w:pPr>
              <w:pStyle w:val="Arial11Bold"/>
              <w:rPr>
                <w:rFonts w:cs="Arial"/>
              </w:rPr>
            </w:pPr>
            <w:r w:rsidRPr="007E0B31">
              <w:rPr>
                <w:rFonts w:cs="Arial"/>
              </w:rPr>
              <w:t>Minimum Regulating Level</w:t>
            </w:r>
          </w:p>
        </w:tc>
        <w:tc>
          <w:tcPr>
            <w:tcW w:w="6513" w:type="dxa"/>
          </w:tcPr>
          <w:p w14:paraId="6E014C85" w14:textId="69675277" w:rsidR="00520F05" w:rsidRPr="007E0B31" w:rsidRDefault="00520F05" w:rsidP="00520F0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520F05" w:rsidRPr="007E0B31" w14:paraId="7A187781" w14:textId="77777777" w:rsidTr="00486E52">
        <w:trPr>
          <w:cantSplit/>
          <w:trHeight w:val="300"/>
        </w:trPr>
        <w:tc>
          <w:tcPr>
            <w:tcW w:w="3122" w:type="dxa"/>
          </w:tcPr>
          <w:p w14:paraId="5F303D38" w14:textId="77777777" w:rsidR="00520F05" w:rsidRPr="007E0B31" w:rsidRDefault="00520F05" w:rsidP="00520F05">
            <w:pPr>
              <w:pStyle w:val="Arial11Bold"/>
              <w:rPr>
                <w:rFonts w:cs="Arial"/>
              </w:rPr>
            </w:pPr>
            <w:r w:rsidRPr="007E0B31">
              <w:rPr>
                <w:rFonts w:cs="Arial"/>
              </w:rPr>
              <w:t>Minimum Stable Operating Level</w:t>
            </w:r>
          </w:p>
        </w:tc>
        <w:tc>
          <w:tcPr>
            <w:tcW w:w="6513" w:type="dxa"/>
          </w:tcPr>
          <w:p w14:paraId="58A98321" w14:textId="5FFA4BA5" w:rsidR="00520F05" w:rsidRPr="007E0B31" w:rsidRDefault="00520F05" w:rsidP="00520F0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520F05" w:rsidRPr="007E0B31" w14:paraId="38E50172" w14:textId="77777777" w:rsidTr="00486E52">
        <w:trPr>
          <w:cantSplit/>
          <w:trHeight w:val="300"/>
        </w:trPr>
        <w:tc>
          <w:tcPr>
            <w:tcW w:w="3122" w:type="dxa"/>
          </w:tcPr>
          <w:p w14:paraId="17AD8CFF" w14:textId="77777777" w:rsidR="00520F05" w:rsidRPr="007E0B31" w:rsidRDefault="00520F05" w:rsidP="00520F05">
            <w:pPr>
              <w:pStyle w:val="Arial11Bold"/>
              <w:rPr>
                <w:rFonts w:cs="Arial"/>
              </w:rPr>
            </w:pPr>
            <w:r w:rsidRPr="007E0B31">
              <w:rPr>
                <w:rFonts w:cs="Arial"/>
              </w:rPr>
              <w:t>Modification</w:t>
            </w:r>
          </w:p>
        </w:tc>
        <w:tc>
          <w:tcPr>
            <w:tcW w:w="6513" w:type="dxa"/>
          </w:tcPr>
          <w:p w14:paraId="7806D34C" w14:textId="2A977A01" w:rsidR="00520F05" w:rsidRPr="007E0B31" w:rsidRDefault="00520F05" w:rsidP="00520F05">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520F05" w:rsidRPr="007E0B31" w14:paraId="4CD29C19" w14:textId="77777777" w:rsidTr="00486E52">
        <w:trPr>
          <w:cantSplit/>
          <w:trHeight w:val="300"/>
        </w:trPr>
        <w:tc>
          <w:tcPr>
            <w:tcW w:w="3122" w:type="dxa"/>
          </w:tcPr>
          <w:p w14:paraId="44754F8D" w14:textId="77777777" w:rsidR="00520F05" w:rsidRPr="007E0B31" w:rsidRDefault="00520F05" w:rsidP="00520F05">
            <w:pPr>
              <w:pStyle w:val="Arial11Bold"/>
              <w:rPr>
                <w:rFonts w:cs="Arial"/>
              </w:rPr>
            </w:pPr>
            <w:r w:rsidRPr="007E0B31">
              <w:rPr>
                <w:rFonts w:cs="Arial"/>
              </w:rPr>
              <w:t>Mothballed DC Connected Power Park Module</w:t>
            </w:r>
          </w:p>
        </w:tc>
        <w:tc>
          <w:tcPr>
            <w:tcW w:w="6513" w:type="dxa"/>
          </w:tcPr>
          <w:p w14:paraId="6379A598" w14:textId="77777777" w:rsidR="00520F05" w:rsidRPr="007E0B31" w:rsidRDefault="00520F05" w:rsidP="00520F05">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520F05" w:rsidRPr="007E0B31" w14:paraId="28B4C911" w14:textId="77777777" w:rsidTr="00486E52">
        <w:trPr>
          <w:cantSplit/>
          <w:trHeight w:val="300"/>
        </w:trPr>
        <w:tc>
          <w:tcPr>
            <w:tcW w:w="3122" w:type="dxa"/>
          </w:tcPr>
          <w:p w14:paraId="46BB49CB" w14:textId="77777777" w:rsidR="00520F05" w:rsidRPr="007E0B31" w:rsidRDefault="00520F05" w:rsidP="00520F05">
            <w:pPr>
              <w:pStyle w:val="Arial11Bold"/>
              <w:rPr>
                <w:rFonts w:cs="Arial"/>
              </w:rPr>
            </w:pPr>
            <w:r w:rsidRPr="007E0B31">
              <w:rPr>
                <w:rFonts w:cs="Arial"/>
              </w:rPr>
              <w:t>Mothballed DC Converter at a DC Converter Station</w:t>
            </w:r>
            <w:r w:rsidRPr="007E0B31">
              <w:rPr>
                <w:rFonts w:cs="Arial"/>
                <w:b w:val="0"/>
              </w:rPr>
              <w:t xml:space="preserve"> </w:t>
            </w:r>
          </w:p>
        </w:tc>
        <w:tc>
          <w:tcPr>
            <w:tcW w:w="6513" w:type="dxa"/>
          </w:tcPr>
          <w:p w14:paraId="1A0ABB01" w14:textId="3BD399AA" w:rsidR="00520F05" w:rsidRPr="007E0B31" w:rsidRDefault="00520F05" w:rsidP="00520F05">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520F05" w:rsidRPr="007E0B31" w14:paraId="05B71069" w14:textId="77777777" w:rsidTr="00486E52">
        <w:trPr>
          <w:cantSplit/>
          <w:trHeight w:val="300"/>
        </w:trPr>
        <w:tc>
          <w:tcPr>
            <w:tcW w:w="3122" w:type="dxa"/>
          </w:tcPr>
          <w:p w14:paraId="3A925164" w14:textId="77777777" w:rsidR="00520F05" w:rsidRPr="007E0B31" w:rsidRDefault="00520F05" w:rsidP="00520F05">
            <w:pPr>
              <w:pStyle w:val="Arial11Bold"/>
              <w:rPr>
                <w:rFonts w:cs="Arial"/>
              </w:rPr>
            </w:pPr>
            <w:r w:rsidRPr="007E0B31">
              <w:rPr>
                <w:rFonts w:cs="Arial"/>
              </w:rPr>
              <w:t>Mothballed HVDC System</w:t>
            </w:r>
          </w:p>
        </w:tc>
        <w:tc>
          <w:tcPr>
            <w:tcW w:w="6513" w:type="dxa"/>
          </w:tcPr>
          <w:p w14:paraId="1A49365B" w14:textId="77777777" w:rsidR="00520F05" w:rsidRPr="007E0B31" w:rsidRDefault="00520F05" w:rsidP="00520F05">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520F05" w:rsidRPr="007E0B31" w14:paraId="259A95B5" w14:textId="77777777" w:rsidTr="00486E52">
        <w:trPr>
          <w:cantSplit/>
          <w:trHeight w:val="300"/>
        </w:trPr>
        <w:tc>
          <w:tcPr>
            <w:tcW w:w="3122" w:type="dxa"/>
          </w:tcPr>
          <w:p w14:paraId="5AFD4D55" w14:textId="77777777" w:rsidR="00520F05" w:rsidRPr="007E0B31" w:rsidRDefault="00520F05" w:rsidP="00520F05">
            <w:pPr>
              <w:pStyle w:val="Arial11Bold"/>
              <w:rPr>
                <w:rFonts w:cs="Arial"/>
              </w:rPr>
            </w:pPr>
            <w:r w:rsidRPr="007E0B31">
              <w:rPr>
                <w:rFonts w:cs="Arial"/>
              </w:rPr>
              <w:t xml:space="preserve">Mothballed HVDC Converter </w:t>
            </w:r>
          </w:p>
        </w:tc>
        <w:tc>
          <w:tcPr>
            <w:tcW w:w="6513" w:type="dxa"/>
          </w:tcPr>
          <w:p w14:paraId="428C90C4" w14:textId="633A5BA8" w:rsidR="00520F05" w:rsidRPr="007E0B31" w:rsidRDefault="00520F05" w:rsidP="00520F05">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520F05" w:rsidRPr="007E0B31" w14:paraId="72B47314" w14:textId="77777777" w:rsidTr="00486E52">
        <w:trPr>
          <w:cantSplit/>
          <w:trHeight w:val="300"/>
        </w:trPr>
        <w:tc>
          <w:tcPr>
            <w:tcW w:w="3122" w:type="dxa"/>
          </w:tcPr>
          <w:p w14:paraId="366E06D0" w14:textId="77777777" w:rsidR="00520F05" w:rsidRPr="007E0B31" w:rsidRDefault="00520F05" w:rsidP="00520F05">
            <w:pPr>
              <w:pStyle w:val="Arial11Bold"/>
              <w:rPr>
                <w:rFonts w:cs="Arial"/>
              </w:rPr>
            </w:pPr>
            <w:r w:rsidRPr="007E0B31">
              <w:rPr>
                <w:rFonts w:cs="Arial"/>
              </w:rPr>
              <w:t>Mothballed Generating Unit</w:t>
            </w:r>
          </w:p>
        </w:tc>
        <w:tc>
          <w:tcPr>
            <w:tcW w:w="6513" w:type="dxa"/>
          </w:tcPr>
          <w:p w14:paraId="36082D09" w14:textId="77777777" w:rsidR="00520F05" w:rsidRPr="007E0B31" w:rsidRDefault="00520F05" w:rsidP="00520F05">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520F05" w:rsidRPr="007E0B31" w14:paraId="1EAD346D" w14:textId="77777777" w:rsidTr="00486E52">
        <w:trPr>
          <w:cantSplit/>
          <w:trHeight w:val="300"/>
        </w:trPr>
        <w:tc>
          <w:tcPr>
            <w:tcW w:w="3122" w:type="dxa"/>
          </w:tcPr>
          <w:p w14:paraId="0FAFCB0B" w14:textId="77777777" w:rsidR="00520F05" w:rsidRPr="007E0B31" w:rsidRDefault="00520F05" w:rsidP="00520F05">
            <w:pPr>
              <w:pStyle w:val="Arial11Bold"/>
              <w:rPr>
                <w:rFonts w:cs="Arial"/>
              </w:rPr>
            </w:pPr>
            <w:r w:rsidRPr="007E0B31">
              <w:rPr>
                <w:rFonts w:cs="Arial"/>
              </w:rPr>
              <w:t>Mothballed Power Generating Module</w:t>
            </w:r>
          </w:p>
        </w:tc>
        <w:tc>
          <w:tcPr>
            <w:tcW w:w="6513" w:type="dxa"/>
          </w:tcPr>
          <w:p w14:paraId="660D1360" w14:textId="77777777" w:rsidR="00520F05" w:rsidRPr="007E0B31" w:rsidRDefault="00520F05" w:rsidP="00520F05">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520F05" w:rsidRPr="007E0B31" w14:paraId="16C4C365" w14:textId="77777777" w:rsidTr="00486E52">
        <w:trPr>
          <w:cantSplit/>
          <w:trHeight w:val="300"/>
        </w:trPr>
        <w:tc>
          <w:tcPr>
            <w:tcW w:w="3122" w:type="dxa"/>
          </w:tcPr>
          <w:p w14:paraId="75C0F84F" w14:textId="77777777" w:rsidR="00520F05" w:rsidRPr="007E0B31" w:rsidRDefault="00520F05" w:rsidP="00520F05">
            <w:pPr>
              <w:pStyle w:val="Arial11Bold"/>
              <w:rPr>
                <w:rFonts w:cs="Arial"/>
              </w:rPr>
            </w:pPr>
            <w:r w:rsidRPr="007E0B31">
              <w:rPr>
                <w:rFonts w:cs="Arial"/>
              </w:rPr>
              <w:t>Mothballed Power Park Module</w:t>
            </w:r>
          </w:p>
        </w:tc>
        <w:tc>
          <w:tcPr>
            <w:tcW w:w="6513" w:type="dxa"/>
          </w:tcPr>
          <w:p w14:paraId="0702F02E" w14:textId="77777777" w:rsidR="00520F05" w:rsidRPr="007E0B31" w:rsidRDefault="00520F05" w:rsidP="00520F05">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520F05" w:rsidRPr="007E0B31" w14:paraId="70E6978F" w14:textId="77777777" w:rsidTr="00486E52">
        <w:trPr>
          <w:cantSplit/>
          <w:trHeight w:val="300"/>
        </w:trPr>
        <w:tc>
          <w:tcPr>
            <w:tcW w:w="3122" w:type="dxa"/>
          </w:tcPr>
          <w:p w14:paraId="1588B364" w14:textId="77777777" w:rsidR="00520F05" w:rsidRPr="007E0B31" w:rsidRDefault="00520F05" w:rsidP="00520F05">
            <w:pPr>
              <w:pStyle w:val="Arial11Bold"/>
              <w:rPr>
                <w:rFonts w:cs="Arial"/>
              </w:rPr>
            </w:pPr>
            <w:r w:rsidRPr="007E0B31">
              <w:rPr>
                <w:rFonts w:cs="Arial"/>
              </w:rPr>
              <w:t>Multiple Point of Connection</w:t>
            </w:r>
          </w:p>
        </w:tc>
        <w:tc>
          <w:tcPr>
            <w:tcW w:w="6513" w:type="dxa"/>
          </w:tcPr>
          <w:p w14:paraId="3856B18F" w14:textId="77777777" w:rsidR="00520F05" w:rsidRPr="007E0B31" w:rsidRDefault="00520F05" w:rsidP="00520F05">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520F05" w:rsidRPr="007E0B31" w14:paraId="121449C6" w14:textId="77777777" w:rsidTr="00486E52">
        <w:trPr>
          <w:cantSplit/>
          <w:trHeight w:val="300"/>
        </w:trPr>
        <w:tc>
          <w:tcPr>
            <w:tcW w:w="3122" w:type="dxa"/>
          </w:tcPr>
          <w:p w14:paraId="3F92EF01" w14:textId="472B5B92" w:rsidR="00520F05" w:rsidRPr="007E0B31" w:rsidRDefault="00520F05" w:rsidP="00520F05">
            <w:pPr>
              <w:pStyle w:val="Arial11Bold"/>
              <w:rPr>
                <w:rFonts w:cs="Arial"/>
              </w:rPr>
            </w:pPr>
            <w:r>
              <w:rPr>
                <w:rFonts w:cs="Arial"/>
              </w:rPr>
              <w:t>MSID</w:t>
            </w:r>
          </w:p>
        </w:tc>
        <w:tc>
          <w:tcPr>
            <w:tcW w:w="6513" w:type="dxa"/>
          </w:tcPr>
          <w:p w14:paraId="02E7CF9C" w14:textId="66BD8694" w:rsidR="00520F05" w:rsidRPr="007E0B31" w:rsidRDefault="00520F05" w:rsidP="00520F05">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520F05" w:rsidRPr="007E0B31" w14:paraId="270F25D3" w14:textId="77777777" w:rsidTr="00486E52">
        <w:trPr>
          <w:cantSplit/>
          <w:trHeight w:val="300"/>
        </w:trPr>
        <w:tc>
          <w:tcPr>
            <w:tcW w:w="3122" w:type="dxa"/>
          </w:tcPr>
          <w:p w14:paraId="59513645" w14:textId="77777777" w:rsidR="00520F05" w:rsidRPr="007E0B31" w:rsidRDefault="00520F05" w:rsidP="00520F05">
            <w:pPr>
              <w:pStyle w:val="Arial11Bold"/>
              <w:rPr>
                <w:rFonts w:cs="Arial"/>
              </w:rPr>
            </w:pPr>
            <w:r w:rsidRPr="007E0B31">
              <w:rPr>
                <w:rFonts w:cs="Arial"/>
              </w:rPr>
              <w:t>National Demand</w:t>
            </w:r>
          </w:p>
        </w:tc>
        <w:tc>
          <w:tcPr>
            <w:tcW w:w="6513" w:type="dxa"/>
          </w:tcPr>
          <w:p w14:paraId="1B9BCF82" w14:textId="77777777" w:rsidR="00520F05" w:rsidRPr="007E0B31" w:rsidRDefault="00520F05" w:rsidP="00520F0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520F05" w:rsidRPr="007E0B31" w:rsidRDefault="00520F05" w:rsidP="00520F05">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520F05" w:rsidRPr="007E0B31" w:rsidRDefault="00520F05" w:rsidP="00520F05">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520F05" w:rsidRPr="007E0B31" w:rsidRDefault="00520F05" w:rsidP="00520F05">
            <w:pPr>
              <w:pStyle w:val="TableArial11"/>
              <w:ind w:left="567" w:hanging="567"/>
              <w:rPr>
                <w:rFonts w:cs="Arial"/>
              </w:rPr>
            </w:pPr>
            <w:r w:rsidRPr="007E0B31">
              <w:rPr>
                <w:rFonts w:cs="Arial"/>
              </w:rPr>
              <w:t>minus:-</w:t>
            </w:r>
          </w:p>
          <w:p w14:paraId="20CE4D0F" w14:textId="099874B8" w:rsidR="00520F05" w:rsidRPr="007E0B31" w:rsidRDefault="00520F05" w:rsidP="00520F05">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520F05" w:rsidRPr="007E0B31" w:rsidRDefault="00520F05" w:rsidP="00520F05">
            <w:pPr>
              <w:pStyle w:val="TableArial11"/>
              <w:ind w:left="567" w:hanging="567"/>
              <w:rPr>
                <w:rFonts w:cs="Arial"/>
              </w:rPr>
            </w:pPr>
            <w:r w:rsidRPr="007E0B31">
              <w:rPr>
                <w:rFonts w:cs="Arial"/>
              </w:rPr>
              <w:t>and, for the purposes of this definition, does not include:-</w:t>
            </w:r>
          </w:p>
          <w:p w14:paraId="2D54BE24" w14:textId="77777777" w:rsidR="00520F05" w:rsidRPr="007E0B31" w:rsidRDefault="00520F05" w:rsidP="00520F05">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520F05" w:rsidRPr="007E0B31" w14:paraId="004C280C" w14:textId="77777777" w:rsidTr="00486E52">
        <w:trPr>
          <w:cantSplit/>
          <w:trHeight w:val="300"/>
        </w:trPr>
        <w:tc>
          <w:tcPr>
            <w:tcW w:w="3122" w:type="dxa"/>
          </w:tcPr>
          <w:p w14:paraId="0B2AD2B7" w14:textId="77777777" w:rsidR="00520F05" w:rsidRPr="007E0B31" w:rsidRDefault="00520F05" w:rsidP="00520F05">
            <w:pPr>
              <w:pStyle w:val="Arial11Bold"/>
              <w:rPr>
                <w:rFonts w:cs="Arial"/>
              </w:rPr>
            </w:pPr>
            <w:r w:rsidRPr="007E0B31">
              <w:rPr>
                <w:rFonts w:cs="Arial"/>
              </w:rPr>
              <w:t>National Electricity Transmission System</w:t>
            </w:r>
          </w:p>
        </w:tc>
        <w:tc>
          <w:tcPr>
            <w:tcW w:w="6513" w:type="dxa"/>
          </w:tcPr>
          <w:p w14:paraId="04E27FC4" w14:textId="77777777" w:rsidR="00520F05" w:rsidRPr="007E0B31" w:rsidRDefault="00520F05" w:rsidP="00520F05">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520F05" w:rsidRPr="007E0B31" w14:paraId="76C1171A" w14:textId="77777777" w:rsidTr="00486E52">
        <w:trPr>
          <w:cantSplit/>
          <w:trHeight w:val="300"/>
        </w:trPr>
        <w:tc>
          <w:tcPr>
            <w:tcW w:w="3122" w:type="dxa"/>
          </w:tcPr>
          <w:p w14:paraId="04A8FD6D" w14:textId="77777777" w:rsidR="00520F05" w:rsidRPr="007E0B31" w:rsidRDefault="00520F05" w:rsidP="00520F05">
            <w:pPr>
              <w:pStyle w:val="Arial11Bold"/>
              <w:rPr>
                <w:rFonts w:cs="Arial"/>
              </w:rPr>
            </w:pPr>
            <w:r w:rsidRPr="007E0B31">
              <w:rPr>
                <w:rFonts w:cs="Arial"/>
              </w:rPr>
              <w:t>National Electricity Transmission System Demand</w:t>
            </w:r>
          </w:p>
        </w:tc>
        <w:tc>
          <w:tcPr>
            <w:tcW w:w="6513" w:type="dxa"/>
          </w:tcPr>
          <w:p w14:paraId="620EE064" w14:textId="77777777" w:rsidR="00520F05" w:rsidRPr="007E0B31" w:rsidRDefault="00520F05" w:rsidP="00520F0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520F05" w:rsidRPr="007E0B31" w:rsidRDefault="00520F05" w:rsidP="00520F05">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520F05" w:rsidRPr="007E0B31" w:rsidRDefault="00520F05" w:rsidP="00520F05">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520F05" w:rsidRPr="007E0B31" w:rsidRDefault="00520F05" w:rsidP="00520F05">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520F05" w:rsidRPr="007E0B31" w:rsidRDefault="00520F05" w:rsidP="00520F05">
            <w:pPr>
              <w:pStyle w:val="TableArial11"/>
              <w:ind w:left="567" w:hanging="567"/>
              <w:rPr>
                <w:rFonts w:cs="Arial"/>
              </w:rPr>
            </w:pPr>
            <w:r w:rsidRPr="007E0B31">
              <w:rPr>
                <w:rFonts w:cs="Arial"/>
              </w:rPr>
              <w:t>and, for the purposes of this definition, includes:-</w:t>
            </w:r>
          </w:p>
          <w:p w14:paraId="7D711860" w14:textId="2BFE9E03" w:rsidR="00520F05" w:rsidRPr="007E0B31" w:rsidRDefault="00520F05" w:rsidP="00520F05">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520F05" w:rsidRPr="007E0B31" w14:paraId="74597BE5" w14:textId="77777777" w:rsidTr="00486E52">
        <w:trPr>
          <w:cantSplit/>
          <w:trHeight w:val="300"/>
        </w:trPr>
        <w:tc>
          <w:tcPr>
            <w:tcW w:w="3122" w:type="dxa"/>
          </w:tcPr>
          <w:p w14:paraId="68A046F0" w14:textId="77777777" w:rsidR="00520F05" w:rsidRPr="007E0B31" w:rsidRDefault="00520F05" w:rsidP="00520F05">
            <w:pPr>
              <w:pStyle w:val="Arial11Bold"/>
              <w:rPr>
                <w:rFonts w:cs="Arial"/>
              </w:rPr>
            </w:pPr>
            <w:r w:rsidRPr="007E0B31">
              <w:rPr>
                <w:rFonts w:cs="Arial"/>
              </w:rPr>
              <w:t xml:space="preserve">National Electricity Transmission System Losses </w:t>
            </w:r>
          </w:p>
        </w:tc>
        <w:tc>
          <w:tcPr>
            <w:tcW w:w="6513" w:type="dxa"/>
          </w:tcPr>
          <w:p w14:paraId="67CE6730" w14:textId="77777777" w:rsidR="00520F05" w:rsidRPr="007E0B31" w:rsidRDefault="00520F05" w:rsidP="00520F05">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520F05" w:rsidRPr="007E0B31" w14:paraId="48376211" w14:textId="77777777" w:rsidTr="00486E52">
        <w:trPr>
          <w:cantSplit/>
          <w:trHeight w:val="300"/>
        </w:trPr>
        <w:tc>
          <w:tcPr>
            <w:tcW w:w="3122" w:type="dxa"/>
          </w:tcPr>
          <w:p w14:paraId="27F2E9C4" w14:textId="77777777" w:rsidR="00520F05" w:rsidRPr="007E0B31" w:rsidDel="00E0556C" w:rsidRDefault="00520F05" w:rsidP="00520F05">
            <w:pPr>
              <w:pStyle w:val="Arial11Bold"/>
              <w:rPr>
                <w:rFonts w:cs="Arial"/>
              </w:rPr>
            </w:pPr>
            <w:r w:rsidRPr="007E0B31">
              <w:rPr>
                <w:rFonts w:cs="Arial"/>
              </w:rPr>
              <w:t>National Electricity Transmission System Operator Area</w:t>
            </w:r>
          </w:p>
        </w:tc>
        <w:tc>
          <w:tcPr>
            <w:tcW w:w="6513" w:type="dxa"/>
          </w:tcPr>
          <w:p w14:paraId="2CFEDB7F" w14:textId="10304099" w:rsidR="00520F05" w:rsidRPr="007E0B31" w:rsidRDefault="00520F05" w:rsidP="00520F05">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520F05" w:rsidRPr="007E0B31" w14:paraId="55416822" w14:textId="77777777" w:rsidTr="00486E52">
        <w:trPr>
          <w:cantSplit/>
          <w:trHeight w:val="300"/>
        </w:trPr>
        <w:tc>
          <w:tcPr>
            <w:tcW w:w="3122" w:type="dxa"/>
          </w:tcPr>
          <w:p w14:paraId="0FB9F23B" w14:textId="77777777" w:rsidR="00520F05" w:rsidRPr="007E0B31" w:rsidRDefault="00520F05" w:rsidP="00520F05">
            <w:pPr>
              <w:pStyle w:val="Arial11Bold"/>
              <w:rPr>
                <w:rFonts w:cs="Arial"/>
              </w:rPr>
            </w:pPr>
            <w:r w:rsidRPr="007E0B31">
              <w:rPr>
                <w:rFonts w:cs="Arial"/>
              </w:rPr>
              <w:t>National Electricity Transmission System Study Network Data File</w:t>
            </w:r>
          </w:p>
        </w:tc>
        <w:tc>
          <w:tcPr>
            <w:tcW w:w="6513" w:type="dxa"/>
          </w:tcPr>
          <w:p w14:paraId="6B8E82EB" w14:textId="1125D6F8" w:rsidR="00520F05" w:rsidRPr="007E0B31" w:rsidRDefault="00520F05" w:rsidP="00520F05">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520F05" w:rsidRPr="007E0B31" w14:paraId="59CB3966" w14:textId="77777777" w:rsidTr="00486E52">
        <w:trPr>
          <w:cantSplit/>
          <w:trHeight w:val="300"/>
        </w:trPr>
        <w:tc>
          <w:tcPr>
            <w:tcW w:w="3122" w:type="dxa"/>
          </w:tcPr>
          <w:p w14:paraId="4944B672" w14:textId="77777777" w:rsidR="00520F05" w:rsidRPr="007E0B31" w:rsidRDefault="00520F05" w:rsidP="00520F05">
            <w:pPr>
              <w:pStyle w:val="Arial11Bold"/>
              <w:rPr>
                <w:rFonts w:cs="Arial"/>
              </w:rPr>
            </w:pPr>
            <w:r w:rsidRPr="007E0B31">
              <w:rPr>
                <w:rFonts w:cs="Arial"/>
              </w:rPr>
              <w:t>National Electricity Transmission System Warning</w:t>
            </w:r>
          </w:p>
        </w:tc>
        <w:tc>
          <w:tcPr>
            <w:tcW w:w="6513" w:type="dxa"/>
          </w:tcPr>
          <w:p w14:paraId="6C1801F0" w14:textId="3FBAE0F4" w:rsidR="00520F05" w:rsidRPr="007E0B31" w:rsidRDefault="00520F05" w:rsidP="00520F05">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520F05" w:rsidRPr="007E0B31" w:rsidRDefault="00520F05" w:rsidP="00520F05">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520F05" w:rsidRPr="007E0B31" w14:paraId="01E8D3C9" w14:textId="77777777" w:rsidTr="00486E52">
        <w:trPr>
          <w:cantSplit/>
          <w:trHeight w:val="300"/>
        </w:trPr>
        <w:tc>
          <w:tcPr>
            <w:tcW w:w="3122" w:type="dxa"/>
          </w:tcPr>
          <w:p w14:paraId="6465F3EA" w14:textId="77777777" w:rsidR="00520F05" w:rsidRPr="007E0B31" w:rsidRDefault="00520F05" w:rsidP="00520F05">
            <w:pPr>
              <w:pStyle w:val="Arial11Bold"/>
              <w:rPr>
                <w:rFonts w:cs="Arial"/>
              </w:rPr>
            </w:pPr>
            <w:r w:rsidRPr="007E0B31">
              <w:rPr>
                <w:rFonts w:cs="Arial"/>
              </w:rPr>
              <w:t xml:space="preserve">National Electricity Transmission System Warning - Demand Control Imminent </w:t>
            </w:r>
          </w:p>
        </w:tc>
        <w:tc>
          <w:tcPr>
            <w:tcW w:w="6513" w:type="dxa"/>
          </w:tcPr>
          <w:p w14:paraId="364B4D7F" w14:textId="1DE41AB1" w:rsidR="00520F05" w:rsidRPr="007E0B31" w:rsidRDefault="00520F05" w:rsidP="00520F0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520F05" w:rsidRPr="007E0B31" w14:paraId="5619AA14" w14:textId="77777777" w:rsidTr="00486E52">
        <w:trPr>
          <w:cantSplit/>
          <w:trHeight w:val="300"/>
        </w:trPr>
        <w:tc>
          <w:tcPr>
            <w:tcW w:w="3122" w:type="dxa"/>
          </w:tcPr>
          <w:p w14:paraId="32EB5FAD" w14:textId="77777777" w:rsidR="00520F05" w:rsidRPr="007E0B31" w:rsidRDefault="00520F05" w:rsidP="00520F05">
            <w:pPr>
              <w:pStyle w:val="Arial11Bold"/>
              <w:rPr>
                <w:rFonts w:cs="Arial"/>
              </w:rPr>
            </w:pPr>
            <w:r w:rsidRPr="007E0B31">
              <w:rPr>
                <w:rFonts w:cs="Arial"/>
              </w:rPr>
              <w:t>National Electricity Transmission System Warning - Electricity Margin Notice</w:t>
            </w:r>
          </w:p>
        </w:tc>
        <w:tc>
          <w:tcPr>
            <w:tcW w:w="6513" w:type="dxa"/>
          </w:tcPr>
          <w:p w14:paraId="0AC22BDE" w14:textId="108F5E71" w:rsidR="00520F05" w:rsidRPr="007E0B31" w:rsidRDefault="00520F05" w:rsidP="00520F05">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520F05" w:rsidRPr="00333F56" w14:paraId="63F60E1D" w14:textId="77777777" w:rsidTr="00486E52">
        <w:trPr>
          <w:cantSplit/>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520F05" w:rsidRPr="00333F56" w:rsidRDefault="00520F05" w:rsidP="00520F05">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513"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520F05" w:rsidRPr="00333F56" w:rsidRDefault="00520F05" w:rsidP="00520F0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520F05" w:rsidRPr="007E0B31" w14:paraId="799F5D77" w14:textId="77777777" w:rsidTr="00486E52">
        <w:trPr>
          <w:cantSplit/>
          <w:trHeight w:val="300"/>
        </w:trPr>
        <w:tc>
          <w:tcPr>
            <w:tcW w:w="3122" w:type="dxa"/>
          </w:tcPr>
          <w:p w14:paraId="77FD5C8F" w14:textId="77777777" w:rsidR="00520F05" w:rsidRPr="007E0B31" w:rsidRDefault="00520F05" w:rsidP="00520F05">
            <w:pPr>
              <w:pStyle w:val="Arial11Bold"/>
              <w:rPr>
                <w:rFonts w:cs="Arial"/>
              </w:rPr>
            </w:pPr>
            <w:r w:rsidRPr="007E0B31">
              <w:rPr>
                <w:rFonts w:cs="Arial"/>
              </w:rPr>
              <w:t xml:space="preserve">National Electricity Transmission System Warning - High Risk of Demand Reduction </w:t>
            </w:r>
          </w:p>
        </w:tc>
        <w:tc>
          <w:tcPr>
            <w:tcW w:w="6513" w:type="dxa"/>
          </w:tcPr>
          <w:p w14:paraId="4DD4D940" w14:textId="77777777" w:rsidR="00520F05" w:rsidRPr="007E0B31" w:rsidRDefault="00520F05" w:rsidP="00520F0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20F05" w:rsidRPr="005C32A6" w14:paraId="11604B47" w14:textId="77777777" w:rsidTr="00486E52">
        <w:trPr>
          <w:cantSplit/>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20F05" w:rsidRPr="005C32A6" w:rsidRDefault="00520F05" w:rsidP="00520F05">
            <w:pPr>
              <w:pStyle w:val="Arial11Bold"/>
              <w:rPr>
                <w:rFonts w:cs="Arial"/>
              </w:rPr>
            </w:pPr>
            <w:r w:rsidRPr="56193979">
              <w:rPr>
                <w:rFonts w:cs="Arial"/>
              </w:rPr>
              <w:t>National Electricity Transmission System Warning - High Risk of Embedded Generation Reduction  </w:t>
            </w:r>
          </w:p>
        </w:tc>
        <w:tc>
          <w:tcPr>
            <w:tcW w:w="6513"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20F05" w:rsidRPr="005C32A6" w:rsidRDefault="00520F05" w:rsidP="00520F0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520F05" w:rsidRPr="007E0B31" w14:paraId="363916FF" w14:textId="77777777" w:rsidTr="00486E52">
        <w:trPr>
          <w:cantSplit/>
          <w:trHeight w:val="300"/>
        </w:trPr>
        <w:tc>
          <w:tcPr>
            <w:tcW w:w="3122" w:type="dxa"/>
          </w:tcPr>
          <w:p w14:paraId="79FD6F69" w14:textId="291AFEB3" w:rsidR="00520F05" w:rsidRPr="00F82697" w:rsidRDefault="00520F05" w:rsidP="00520F05">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520F05" w:rsidRPr="007E0B31" w:rsidRDefault="00520F05" w:rsidP="00520F05">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513" w:type="dxa"/>
          </w:tcPr>
          <w:p w14:paraId="06AD022C" w14:textId="0A6972F0" w:rsidR="00520F05" w:rsidRPr="007E0B31" w:rsidRDefault="00520F05" w:rsidP="00520F05">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520F05" w:rsidRPr="007E0B31" w14:paraId="54897286" w14:textId="77777777" w:rsidTr="00486E52">
        <w:trPr>
          <w:cantSplit/>
          <w:trHeight w:val="300"/>
        </w:trPr>
        <w:tc>
          <w:tcPr>
            <w:tcW w:w="3122" w:type="dxa"/>
          </w:tcPr>
          <w:p w14:paraId="319EB794" w14:textId="77777777" w:rsidR="00520F05" w:rsidRPr="007E0B31" w:rsidRDefault="00520F05" w:rsidP="00520F05">
            <w:pPr>
              <w:pStyle w:val="Arial11Bold"/>
              <w:rPr>
                <w:rFonts w:cs="Arial"/>
              </w:rPr>
            </w:pPr>
            <w:r w:rsidRPr="007E0B31">
              <w:rPr>
                <w:rFonts w:cs="Arial"/>
              </w:rPr>
              <w:t>National Electricity Transmission System Warning - Risk of System Disturbance</w:t>
            </w:r>
          </w:p>
        </w:tc>
        <w:tc>
          <w:tcPr>
            <w:tcW w:w="6513" w:type="dxa"/>
          </w:tcPr>
          <w:p w14:paraId="30F57B56" w14:textId="6726D14B" w:rsidR="00520F05" w:rsidRPr="007E0B31" w:rsidRDefault="00520F05" w:rsidP="00520F0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520F05" w:rsidRPr="007E0B31" w14:paraId="41B7C8BE" w14:textId="77777777" w:rsidTr="00486E52">
        <w:trPr>
          <w:cantSplit/>
          <w:trHeight w:val="300"/>
        </w:trPr>
        <w:tc>
          <w:tcPr>
            <w:tcW w:w="3122" w:type="dxa"/>
          </w:tcPr>
          <w:p w14:paraId="6202E479" w14:textId="7629FE16" w:rsidR="00520F05" w:rsidRPr="007E0B31" w:rsidRDefault="00520F05" w:rsidP="00520F05">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513" w:type="dxa"/>
          </w:tcPr>
          <w:p w14:paraId="2403D2B9" w14:textId="20C8455E" w:rsidR="00520F05" w:rsidRPr="007E0B31" w:rsidRDefault="00520F05" w:rsidP="00520F05">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520F05" w:rsidRPr="007E0B31" w14:paraId="063EB174" w14:textId="77777777" w:rsidTr="00486E52">
        <w:trPr>
          <w:cantSplit/>
          <w:trHeight w:val="300"/>
        </w:trPr>
        <w:tc>
          <w:tcPr>
            <w:tcW w:w="3122" w:type="dxa"/>
          </w:tcPr>
          <w:p w14:paraId="37FB682E" w14:textId="77777777" w:rsidR="00520F05" w:rsidRPr="007E0B31" w:rsidRDefault="00520F05" w:rsidP="00520F05">
            <w:pPr>
              <w:pStyle w:val="Arial11Bold"/>
              <w:rPr>
                <w:rFonts w:cs="Arial"/>
              </w:rPr>
            </w:pPr>
            <w:r w:rsidRPr="007E0B31">
              <w:rPr>
                <w:rFonts w:cs="Arial"/>
              </w:rPr>
              <w:t>Network Data</w:t>
            </w:r>
          </w:p>
        </w:tc>
        <w:tc>
          <w:tcPr>
            <w:tcW w:w="6513" w:type="dxa"/>
          </w:tcPr>
          <w:p w14:paraId="42D87CF6" w14:textId="57380595" w:rsidR="00520F05" w:rsidRPr="007E0B31" w:rsidRDefault="00520F05" w:rsidP="00520F05">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520F05" w:rsidRPr="007E0B31" w14:paraId="5CCE23CF" w14:textId="77777777" w:rsidTr="00486E52">
        <w:trPr>
          <w:cantSplit/>
          <w:trHeight w:val="300"/>
        </w:trPr>
        <w:tc>
          <w:tcPr>
            <w:tcW w:w="3122" w:type="dxa"/>
          </w:tcPr>
          <w:p w14:paraId="32A9362E" w14:textId="66E2C1A5" w:rsidR="00520F05" w:rsidRPr="00012DF8" w:rsidRDefault="00520F05" w:rsidP="00520F05">
            <w:pPr>
              <w:pStyle w:val="Arial11Bold"/>
              <w:rPr>
                <w:rFonts w:cs="Arial"/>
              </w:rPr>
            </w:pPr>
            <w:r w:rsidRPr="002510FF">
              <w:rPr>
                <w:rFonts w:cs="Arial"/>
              </w:rPr>
              <w:t>Network Frequency Perturbation Plot</w:t>
            </w:r>
          </w:p>
        </w:tc>
        <w:tc>
          <w:tcPr>
            <w:tcW w:w="6513" w:type="dxa"/>
          </w:tcPr>
          <w:p w14:paraId="242BB7C1" w14:textId="77777777" w:rsidR="00520F05" w:rsidRPr="002510FF" w:rsidRDefault="00520F05" w:rsidP="00520F05">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520F05" w:rsidRPr="002510FF" w:rsidRDefault="00520F05" w:rsidP="00520F05">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520F05" w:rsidRPr="002510FF" w:rsidRDefault="00520F05" w:rsidP="00520F05">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520F05" w:rsidRPr="00012DF8" w:rsidRDefault="00520F05" w:rsidP="00520F05">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520F05" w:rsidRPr="007E0B31" w14:paraId="50F13394" w14:textId="77777777" w:rsidTr="00486E52">
        <w:trPr>
          <w:cantSplit/>
          <w:trHeight w:val="300"/>
        </w:trPr>
        <w:tc>
          <w:tcPr>
            <w:tcW w:w="3122" w:type="dxa"/>
          </w:tcPr>
          <w:p w14:paraId="2E2A5894" w14:textId="77777777" w:rsidR="00520F05" w:rsidRPr="007E0B31" w:rsidRDefault="00520F05" w:rsidP="00520F05">
            <w:pPr>
              <w:pStyle w:val="Arial11Bold"/>
              <w:rPr>
                <w:rFonts w:cs="Arial"/>
              </w:rPr>
            </w:pPr>
            <w:r w:rsidRPr="007E0B31">
              <w:rPr>
                <w:rFonts w:cs="Arial"/>
              </w:rPr>
              <w:t>Network Operator</w:t>
            </w:r>
          </w:p>
        </w:tc>
        <w:tc>
          <w:tcPr>
            <w:tcW w:w="6513" w:type="dxa"/>
          </w:tcPr>
          <w:p w14:paraId="2994EA67" w14:textId="77777777" w:rsidR="00520F05" w:rsidRPr="007E0B31" w:rsidRDefault="00520F05" w:rsidP="00520F05">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520F05" w:rsidRPr="007E0B31" w14:paraId="7261B1B3" w14:textId="77777777" w:rsidTr="00486E52">
        <w:trPr>
          <w:cantSplit/>
          <w:trHeight w:val="300"/>
        </w:trPr>
        <w:tc>
          <w:tcPr>
            <w:tcW w:w="3122" w:type="dxa"/>
          </w:tcPr>
          <w:p w14:paraId="6140C6D1" w14:textId="78E67F2C" w:rsidR="00520F05" w:rsidRPr="00803955" w:rsidRDefault="00520F05" w:rsidP="00520F05">
            <w:pPr>
              <w:pStyle w:val="Arial11Bold"/>
              <w:rPr>
                <w:rFonts w:cs="Arial"/>
              </w:rPr>
            </w:pPr>
            <w:r w:rsidRPr="00803955">
              <w:rPr>
                <w:rFonts w:cs="Arial"/>
              </w:rPr>
              <w:t>NGET</w:t>
            </w:r>
          </w:p>
        </w:tc>
        <w:tc>
          <w:tcPr>
            <w:tcW w:w="6513" w:type="dxa"/>
          </w:tcPr>
          <w:p w14:paraId="0D182575" w14:textId="7BBDF97A" w:rsidR="00520F05" w:rsidRPr="007E0B31" w:rsidRDefault="00520F05" w:rsidP="00520F05">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520F05" w:rsidRPr="007E0B31" w14:paraId="604B5261" w14:textId="77777777" w:rsidTr="00486E52">
        <w:trPr>
          <w:cantSplit/>
          <w:trHeight w:val="300"/>
        </w:trPr>
        <w:tc>
          <w:tcPr>
            <w:tcW w:w="3122" w:type="dxa"/>
          </w:tcPr>
          <w:p w14:paraId="2623F54E" w14:textId="01991352" w:rsidR="00520F05" w:rsidRPr="00D0602D" w:rsidRDefault="00520F05" w:rsidP="00520F05">
            <w:pPr>
              <w:pStyle w:val="Arial11Bold"/>
              <w:rPr>
                <w:rFonts w:cs="Arial"/>
              </w:rPr>
            </w:pPr>
            <w:r w:rsidRPr="002510FF">
              <w:rPr>
                <w:rFonts w:cs="Arial"/>
              </w:rPr>
              <w:t>Nichols Chart</w:t>
            </w:r>
          </w:p>
        </w:tc>
        <w:tc>
          <w:tcPr>
            <w:tcW w:w="6513" w:type="dxa"/>
          </w:tcPr>
          <w:p w14:paraId="4C86893A" w14:textId="422AF3BB" w:rsidR="00520F05" w:rsidRPr="00D0602D" w:rsidRDefault="00520F05" w:rsidP="00520F05">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520F05" w:rsidRPr="007E0B31" w14:paraId="7E70E3CF" w14:textId="77777777" w:rsidTr="00486E52">
        <w:trPr>
          <w:cantSplit/>
          <w:trHeight w:val="300"/>
        </w:trPr>
        <w:tc>
          <w:tcPr>
            <w:tcW w:w="3122" w:type="dxa"/>
          </w:tcPr>
          <w:p w14:paraId="5C3F33DF" w14:textId="77777777" w:rsidR="00520F05" w:rsidRPr="007E0B31" w:rsidRDefault="00520F05" w:rsidP="00520F05">
            <w:pPr>
              <w:pStyle w:val="Arial11Bold"/>
              <w:rPr>
                <w:rFonts w:cs="Arial"/>
              </w:rPr>
            </w:pPr>
            <w:r w:rsidRPr="007E0B31">
              <w:rPr>
                <w:rFonts w:cs="Arial"/>
              </w:rPr>
              <w:t>No-Load Field Voltage</w:t>
            </w:r>
          </w:p>
        </w:tc>
        <w:tc>
          <w:tcPr>
            <w:tcW w:w="6513" w:type="dxa"/>
          </w:tcPr>
          <w:p w14:paraId="7FB5D9C9" w14:textId="77777777" w:rsidR="00520F05" w:rsidRPr="007E0B31" w:rsidRDefault="00520F05" w:rsidP="00520F0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520F05" w:rsidRPr="007E0B31" w14:paraId="31E3CC2E" w14:textId="77777777" w:rsidTr="00486E52">
        <w:trPr>
          <w:cantSplit/>
          <w:trHeight w:val="300"/>
        </w:trPr>
        <w:tc>
          <w:tcPr>
            <w:tcW w:w="3122" w:type="dxa"/>
          </w:tcPr>
          <w:p w14:paraId="4BE07CB3" w14:textId="77777777" w:rsidR="00520F05" w:rsidRPr="007E0B31" w:rsidRDefault="00520F05" w:rsidP="00520F05">
            <w:pPr>
              <w:pStyle w:val="Arial11Bold"/>
              <w:rPr>
                <w:rFonts w:cs="Arial"/>
              </w:rPr>
            </w:pPr>
            <w:r w:rsidRPr="007E0B31">
              <w:rPr>
                <w:rFonts w:cs="Arial"/>
              </w:rPr>
              <w:t>No System Connection</w:t>
            </w:r>
          </w:p>
        </w:tc>
        <w:tc>
          <w:tcPr>
            <w:tcW w:w="6513" w:type="dxa"/>
          </w:tcPr>
          <w:p w14:paraId="7E1CCCA5" w14:textId="77777777" w:rsidR="00520F05" w:rsidRPr="007E0B31" w:rsidRDefault="00520F05" w:rsidP="00520F05">
            <w:pPr>
              <w:pStyle w:val="TableArial11"/>
              <w:rPr>
                <w:rFonts w:cs="Arial"/>
              </w:rPr>
            </w:pPr>
            <w:r w:rsidRPr="007E0B31">
              <w:rPr>
                <w:rFonts w:cs="Arial"/>
              </w:rPr>
              <w:t>As defined in OC8A.1.6.2 and OC8B.1.7.2</w:t>
            </w:r>
            <w:r>
              <w:rPr>
                <w:rFonts w:cs="Arial"/>
              </w:rPr>
              <w:t>.</w:t>
            </w:r>
          </w:p>
        </w:tc>
      </w:tr>
      <w:tr w:rsidR="00520F05" w:rsidRPr="007E0B31" w14:paraId="19692180" w14:textId="77777777" w:rsidTr="00486E52">
        <w:trPr>
          <w:cantSplit/>
          <w:trHeight w:val="300"/>
        </w:trPr>
        <w:tc>
          <w:tcPr>
            <w:tcW w:w="3122" w:type="dxa"/>
          </w:tcPr>
          <w:p w14:paraId="7BE22D98" w14:textId="3A2FC6EB" w:rsidR="00520F05" w:rsidRPr="00BC445E" w:rsidRDefault="00520F05" w:rsidP="00520F05">
            <w:pPr>
              <w:pStyle w:val="Arial11Bold"/>
              <w:rPr>
                <w:rFonts w:cs="Arial"/>
              </w:rPr>
            </w:pPr>
            <w:r w:rsidRPr="002510FF">
              <w:rPr>
                <w:rFonts w:cs="Arial"/>
              </w:rPr>
              <w:t>Non-CUSC Party</w:t>
            </w:r>
          </w:p>
        </w:tc>
        <w:tc>
          <w:tcPr>
            <w:tcW w:w="6513" w:type="dxa"/>
          </w:tcPr>
          <w:p w14:paraId="2EFC201F" w14:textId="55EEFEE9" w:rsidR="00520F05" w:rsidRPr="00BC445E" w:rsidRDefault="00520F05" w:rsidP="00520F05">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520F05" w:rsidRPr="007E0B31" w14:paraId="1B3105BA" w14:textId="77777777" w:rsidTr="00486E52">
        <w:trPr>
          <w:cantSplit/>
          <w:trHeight w:val="300"/>
        </w:trPr>
        <w:tc>
          <w:tcPr>
            <w:tcW w:w="3122" w:type="dxa"/>
          </w:tcPr>
          <w:p w14:paraId="2932CD89" w14:textId="77777777" w:rsidR="00520F05" w:rsidRPr="00DB341C" w:rsidRDefault="00520F05" w:rsidP="00520F05">
            <w:pPr>
              <w:pStyle w:val="Arial11Bold"/>
              <w:rPr>
                <w:rFonts w:cs="Arial"/>
              </w:rPr>
            </w:pPr>
            <w:r w:rsidRPr="00DB341C">
              <w:rPr>
                <w:rFonts w:cs="Arial"/>
              </w:rPr>
              <w:t>Non-Synchronous Electricity Storage Module</w:t>
            </w:r>
          </w:p>
          <w:p w14:paraId="1DED6A82" w14:textId="77777777" w:rsidR="00520F05" w:rsidRPr="00DD7E1A" w:rsidRDefault="00520F05" w:rsidP="00520F05">
            <w:pPr>
              <w:pStyle w:val="Arial11Bold"/>
              <w:rPr>
                <w:rFonts w:cs="Arial"/>
                <w:szCs w:val="22"/>
              </w:rPr>
            </w:pPr>
          </w:p>
        </w:tc>
        <w:tc>
          <w:tcPr>
            <w:tcW w:w="6513" w:type="dxa"/>
          </w:tcPr>
          <w:p w14:paraId="381BBD11" w14:textId="03B1FEAF" w:rsidR="00520F05" w:rsidRPr="00DD7E1A" w:rsidRDefault="00520F05" w:rsidP="00520F05">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520F05" w:rsidRPr="007E0B31" w14:paraId="59C66FC2" w14:textId="77777777" w:rsidTr="00486E52">
        <w:trPr>
          <w:cantSplit/>
          <w:trHeight w:val="300"/>
        </w:trPr>
        <w:tc>
          <w:tcPr>
            <w:tcW w:w="3122" w:type="dxa"/>
          </w:tcPr>
          <w:p w14:paraId="42528E88" w14:textId="2432B8B1" w:rsidR="00520F05" w:rsidRPr="00DD7E1A" w:rsidRDefault="00520F05" w:rsidP="00520F05">
            <w:pPr>
              <w:pStyle w:val="Arial11Bold"/>
              <w:rPr>
                <w:rFonts w:cs="Arial"/>
              </w:rPr>
            </w:pPr>
            <w:r w:rsidRPr="00DD7E1A">
              <w:rPr>
                <w:rFonts w:cs="Arial"/>
                <w:szCs w:val="22"/>
              </w:rPr>
              <w:t>Notification of User’s Intention to Operate</w:t>
            </w:r>
          </w:p>
        </w:tc>
        <w:tc>
          <w:tcPr>
            <w:tcW w:w="6513" w:type="dxa"/>
          </w:tcPr>
          <w:p w14:paraId="7432BE96" w14:textId="11A89A65" w:rsidR="00520F05" w:rsidRPr="00DD7E1A" w:rsidRDefault="00520F05" w:rsidP="00520F05">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520F05" w:rsidRPr="007E0B31" w14:paraId="31537B23" w14:textId="77777777" w:rsidTr="00486E52">
        <w:trPr>
          <w:cantSplit/>
          <w:trHeight w:val="300"/>
        </w:trPr>
        <w:tc>
          <w:tcPr>
            <w:tcW w:w="3122" w:type="dxa"/>
          </w:tcPr>
          <w:p w14:paraId="0B1CCC78" w14:textId="77777777" w:rsidR="00520F05" w:rsidRPr="007E0B31" w:rsidRDefault="00520F05" w:rsidP="00520F05">
            <w:pPr>
              <w:pStyle w:val="Arial11Bold"/>
              <w:rPr>
                <w:rFonts w:cs="Arial"/>
              </w:rPr>
            </w:pPr>
            <w:bookmarkStart w:id="130" w:name="_DV_C45"/>
            <w:r w:rsidRPr="007E0B31">
              <w:rPr>
                <w:rFonts w:cs="Arial"/>
              </w:rPr>
              <w:t>Notification of User’s Intention to Synchronise</w:t>
            </w:r>
            <w:bookmarkEnd w:id="130"/>
          </w:p>
        </w:tc>
        <w:tc>
          <w:tcPr>
            <w:tcW w:w="6513" w:type="dxa"/>
          </w:tcPr>
          <w:p w14:paraId="6ADCBD35" w14:textId="0DA3F6C9" w:rsidR="00520F05" w:rsidRPr="007E0B31" w:rsidRDefault="00520F05" w:rsidP="00520F05">
            <w:pPr>
              <w:pStyle w:val="TableArial11"/>
              <w:rPr>
                <w:rFonts w:cs="Arial"/>
              </w:rPr>
            </w:pPr>
            <w:bookmarkStart w:id="131"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31"/>
          </w:p>
        </w:tc>
      </w:tr>
      <w:tr w:rsidR="00520F05" w:rsidRPr="007E0B31" w14:paraId="6F3AAFE1" w14:textId="77777777" w:rsidTr="00486E52">
        <w:trPr>
          <w:cantSplit/>
          <w:trHeight w:val="300"/>
        </w:trPr>
        <w:tc>
          <w:tcPr>
            <w:tcW w:w="3122" w:type="dxa"/>
          </w:tcPr>
          <w:p w14:paraId="03F8CDD9" w14:textId="77777777" w:rsidR="00520F05" w:rsidRPr="00DD7E1A" w:rsidRDefault="00520F05" w:rsidP="00520F05">
            <w:pPr>
              <w:pStyle w:val="Arial11Bold"/>
              <w:rPr>
                <w:rFonts w:cs="Arial"/>
                <w:szCs w:val="22"/>
              </w:rPr>
            </w:pPr>
            <w:r w:rsidRPr="00B11B83">
              <w:t xml:space="preserve">Non-Controllable Electricity Storage Equipment </w:t>
            </w:r>
          </w:p>
        </w:tc>
        <w:tc>
          <w:tcPr>
            <w:tcW w:w="6513" w:type="dxa"/>
          </w:tcPr>
          <w:p w14:paraId="7AFDA1F2" w14:textId="77777777" w:rsidR="00520F05" w:rsidRPr="00DD7E1A" w:rsidRDefault="00520F05" w:rsidP="00520F05">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520F05" w:rsidRPr="007E0B31" w14:paraId="6BE07DD9" w14:textId="77777777" w:rsidTr="00486E52">
        <w:trPr>
          <w:cantSplit/>
          <w:trHeight w:val="300"/>
        </w:trPr>
        <w:tc>
          <w:tcPr>
            <w:tcW w:w="3122" w:type="dxa"/>
          </w:tcPr>
          <w:p w14:paraId="768646E5" w14:textId="36D40080" w:rsidR="00520F05" w:rsidRPr="00DD7E1A" w:rsidRDefault="00520F05" w:rsidP="00520F05">
            <w:pPr>
              <w:pStyle w:val="Arial11Bold"/>
              <w:rPr>
                <w:rFonts w:cs="Arial"/>
              </w:rPr>
            </w:pPr>
            <w:r w:rsidRPr="00DD7E1A">
              <w:rPr>
                <w:rFonts w:cs="Arial"/>
                <w:szCs w:val="22"/>
              </w:rPr>
              <w:t>Non-Dynamic Frequency Response Service</w:t>
            </w:r>
          </w:p>
        </w:tc>
        <w:tc>
          <w:tcPr>
            <w:tcW w:w="6513" w:type="dxa"/>
          </w:tcPr>
          <w:p w14:paraId="185ABBBA" w14:textId="1A0ABCC4" w:rsidR="00520F05" w:rsidRPr="00DD7E1A" w:rsidRDefault="00520F05" w:rsidP="00520F05">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520F05" w:rsidRPr="007E0B31" w14:paraId="73951D04" w14:textId="77777777" w:rsidTr="00486E52">
        <w:trPr>
          <w:cantSplit/>
          <w:trHeight w:val="300"/>
        </w:trPr>
        <w:tc>
          <w:tcPr>
            <w:tcW w:w="3122" w:type="dxa"/>
          </w:tcPr>
          <w:p w14:paraId="6AA7C24E" w14:textId="77777777" w:rsidR="00520F05" w:rsidRPr="007E0B31" w:rsidRDefault="00520F05" w:rsidP="00520F05">
            <w:pPr>
              <w:pStyle w:val="Arial11Bold"/>
              <w:rPr>
                <w:rFonts w:cs="Arial"/>
              </w:rPr>
            </w:pPr>
            <w:r w:rsidRPr="007E0B31">
              <w:rPr>
                <w:rFonts w:cs="Arial"/>
              </w:rPr>
              <w:t>Non-Embedded Customer</w:t>
            </w:r>
          </w:p>
        </w:tc>
        <w:tc>
          <w:tcPr>
            <w:tcW w:w="6513" w:type="dxa"/>
          </w:tcPr>
          <w:p w14:paraId="40D62D50" w14:textId="77777777" w:rsidR="00520F05" w:rsidRPr="007E0B31" w:rsidRDefault="00520F05" w:rsidP="00520F05">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520F05" w:rsidRPr="007E0B31" w14:paraId="74A5AC4F" w14:textId="77777777" w:rsidTr="00486E52">
        <w:trPr>
          <w:cantSplit/>
          <w:trHeight w:val="300"/>
        </w:trPr>
        <w:tc>
          <w:tcPr>
            <w:tcW w:w="3122" w:type="dxa"/>
          </w:tcPr>
          <w:p w14:paraId="397A4B64" w14:textId="77777777" w:rsidR="00520F05" w:rsidRPr="007E0B31" w:rsidRDefault="00520F05" w:rsidP="00520F05">
            <w:pPr>
              <w:pStyle w:val="Arial11Bold"/>
              <w:rPr>
                <w:rFonts w:cs="Arial"/>
              </w:rPr>
            </w:pPr>
            <w:r w:rsidRPr="00B61F80">
              <w:t>Non-Synchronous Electricity Storage Module</w:t>
            </w:r>
          </w:p>
        </w:tc>
        <w:tc>
          <w:tcPr>
            <w:tcW w:w="6513" w:type="dxa"/>
          </w:tcPr>
          <w:p w14:paraId="23AB1086" w14:textId="77777777" w:rsidR="00520F05" w:rsidRPr="007E0B31" w:rsidRDefault="00520F05" w:rsidP="00520F05">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520F05" w:rsidRPr="007E0B31" w14:paraId="3C739ACC" w14:textId="77777777" w:rsidTr="00486E52">
        <w:trPr>
          <w:cantSplit/>
          <w:trHeight w:val="300"/>
        </w:trPr>
        <w:tc>
          <w:tcPr>
            <w:tcW w:w="3122" w:type="dxa"/>
          </w:tcPr>
          <w:p w14:paraId="12D0456B" w14:textId="77777777" w:rsidR="00520F05" w:rsidRPr="007E0B31" w:rsidRDefault="00520F05" w:rsidP="00520F05">
            <w:pPr>
              <w:pStyle w:val="Arial11Bold"/>
              <w:rPr>
                <w:rFonts w:cs="Arial"/>
              </w:rPr>
            </w:pPr>
            <w:r>
              <w:t>Non-Synchronous Electricity Storage Unit</w:t>
            </w:r>
          </w:p>
        </w:tc>
        <w:tc>
          <w:tcPr>
            <w:tcW w:w="6513" w:type="dxa"/>
          </w:tcPr>
          <w:p w14:paraId="5B03D0F1" w14:textId="77777777" w:rsidR="00520F05" w:rsidRPr="007E0B31" w:rsidRDefault="00520F05" w:rsidP="00520F05">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520F05" w:rsidRPr="007E0B31" w14:paraId="35CF6FC2" w14:textId="77777777" w:rsidTr="00486E52">
        <w:trPr>
          <w:cantSplit/>
          <w:trHeight w:val="300"/>
        </w:trPr>
        <w:tc>
          <w:tcPr>
            <w:tcW w:w="3122" w:type="dxa"/>
          </w:tcPr>
          <w:p w14:paraId="3A87232E" w14:textId="77777777" w:rsidR="00520F05" w:rsidRPr="007E0B31" w:rsidRDefault="00520F05" w:rsidP="00520F05">
            <w:pPr>
              <w:pStyle w:val="Arial11Bold"/>
              <w:rPr>
                <w:rFonts w:cs="Arial"/>
              </w:rPr>
            </w:pPr>
            <w:r w:rsidRPr="007E0B31">
              <w:rPr>
                <w:rFonts w:cs="Arial"/>
              </w:rPr>
              <w:t>Non-Synchronous Generating Unit</w:t>
            </w:r>
          </w:p>
        </w:tc>
        <w:tc>
          <w:tcPr>
            <w:tcW w:w="6513" w:type="dxa"/>
          </w:tcPr>
          <w:p w14:paraId="6D5D77F2" w14:textId="77777777" w:rsidR="00520F05" w:rsidRPr="007E0B31" w:rsidRDefault="00520F05" w:rsidP="00520F05">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520F05" w:rsidRPr="007E0B31" w14:paraId="64B4C18C" w14:textId="77777777" w:rsidTr="00486E52">
        <w:trPr>
          <w:cantSplit/>
          <w:trHeight w:val="300"/>
        </w:trPr>
        <w:tc>
          <w:tcPr>
            <w:tcW w:w="3122" w:type="dxa"/>
          </w:tcPr>
          <w:p w14:paraId="71FF2E3B" w14:textId="77777777" w:rsidR="00520F05" w:rsidRPr="007E0B31" w:rsidRDefault="00520F05" w:rsidP="00520F05">
            <w:pPr>
              <w:pStyle w:val="Arial11Bold"/>
              <w:rPr>
                <w:rFonts w:cs="Arial"/>
              </w:rPr>
            </w:pPr>
            <w:r w:rsidRPr="007E0B31">
              <w:rPr>
                <w:rFonts w:cs="Arial"/>
              </w:rPr>
              <w:t>Normal CCGT Module</w:t>
            </w:r>
          </w:p>
        </w:tc>
        <w:tc>
          <w:tcPr>
            <w:tcW w:w="6513" w:type="dxa"/>
          </w:tcPr>
          <w:p w14:paraId="659D7595" w14:textId="77777777" w:rsidR="00520F05" w:rsidRPr="007E0B31" w:rsidRDefault="00520F05" w:rsidP="00520F05">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520F05" w:rsidRPr="007E0B31" w14:paraId="7EBC18BA" w14:textId="77777777" w:rsidTr="00486E52">
        <w:trPr>
          <w:cantSplit/>
          <w:trHeight w:val="300"/>
        </w:trPr>
        <w:tc>
          <w:tcPr>
            <w:tcW w:w="3122" w:type="dxa"/>
          </w:tcPr>
          <w:p w14:paraId="057211B2" w14:textId="77777777" w:rsidR="00520F05" w:rsidRPr="007E0B31" w:rsidRDefault="00520F05" w:rsidP="00520F05">
            <w:pPr>
              <w:pStyle w:val="Arial11Bold"/>
              <w:rPr>
                <w:rFonts w:cs="Arial"/>
              </w:rPr>
            </w:pPr>
            <w:r w:rsidRPr="007E0B31">
              <w:rPr>
                <w:rFonts w:cs="Arial"/>
              </w:rPr>
              <w:t>Novel Unit</w:t>
            </w:r>
          </w:p>
        </w:tc>
        <w:tc>
          <w:tcPr>
            <w:tcW w:w="6513" w:type="dxa"/>
          </w:tcPr>
          <w:p w14:paraId="041D9A7B" w14:textId="77777777" w:rsidR="00520F05" w:rsidRPr="007E0B31" w:rsidRDefault="00520F05" w:rsidP="00520F05">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520F05" w:rsidRPr="007E0B31" w14:paraId="1296A4A5" w14:textId="77777777" w:rsidTr="00486E52">
        <w:trPr>
          <w:cantSplit/>
          <w:trHeight w:val="300"/>
        </w:trPr>
        <w:tc>
          <w:tcPr>
            <w:tcW w:w="3122" w:type="dxa"/>
          </w:tcPr>
          <w:p w14:paraId="110D92AE" w14:textId="77777777" w:rsidR="00520F05" w:rsidRPr="007E0B31" w:rsidRDefault="00520F05" w:rsidP="00520F05">
            <w:pPr>
              <w:pStyle w:val="Arial11Bold"/>
              <w:rPr>
                <w:rFonts w:cs="Arial"/>
              </w:rPr>
            </w:pPr>
            <w:r w:rsidRPr="007E0B31">
              <w:rPr>
                <w:rFonts w:cs="Arial"/>
              </w:rPr>
              <w:t>OC9 De-synchronised Island Procedure</w:t>
            </w:r>
          </w:p>
        </w:tc>
        <w:tc>
          <w:tcPr>
            <w:tcW w:w="6513" w:type="dxa"/>
          </w:tcPr>
          <w:p w14:paraId="50C0E178" w14:textId="77777777" w:rsidR="00520F05" w:rsidRPr="007E0B31" w:rsidRDefault="00520F05" w:rsidP="00520F05">
            <w:pPr>
              <w:pStyle w:val="TableArial11"/>
              <w:rPr>
                <w:rFonts w:cs="Arial"/>
                <w:b/>
                <w:u w:val="single"/>
              </w:rPr>
            </w:pPr>
            <w:r w:rsidRPr="007E0B31">
              <w:rPr>
                <w:rFonts w:cs="Arial"/>
              </w:rPr>
              <w:t>Has the meaning set out in OC9.5.4.</w:t>
            </w:r>
          </w:p>
        </w:tc>
      </w:tr>
      <w:tr w:rsidR="00520F05" w:rsidRPr="007E0B31" w14:paraId="5C71F10A" w14:textId="77777777" w:rsidTr="00486E52">
        <w:trPr>
          <w:cantSplit/>
          <w:trHeight w:val="300"/>
        </w:trPr>
        <w:tc>
          <w:tcPr>
            <w:tcW w:w="3122" w:type="dxa"/>
          </w:tcPr>
          <w:p w14:paraId="3836FE92" w14:textId="77777777" w:rsidR="00520F05" w:rsidRPr="007E0B31" w:rsidRDefault="00520F05" w:rsidP="00520F05">
            <w:pPr>
              <w:pStyle w:val="Arial11Bold"/>
              <w:rPr>
                <w:rFonts w:cs="Arial"/>
              </w:rPr>
            </w:pPr>
            <w:r w:rsidRPr="007E0B31">
              <w:rPr>
                <w:rFonts w:cs="Arial"/>
              </w:rPr>
              <w:t>Offshore</w:t>
            </w:r>
          </w:p>
        </w:tc>
        <w:tc>
          <w:tcPr>
            <w:tcW w:w="6513" w:type="dxa"/>
          </w:tcPr>
          <w:p w14:paraId="30D0FC75" w14:textId="77777777" w:rsidR="00520F05" w:rsidRPr="007E0B31" w:rsidRDefault="00520F05" w:rsidP="00520F05">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520F05" w:rsidRPr="007E0B31" w14:paraId="2FDEEA9F" w14:textId="77777777" w:rsidTr="00486E52">
        <w:trPr>
          <w:cantSplit/>
          <w:trHeight w:val="300"/>
        </w:trPr>
        <w:tc>
          <w:tcPr>
            <w:tcW w:w="3122" w:type="dxa"/>
          </w:tcPr>
          <w:p w14:paraId="1A38F2FD" w14:textId="77777777" w:rsidR="00520F05" w:rsidRPr="007E0B31" w:rsidRDefault="00520F05" w:rsidP="00520F05">
            <w:pPr>
              <w:pStyle w:val="Arial11Bold"/>
              <w:rPr>
                <w:rFonts w:cs="Arial"/>
                <w:highlight w:val="yellow"/>
              </w:rPr>
            </w:pPr>
            <w:r w:rsidRPr="007E0B31">
              <w:rPr>
                <w:rFonts w:cs="Arial"/>
              </w:rPr>
              <w:t>Offshore DC Converter</w:t>
            </w:r>
          </w:p>
        </w:tc>
        <w:tc>
          <w:tcPr>
            <w:tcW w:w="6513" w:type="dxa"/>
          </w:tcPr>
          <w:p w14:paraId="15CE8C09" w14:textId="77777777" w:rsidR="00520F05" w:rsidRPr="007E0B31" w:rsidRDefault="00520F05" w:rsidP="00520F0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20F05" w:rsidRPr="007E0B31" w14:paraId="073DD467" w14:textId="77777777" w:rsidTr="00486E52">
        <w:trPr>
          <w:cantSplit/>
          <w:trHeight w:val="300"/>
        </w:trPr>
        <w:tc>
          <w:tcPr>
            <w:tcW w:w="3122" w:type="dxa"/>
          </w:tcPr>
          <w:p w14:paraId="15DB95D4" w14:textId="77777777" w:rsidR="00520F05" w:rsidRPr="007E0B31" w:rsidRDefault="00520F05" w:rsidP="00520F05">
            <w:pPr>
              <w:pStyle w:val="Arial11Bold"/>
              <w:rPr>
                <w:rFonts w:cs="Arial"/>
                <w:highlight w:val="yellow"/>
              </w:rPr>
            </w:pPr>
            <w:r w:rsidRPr="007E0B31">
              <w:rPr>
                <w:rFonts w:cs="Arial"/>
              </w:rPr>
              <w:t>Offshore HVDC Converter</w:t>
            </w:r>
          </w:p>
        </w:tc>
        <w:tc>
          <w:tcPr>
            <w:tcW w:w="6513" w:type="dxa"/>
          </w:tcPr>
          <w:p w14:paraId="240FA51B" w14:textId="77777777" w:rsidR="00520F05" w:rsidRPr="007E0B31" w:rsidRDefault="00520F05" w:rsidP="00520F0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20F05" w:rsidRPr="007E0B31" w14:paraId="19F4B6C3" w14:textId="77777777" w:rsidTr="00486E52">
        <w:trPr>
          <w:cantSplit/>
          <w:trHeight w:val="300"/>
        </w:trPr>
        <w:tc>
          <w:tcPr>
            <w:tcW w:w="3122" w:type="dxa"/>
          </w:tcPr>
          <w:p w14:paraId="6A0A33DB" w14:textId="77777777" w:rsidR="00520F05" w:rsidRPr="007E0B31" w:rsidRDefault="00520F05" w:rsidP="00520F05">
            <w:pPr>
              <w:pStyle w:val="Arial11Bold"/>
              <w:rPr>
                <w:rFonts w:cs="Arial"/>
              </w:rPr>
            </w:pPr>
            <w:r w:rsidRPr="007E0B31">
              <w:rPr>
                <w:rFonts w:cs="Arial"/>
              </w:rPr>
              <w:t>Offshore Development Information Statement</w:t>
            </w:r>
          </w:p>
        </w:tc>
        <w:tc>
          <w:tcPr>
            <w:tcW w:w="6513" w:type="dxa"/>
          </w:tcPr>
          <w:p w14:paraId="24743A7E" w14:textId="7F19CF94" w:rsidR="00520F05" w:rsidRPr="007E0B31" w:rsidRDefault="00520F05" w:rsidP="00520F05">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520F05" w:rsidRPr="007E0B31" w14:paraId="7F1359D2" w14:textId="77777777" w:rsidTr="00486E52">
        <w:trPr>
          <w:cantSplit/>
          <w:trHeight w:val="300"/>
        </w:trPr>
        <w:tc>
          <w:tcPr>
            <w:tcW w:w="3122" w:type="dxa"/>
          </w:tcPr>
          <w:p w14:paraId="5C141926" w14:textId="77777777" w:rsidR="00520F05" w:rsidRPr="007E0B31" w:rsidRDefault="00520F05" w:rsidP="00520F05">
            <w:pPr>
              <w:pStyle w:val="Arial11Bold"/>
              <w:rPr>
                <w:rFonts w:cs="Arial"/>
              </w:rPr>
            </w:pPr>
            <w:r w:rsidRPr="007E0B31">
              <w:rPr>
                <w:rFonts w:cs="Arial"/>
              </w:rPr>
              <w:t>Offshore Generating Unit</w:t>
            </w:r>
          </w:p>
        </w:tc>
        <w:tc>
          <w:tcPr>
            <w:tcW w:w="6513" w:type="dxa"/>
          </w:tcPr>
          <w:p w14:paraId="0A15BD7F" w14:textId="7F54D471" w:rsidR="00520F05" w:rsidRPr="007E0B31" w:rsidRDefault="00520F05" w:rsidP="00520F0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520F05" w:rsidRPr="007E0B31" w14:paraId="099E0414" w14:textId="77777777" w:rsidTr="00486E52">
        <w:trPr>
          <w:cantSplit/>
          <w:trHeight w:val="300"/>
        </w:trPr>
        <w:tc>
          <w:tcPr>
            <w:tcW w:w="3122" w:type="dxa"/>
          </w:tcPr>
          <w:p w14:paraId="2469BF55" w14:textId="77777777" w:rsidR="00520F05" w:rsidRPr="007E0B31" w:rsidRDefault="00520F05" w:rsidP="00520F05">
            <w:pPr>
              <w:pStyle w:val="Arial11Bold"/>
              <w:rPr>
                <w:rFonts w:cs="Arial"/>
              </w:rPr>
            </w:pPr>
            <w:r w:rsidRPr="007E0B31">
              <w:rPr>
                <w:rFonts w:cs="Arial"/>
              </w:rPr>
              <w:t>Offshore Grid Entry Point</w:t>
            </w:r>
          </w:p>
        </w:tc>
        <w:tc>
          <w:tcPr>
            <w:tcW w:w="6513" w:type="dxa"/>
          </w:tcPr>
          <w:p w14:paraId="07DDE50B" w14:textId="77777777" w:rsidR="00520F05" w:rsidRPr="007E0B31" w:rsidRDefault="00520F05" w:rsidP="00520F05">
            <w:pPr>
              <w:pStyle w:val="TableArial11"/>
              <w:rPr>
                <w:rFonts w:cs="Arial"/>
              </w:rPr>
            </w:pPr>
            <w:r w:rsidRPr="007E0B31">
              <w:rPr>
                <w:rFonts w:cs="Arial"/>
              </w:rPr>
              <w:t>In the case of:-</w:t>
            </w:r>
          </w:p>
          <w:p w14:paraId="66A87D35" w14:textId="7466F12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520F05" w:rsidRPr="007E0B31" w14:paraId="664F02B9" w14:textId="77777777" w:rsidTr="00486E52">
        <w:trPr>
          <w:cantSplit/>
          <w:trHeight w:val="300"/>
        </w:trPr>
        <w:tc>
          <w:tcPr>
            <w:tcW w:w="3122" w:type="dxa"/>
          </w:tcPr>
          <w:p w14:paraId="0E0F222D" w14:textId="77777777" w:rsidR="00520F05" w:rsidRPr="007E0B31" w:rsidRDefault="00520F05" w:rsidP="00520F05">
            <w:pPr>
              <w:pStyle w:val="Arial11Bold"/>
              <w:rPr>
                <w:rFonts w:cs="Arial"/>
              </w:rPr>
            </w:pPr>
            <w:r w:rsidRPr="007E0B31">
              <w:rPr>
                <w:rFonts w:cs="Arial"/>
              </w:rPr>
              <w:t>Offshore Non-Synchronous Generating Unit</w:t>
            </w:r>
          </w:p>
        </w:tc>
        <w:tc>
          <w:tcPr>
            <w:tcW w:w="6513" w:type="dxa"/>
          </w:tcPr>
          <w:p w14:paraId="759EC095" w14:textId="12A9D85E" w:rsidR="00520F05" w:rsidRPr="007E0B31" w:rsidRDefault="00520F05" w:rsidP="00520F05">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520F05" w:rsidRPr="007E0B31" w14:paraId="549C699C" w14:textId="77777777" w:rsidTr="00486E52">
        <w:trPr>
          <w:cantSplit/>
          <w:trHeight w:val="300"/>
        </w:trPr>
        <w:tc>
          <w:tcPr>
            <w:tcW w:w="3122" w:type="dxa"/>
          </w:tcPr>
          <w:p w14:paraId="002850F2" w14:textId="77777777" w:rsidR="00520F05" w:rsidRPr="007E0B31" w:rsidRDefault="00520F05" w:rsidP="00520F05">
            <w:pPr>
              <w:pStyle w:val="Arial11Bold"/>
              <w:rPr>
                <w:rFonts w:cs="Arial"/>
              </w:rPr>
            </w:pPr>
            <w:r w:rsidRPr="007E0B31">
              <w:rPr>
                <w:rFonts w:cs="Arial"/>
              </w:rPr>
              <w:t>Offshore Platform</w:t>
            </w:r>
          </w:p>
        </w:tc>
        <w:tc>
          <w:tcPr>
            <w:tcW w:w="6513" w:type="dxa"/>
          </w:tcPr>
          <w:p w14:paraId="25B6104F" w14:textId="77777777" w:rsidR="00520F05" w:rsidRPr="007E0B31" w:rsidRDefault="00520F05" w:rsidP="00520F05">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520F05" w:rsidRPr="007E0B31" w14:paraId="76D5DA50" w14:textId="77777777" w:rsidTr="00486E52">
        <w:trPr>
          <w:cantSplit/>
          <w:trHeight w:val="300"/>
        </w:trPr>
        <w:tc>
          <w:tcPr>
            <w:tcW w:w="3122" w:type="dxa"/>
          </w:tcPr>
          <w:p w14:paraId="0F8C75C5" w14:textId="77777777" w:rsidR="00520F05" w:rsidRPr="007E0B31" w:rsidRDefault="00520F05" w:rsidP="00520F05">
            <w:pPr>
              <w:pStyle w:val="Arial11Bold"/>
              <w:rPr>
                <w:rFonts w:cs="Arial"/>
              </w:rPr>
            </w:pPr>
            <w:r w:rsidRPr="007E0B31">
              <w:rPr>
                <w:rFonts w:cs="Arial"/>
              </w:rPr>
              <w:t>Offshore Power Park Module</w:t>
            </w:r>
          </w:p>
        </w:tc>
        <w:tc>
          <w:tcPr>
            <w:tcW w:w="6513" w:type="dxa"/>
          </w:tcPr>
          <w:p w14:paraId="1A8EAFDB" w14:textId="77777777" w:rsidR="00520F05" w:rsidRPr="007E0B31" w:rsidRDefault="00520F05" w:rsidP="00520F05">
            <w:pPr>
              <w:pStyle w:val="TableArial11"/>
              <w:rPr>
                <w:rFonts w:cs="Arial"/>
              </w:rPr>
            </w:pPr>
            <w:bookmarkStart w:id="132"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32"/>
          </w:p>
        </w:tc>
      </w:tr>
      <w:tr w:rsidR="00520F05" w:rsidRPr="007E0B31" w14:paraId="3532A847" w14:textId="77777777" w:rsidTr="00486E52">
        <w:trPr>
          <w:cantSplit/>
          <w:trHeight w:val="300"/>
        </w:trPr>
        <w:tc>
          <w:tcPr>
            <w:tcW w:w="3122" w:type="dxa"/>
          </w:tcPr>
          <w:p w14:paraId="05251472" w14:textId="77777777" w:rsidR="00520F05" w:rsidRPr="007E0B31" w:rsidRDefault="00520F05" w:rsidP="00520F05">
            <w:pPr>
              <w:pStyle w:val="Arial11Bold"/>
              <w:rPr>
                <w:rFonts w:cs="Arial"/>
              </w:rPr>
            </w:pPr>
            <w:r w:rsidRPr="007E0B31">
              <w:rPr>
                <w:rFonts w:cs="Arial"/>
              </w:rPr>
              <w:t>Offshore Power Park String</w:t>
            </w:r>
          </w:p>
        </w:tc>
        <w:tc>
          <w:tcPr>
            <w:tcW w:w="6513" w:type="dxa"/>
          </w:tcPr>
          <w:p w14:paraId="7A8E03BF" w14:textId="4A4B8989" w:rsidR="00520F05" w:rsidRPr="007E0B31" w:rsidRDefault="00520F05" w:rsidP="00520F05">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520F05" w:rsidRPr="007E0B31" w14:paraId="1B55EDF9" w14:textId="77777777" w:rsidTr="00486E52">
        <w:trPr>
          <w:cantSplit/>
          <w:trHeight w:val="300"/>
        </w:trPr>
        <w:tc>
          <w:tcPr>
            <w:tcW w:w="3122" w:type="dxa"/>
          </w:tcPr>
          <w:p w14:paraId="736E893A" w14:textId="77777777" w:rsidR="00520F05" w:rsidRPr="007E0B31" w:rsidRDefault="00520F05" w:rsidP="00520F05">
            <w:pPr>
              <w:pStyle w:val="Arial11Bold"/>
              <w:rPr>
                <w:rFonts w:cs="Arial"/>
              </w:rPr>
            </w:pPr>
            <w:r w:rsidRPr="007E0B31">
              <w:rPr>
                <w:rFonts w:cs="Arial"/>
              </w:rPr>
              <w:t>Offshore Synchronous Generating Unit</w:t>
            </w:r>
          </w:p>
        </w:tc>
        <w:tc>
          <w:tcPr>
            <w:tcW w:w="6513" w:type="dxa"/>
          </w:tcPr>
          <w:p w14:paraId="72936350" w14:textId="1BEFFF2B" w:rsidR="00520F05" w:rsidRPr="007E0B31" w:rsidRDefault="00520F05" w:rsidP="00520F05">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20F05" w:rsidRPr="007E0B31" w14:paraId="62F839C9" w14:textId="77777777" w:rsidTr="00486E52">
        <w:trPr>
          <w:cantSplit/>
          <w:trHeight w:val="300"/>
        </w:trPr>
        <w:tc>
          <w:tcPr>
            <w:tcW w:w="3122" w:type="dxa"/>
          </w:tcPr>
          <w:p w14:paraId="4A973150" w14:textId="77777777" w:rsidR="00520F05" w:rsidRPr="007E0B31" w:rsidRDefault="00520F05" w:rsidP="00520F05">
            <w:pPr>
              <w:pStyle w:val="Arial11Bold"/>
              <w:spacing w:before="0"/>
              <w:rPr>
                <w:rFonts w:cs="Arial"/>
              </w:rPr>
            </w:pPr>
            <w:r w:rsidRPr="007E0B31">
              <w:rPr>
                <w:rFonts w:cs="Arial"/>
              </w:rPr>
              <w:t>Offshore Synchronous Power Generating Module</w:t>
            </w:r>
          </w:p>
        </w:tc>
        <w:tc>
          <w:tcPr>
            <w:tcW w:w="6513" w:type="dxa"/>
          </w:tcPr>
          <w:p w14:paraId="3E6A84C6" w14:textId="77777777" w:rsidR="00520F05" w:rsidRDefault="00520F05" w:rsidP="00520F05">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520F05" w:rsidRPr="007E0B31" w:rsidDel="004B6FBB" w:rsidRDefault="00520F05" w:rsidP="00520F05">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520F05" w:rsidRPr="007E0B31" w14:paraId="2A9A58D2" w14:textId="77777777" w:rsidTr="00486E52">
        <w:trPr>
          <w:cantSplit/>
          <w:trHeight w:val="300"/>
        </w:trPr>
        <w:tc>
          <w:tcPr>
            <w:tcW w:w="3122" w:type="dxa"/>
          </w:tcPr>
          <w:p w14:paraId="67CDBB6B" w14:textId="77777777" w:rsidR="00520F05" w:rsidRPr="007E0B31" w:rsidRDefault="00520F05" w:rsidP="00520F05">
            <w:pPr>
              <w:pStyle w:val="Arial11Bold"/>
              <w:rPr>
                <w:rFonts w:cs="Arial"/>
              </w:rPr>
            </w:pPr>
            <w:r w:rsidRPr="007E0B31">
              <w:rPr>
                <w:rFonts w:cs="Arial"/>
              </w:rPr>
              <w:t>Offshore Tender Process</w:t>
            </w:r>
          </w:p>
        </w:tc>
        <w:tc>
          <w:tcPr>
            <w:tcW w:w="6513" w:type="dxa"/>
          </w:tcPr>
          <w:p w14:paraId="5A9BEB2F" w14:textId="77777777" w:rsidR="00520F05" w:rsidRPr="007E0B31" w:rsidRDefault="00520F05" w:rsidP="00520F05">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520F05" w:rsidRPr="007E0B31" w14:paraId="3A48C7BE" w14:textId="77777777" w:rsidTr="00486E52">
        <w:trPr>
          <w:cantSplit/>
          <w:trHeight w:val="300"/>
        </w:trPr>
        <w:tc>
          <w:tcPr>
            <w:tcW w:w="3122" w:type="dxa"/>
          </w:tcPr>
          <w:p w14:paraId="7E4E3598" w14:textId="77777777" w:rsidR="00520F05" w:rsidRPr="007E0B31" w:rsidRDefault="00520F05" w:rsidP="00520F05">
            <w:pPr>
              <w:pStyle w:val="Arial11Bold"/>
              <w:rPr>
                <w:rFonts w:cs="Arial"/>
                <w:highlight w:val="yellow"/>
              </w:rPr>
            </w:pPr>
            <w:r w:rsidRPr="007E0B31">
              <w:rPr>
                <w:rFonts w:cs="Arial"/>
              </w:rPr>
              <w:t>Offshore Transmission Distribution Connection Agreement</w:t>
            </w:r>
          </w:p>
        </w:tc>
        <w:tc>
          <w:tcPr>
            <w:tcW w:w="6513" w:type="dxa"/>
          </w:tcPr>
          <w:p w14:paraId="196B0919" w14:textId="1C3D4F10" w:rsidR="00520F05" w:rsidRPr="007E0B31" w:rsidRDefault="00520F05" w:rsidP="00520F05">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520F05" w:rsidRPr="007E0B31" w14:paraId="10413532" w14:textId="77777777" w:rsidTr="00486E52">
        <w:trPr>
          <w:cantSplit/>
          <w:trHeight w:val="300"/>
        </w:trPr>
        <w:tc>
          <w:tcPr>
            <w:tcW w:w="3122" w:type="dxa"/>
          </w:tcPr>
          <w:p w14:paraId="15239EB1" w14:textId="77777777" w:rsidR="00520F05" w:rsidRPr="007E0B31" w:rsidRDefault="00520F05" w:rsidP="00520F05">
            <w:pPr>
              <w:pStyle w:val="Arial11Bold"/>
              <w:rPr>
                <w:rFonts w:cs="Arial"/>
              </w:rPr>
            </w:pPr>
            <w:r w:rsidRPr="007E0B31">
              <w:rPr>
                <w:rFonts w:cs="Arial"/>
              </w:rPr>
              <w:t>Offshore Transmission Licensee</w:t>
            </w:r>
          </w:p>
        </w:tc>
        <w:tc>
          <w:tcPr>
            <w:tcW w:w="6513" w:type="dxa"/>
          </w:tcPr>
          <w:p w14:paraId="128B978A" w14:textId="77777777" w:rsidR="00520F05" w:rsidRPr="007E0B31" w:rsidRDefault="00520F05" w:rsidP="00520F05">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520F05" w:rsidRPr="007E0B31" w14:paraId="1CDE4693" w14:textId="77777777" w:rsidTr="00486E52">
        <w:trPr>
          <w:cantSplit/>
          <w:trHeight w:val="300"/>
        </w:trPr>
        <w:tc>
          <w:tcPr>
            <w:tcW w:w="3122" w:type="dxa"/>
          </w:tcPr>
          <w:p w14:paraId="30A26B26" w14:textId="77777777" w:rsidR="00520F05" w:rsidRPr="007E0B31" w:rsidRDefault="00520F05" w:rsidP="00520F05">
            <w:pPr>
              <w:pStyle w:val="Arial11Bold"/>
              <w:rPr>
                <w:rFonts w:cs="Arial"/>
                <w:highlight w:val="yellow"/>
              </w:rPr>
            </w:pPr>
            <w:r w:rsidRPr="007E0B31">
              <w:rPr>
                <w:rFonts w:cs="Arial"/>
              </w:rPr>
              <w:t>Offshore Transmission System</w:t>
            </w:r>
          </w:p>
        </w:tc>
        <w:tc>
          <w:tcPr>
            <w:tcW w:w="6513" w:type="dxa"/>
          </w:tcPr>
          <w:p w14:paraId="61F55C2E" w14:textId="77777777" w:rsidR="00520F05" w:rsidRPr="007E0B31" w:rsidRDefault="00520F05" w:rsidP="00520F05">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520F05" w:rsidRPr="007E0B31" w14:paraId="77766430" w14:textId="77777777" w:rsidTr="00486E52">
        <w:trPr>
          <w:cantSplit/>
          <w:trHeight w:val="300"/>
        </w:trPr>
        <w:tc>
          <w:tcPr>
            <w:tcW w:w="3122" w:type="dxa"/>
          </w:tcPr>
          <w:p w14:paraId="16464488" w14:textId="77777777" w:rsidR="00520F05" w:rsidRPr="007E0B31" w:rsidRDefault="00520F05" w:rsidP="00520F05">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513" w:type="dxa"/>
          </w:tcPr>
          <w:p w14:paraId="20BFC1B1" w14:textId="77777777" w:rsidR="00520F05" w:rsidRPr="007E0B31" w:rsidRDefault="00520F05" w:rsidP="00520F05">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520F05" w:rsidRPr="007E0B31" w14:paraId="47AC59A7" w14:textId="77777777" w:rsidTr="00486E52">
        <w:trPr>
          <w:cantSplit/>
          <w:trHeight w:val="300"/>
        </w:trPr>
        <w:tc>
          <w:tcPr>
            <w:tcW w:w="3122" w:type="dxa"/>
          </w:tcPr>
          <w:p w14:paraId="13EE6AD2" w14:textId="77777777" w:rsidR="00520F05" w:rsidRPr="007E0B31" w:rsidRDefault="00520F05" w:rsidP="00520F05">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513" w:type="dxa"/>
          </w:tcPr>
          <w:p w14:paraId="3C84A4A0" w14:textId="77777777" w:rsidR="00520F05" w:rsidRPr="007E0B31" w:rsidRDefault="00520F05" w:rsidP="00520F05">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520F05" w:rsidRPr="007E0B31" w14:paraId="3C6964B2" w14:textId="77777777" w:rsidTr="00486E52">
        <w:trPr>
          <w:cantSplit/>
          <w:trHeight w:val="300"/>
        </w:trPr>
        <w:tc>
          <w:tcPr>
            <w:tcW w:w="3122" w:type="dxa"/>
          </w:tcPr>
          <w:p w14:paraId="39F8391B" w14:textId="77777777" w:rsidR="00520F05" w:rsidRPr="007E0B31" w:rsidRDefault="00520F05" w:rsidP="00520F05">
            <w:pPr>
              <w:pStyle w:val="Arial11Bold"/>
              <w:rPr>
                <w:rFonts w:cs="Arial"/>
                <w:highlight w:val="yellow"/>
              </w:rPr>
            </w:pPr>
            <w:r w:rsidRPr="007E0B31">
              <w:rPr>
                <w:rFonts w:cs="Arial"/>
              </w:rPr>
              <w:t>Offshore Waters</w:t>
            </w:r>
          </w:p>
        </w:tc>
        <w:tc>
          <w:tcPr>
            <w:tcW w:w="6513" w:type="dxa"/>
          </w:tcPr>
          <w:p w14:paraId="02B387B2" w14:textId="77777777" w:rsidR="00520F05" w:rsidRPr="007E0B31" w:rsidRDefault="00520F05" w:rsidP="00520F05">
            <w:pPr>
              <w:pStyle w:val="TableArial11"/>
              <w:rPr>
                <w:rFonts w:cs="Arial"/>
              </w:rPr>
            </w:pPr>
            <w:r w:rsidRPr="007E0B31">
              <w:rPr>
                <w:rFonts w:cs="Arial"/>
              </w:rPr>
              <w:t>Has the meaning given to “offshore waters” in Section 90(9) of the Energy Act 2004.</w:t>
            </w:r>
          </w:p>
        </w:tc>
      </w:tr>
      <w:tr w:rsidR="00520F05" w:rsidRPr="007E0B31" w14:paraId="466BFA2A" w14:textId="77777777" w:rsidTr="00486E52">
        <w:trPr>
          <w:cantSplit/>
          <w:trHeight w:val="300"/>
        </w:trPr>
        <w:tc>
          <w:tcPr>
            <w:tcW w:w="3122" w:type="dxa"/>
          </w:tcPr>
          <w:p w14:paraId="3248E0E0" w14:textId="77777777" w:rsidR="00520F05" w:rsidRPr="007E0B31" w:rsidRDefault="00520F05" w:rsidP="00520F05">
            <w:pPr>
              <w:pStyle w:val="Arial11Bold"/>
              <w:rPr>
                <w:rFonts w:cs="Arial"/>
              </w:rPr>
            </w:pPr>
            <w:r w:rsidRPr="007E0B31">
              <w:rPr>
                <w:rFonts w:cs="Arial"/>
              </w:rPr>
              <w:t>Offshore Works Assumptions</w:t>
            </w:r>
          </w:p>
        </w:tc>
        <w:tc>
          <w:tcPr>
            <w:tcW w:w="6513" w:type="dxa"/>
          </w:tcPr>
          <w:p w14:paraId="30E7C48C" w14:textId="77777777" w:rsidR="00520F05" w:rsidRPr="007E0B31" w:rsidRDefault="00520F05" w:rsidP="00520F05">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520F05" w:rsidRPr="007E0B31" w14:paraId="2CC977C3" w14:textId="77777777" w:rsidTr="00486E52">
        <w:trPr>
          <w:cantSplit/>
          <w:trHeight w:val="300"/>
        </w:trPr>
        <w:tc>
          <w:tcPr>
            <w:tcW w:w="3122" w:type="dxa"/>
          </w:tcPr>
          <w:p w14:paraId="3768E5CA" w14:textId="77777777" w:rsidR="00520F05" w:rsidRPr="007E0B31" w:rsidRDefault="00520F05" w:rsidP="00520F05">
            <w:pPr>
              <w:pStyle w:val="Arial11Bold"/>
              <w:rPr>
                <w:rFonts w:cs="Arial"/>
                <w:highlight w:val="yellow"/>
              </w:rPr>
            </w:pPr>
            <w:r w:rsidRPr="007E0B31">
              <w:rPr>
                <w:rFonts w:cs="Arial"/>
              </w:rPr>
              <w:t>Onshore</w:t>
            </w:r>
          </w:p>
        </w:tc>
        <w:tc>
          <w:tcPr>
            <w:tcW w:w="6513" w:type="dxa"/>
          </w:tcPr>
          <w:p w14:paraId="4E4449A1" w14:textId="77777777" w:rsidR="00520F05" w:rsidRPr="007E0B31" w:rsidRDefault="00520F05" w:rsidP="00520F05">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520F05" w:rsidRPr="007E0B31" w14:paraId="36B6B3C3" w14:textId="77777777" w:rsidTr="00486E52">
        <w:trPr>
          <w:cantSplit/>
          <w:trHeight w:val="300"/>
        </w:trPr>
        <w:tc>
          <w:tcPr>
            <w:tcW w:w="3122" w:type="dxa"/>
          </w:tcPr>
          <w:p w14:paraId="48043840" w14:textId="77777777" w:rsidR="00520F05" w:rsidRPr="007E0B31" w:rsidRDefault="00520F05" w:rsidP="00520F05">
            <w:pPr>
              <w:pStyle w:val="Arial11Bold"/>
              <w:rPr>
                <w:rFonts w:cs="Arial"/>
                <w:highlight w:val="yellow"/>
              </w:rPr>
            </w:pPr>
            <w:r w:rsidRPr="007E0B31">
              <w:rPr>
                <w:rFonts w:cs="Arial"/>
              </w:rPr>
              <w:t>Onshore DC Converter</w:t>
            </w:r>
          </w:p>
        </w:tc>
        <w:tc>
          <w:tcPr>
            <w:tcW w:w="6513" w:type="dxa"/>
          </w:tcPr>
          <w:p w14:paraId="64EEC2DE" w14:textId="77777777" w:rsidR="00520F05" w:rsidRPr="007E0B31" w:rsidRDefault="00520F05" w:rsidP="00520F0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520F05" w:rsidRPr="007E0B31" w14:paraId="4A68E7D9" w14:textId="77777777" w:rsidTr="00486E52">
        <w:trPr>
          <w:cantSplit/>
          <w:trHeight w:val="300"/>
        </w:trPr>
        <w:tc>
          <w:tcPr>
            <w:tcW w:w="3122" w:type="dxa"/>
          </w:tcPr>
          <w:p w14:paraId="1A1B1603" w14:textId="77777777" w:rsidR="00520F05" w:rsidRPr="007E0B31" w:rsidRDefault="00520F05" w:rsidP="00520F05">
            <w:pPr>
              <w:pStyle w:val="Arial11Bold"/>
              <w:rPr>
                <w:rFonts w:cs="Arial"/>
              </w:rPr>
            </w:pPr>
            <w:r w:rsidRPr="007E0B31">
              <w:rPr>
                <w:rFonts w:cs="Arial"/>
              </w:rPr>
              <w:t>Onshore Generating Unit</w:t>
            </w:r>
          </w:p>
        </w:tc>
        <w:tc>
          <w:tcPr>
            <w:tcW w:w="6513" w:type="dxa"/>
          </w:tcPr>
          <w:p w14:paraId="1C282039" w14:textId="3958CEB1" w:rsidR="00520F05" w:rsidRPr="007E0B31" w:rsidRDefault="00520F05" w:rsidP="00520F0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520F05" w:rsidRPr="007E0B31" w14:paraId="35FFB4AD" w14:textId="77777777" w:rsidTr="00486E52">
        <w:trPr>
          <w:cantSplit/>
          <w:trHeight w:val="300"/>
        </w:trPr>
        <w:tc>
          <w:tcPr>
            <w:tcW w:w="3122" w:type="dxa"/>
          </w:tcPr>
          <w:p w14:paraId="35935210" w14:textId="77777777" w:rsidR="00520F05" w:rsidRPr="007E0B31" w:rsidRDefault="00520F05" w:rsidP="00520F05">
            <w:pPr>
              <w:pStyle w:val="Arial11Bold"/>
              <w:rPr>
                <w:rFonts w:cs="Arial"/>
              </w:rPr>
            </w:pPr>
            <w:r w:rsidRPr="007E0B31">
              <w:rPr>
                <w:rFonts w:cs="Arial"/>
              </w:rPr>
              <w:t>Onshore Grid Entry Point</w:t>
            </w:r>
          </w:p>
        </w:tc>
        <w:tc>
          <w:tcPr>
            <w:tcW w:w="6513" w:type="dxa"/>
          </w:tcPr>
          <w:p w14:paraId="6FC00EAB" w14:textId="6552310D" w:rsidR="00520F05" w:rsidRPr="007E0B31" w:rsidRDefault="00520F05" w:rsidP="00520F05">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520F05" w:rsidRPr="007E0B31" w14:paraId="7ABD28A6" w14:textId="77777777" w:rsidTr="00486E52">
        <w:trPr>
          <w:cantSplit/>
          <w:trHeight w:val="300"/>
        </w:trPr>
        <w:tc>
          <w:tcPr>
            <w:tcW w:w="3122" w:type="dxa"/>
          </w:tcPr>
          <w:p w14:paraId="2DC322BF" w14:textId="77777777" w:rsidR="00520F05" w:rsidRPr="007E0B31" w:rsidRDefault="00520F05" w:rsidP="00520F05">
            <w:pPr>
              <w:pStyle w:val="Arial11Bold"/>
              <w:rPr>
                <w:rFonts w:cs="Arial"/>
                <w:highlight w:val="yellow"/>
              </w:rPr>
            </w:pPr>
            <w:r w:rsidRPr="007E0B31">
              <w:rPr>
                <w:rFonts w:cs="Arial"/>
              </w:rPr>
              <w:t>Onshore HVDC Converter</w:t>
            </w:r>
          </w:p>
        </w:tc>
        <w:tc>
          <w:tcPr>
            <w:tcW w:w="6513" w:type="dxa"/>
          </w:tcPr>
          <w:p w14:paraId="3218C152" w14:textId="77777777" w:rsidR="00520F05" w:rsidRPr="007E0B31" w:rsidRDefault="00520F05" w:rsidP="00520F0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520F05" w:rsidRPr="007E0B31" w14:paraId="47B1C59A" w14:textId="77777777" w:rsidTr="00486E52">
        <w:trPr>
          <w:cantSplit/>
          <w:trHeight w:val="300"/>
        </w:trPr>
        <w:tc>
          <w:tcPr>
            <w:tcW w:w="3122" w:type="dxa"/>
          </w:tcPr>
          <w:p w14:paraId="45CD5B8B" w14:textId="77777777" w:rsidR="00520F05" w:rsidRPr="007E0B31" w:rsidRDefault="00520F05" w:rsidP="00520F05">
            <w:pPr>
              <w:pStyle w:val="Arial11Bold"/>
              <w:rPr>
                <w:rFonts w:cs="Arial"/>
              </w:rPr>
            </w:pPr>
            <w:r w:rsidRPr="007E0B31">
              <w:rPr>
                <w:rFonts w:cs="Arial"/>
              </w:rPr>
              <w:t>Onshore Non-Synchronous Generating Unit</w:t>
            </w:r>
          </w:p>
        </w:tc>
        <w:tc>
          <w:tcPr>
            <w:tcW w:w="6513" w:type="dxa"/>
          </w:tcPr>
          <w:p w14:paraId="723DCB6B" w14:textId="4724C80E" w:rsidR="00520F05" w:rsidRPr="007E0B31" w:rsidRDefault="00520F05" w:rsidP="00520F05">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520F05" w:rsidRPr="007E0B31" w14:paraId="5C54790F" w14:textId="77777777" w:rsidTr="00486E52">
        <w:trPr>
          <w:cantSplit/>
          <w:trHeight w:val="300"/>
        </w:trPr>
        <w:tc>
          <w:tcPr>
            <w:tcW w:w="3122" w:type="dxa"/>
          </w:tcPr>
          <w:p w14:paraId="09F676FF" w14:textId="77777777" w:rsidR="00520F05" w:rsidRPr="007E0B31" w:rsidRDefault="00520F05" w:rsidP="00520F05">
            <w:pPr>
              <w:pStyle w:val="Arial11Bold"/>
              <w:rPr>
                <w:rFonts w:cs="Arial"/>
              </w:rPr>
            </w:pPr>
            <w:r w:rsidRPr="007E0B31">
              <w:rPr>
                <w:rFonts w:cs="Arial"/>
              </w:rPr>
              <w:t>Onshore Power Park Module</w:t>
            </w:r>
          </w:p>
        </w:tc>
        <w:tc>
          <w:tcPr>
            <w:tcW w:w="6513" w:type="dxa"/>
          </w:tcPr>
          <w:p w14:paraId="4F3FC424" w14:textId="4AD18E75" w:rsidR="00520F05" w:rsidRPr="007E0B31" w:rsidRDefault="00520F05" w:rsidP="00520F05">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520F05" w:rsidRPr="007E0B31" w14:paraId="67BDC2D1" w14:textId="77777777" w:rsidTr="00486E52">
        <w:trPr>
          <w:cantSplit/>
          <w:trHeight w:val="300"/>
        </w:trPr>
        <w:tc>
          <w:tcPr>
            <w:tcW w:w="3122" w:type="dxa"/>
          </w:tcPr>
          <w:p w14:paraId="2FB52871" w14:textId="77777777" w:rsidR="00520F05" w:rsidRPr="007E0B31" w:rsidRDefault="00520F05" w:rsidP="00520F05">
            <w:pPr>
              <w:pStyle w:val="Arial11Bold"/>
              <w:rPr>
                <w:rFonts w:cs="Arial"/>
              </w:rPr>
            </w:pPr>
            <w:r w:rsidRPr="007E0B31">
              <w:rPr>
                <w:rFonts w:cs="Arial"/>
              </w:rPr>
              <w:t>Onshore Synchronous Generating Unit</w:t>
            </w:r>
          </w:p>
        </w:tc>
        <w:tc>
          <w:tcPr>
            <w:tcW w:w="6513" w:type="dxa"/>
          </w:tcPr>
          <w:p w14:paraId="53DD316B" w14:textId="296089E4" w:rsidR="00520F05" w:rsidRPr="007E0B31" w:rsidRDefault="00520F05" w:rsidP="00520F05">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20F05" w:rsidRPr="007E0B31" w14:paraId="322DBDDD" w14:textId="77777777" w:rsidTr="00486E52">
        <w:trPr>
          <w:cantSplit/>
          <w:trHeight w:val="300"/>
        </w:trPr>
        <w:tc>
          <w:tcPr>
            <w:tcW w:w="3122" w:type="dxa"/>
          </w:tcPr>
          <w:p w14:paraId="75E7A9CF" w14:textId="77777777" w:rsidR="00520F05" w:rsidRPr="007E0B31" w:rsidDel="004B6FBB" w:rsidRDefault="00520F05" w:rsidP="00520F05">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513" w:type="dxa"/>
          </w:tcPr>
          <w:p w14:paraId="3DABEE66" w14:textId="7CF5D79C" w:rsidR="00520F05" w:rsidRDefault="00520F05" w:rsidP="00520F05">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520F05" w:rsidRPr="00A87826" w:rsidDel="004B6FBB" w:rsidRDefault="00520F05" w:rsidP="00520F05">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520F05" w:rsidRPr="007E0B31" w14:paraId="57567868" w14:textId="77777777" w:rsidTr="00486E52">
        <w:trPr>
          <w:cantSplit/>
          <w:trHeight w:val="300"/>
        </w:trPr>
        <w:tc>
          <w:tcPr>
            <w:tcW w:w="3122" w:type="dxa"/>
          </w:tcPr>
          <w:p w14:paraId="1FD98361" w14:textId="77777777" w:rsidR="00520F05" w:rsidRPr="007E0B31" w:rsidRDefault="00520F05" w:rsidP="00520F05">
            <w:pPr>
              <w:pStyle w:val="Arial11Bold"/>
              <w:rPr>
                <w:rFonts w:cs="Arial"/>
              </w:rPr>
            </w:pPr>
            <w:r w:rsidRPr="007E0B31">
              <w:rPr>
                <w:rFonts w:cs="Arial"/>
              </w:rPr>
              <w:t>Onshore Transmission Licensee</w:t>
            </w:r>
          </w:p>
        </w:tc>
        <w:tc>
          <w:tcPr>
            <w:tcW w:w="6513" w:type="dxa"/>
          </w:tcPr>
          <w:p w14:paraId="7691EDA3" w14:textId="6ABFBB86" w:rsidR="00520F05" w:rsidRPr="007E0B31" w:rsidRDefault="00520F05" w:rsidP="00520F05">
            <w:pPr>
              <w:pStyle w:val="TableArial11"/>
              <w:rPr>
                <w:rFonts w:cs="Arial"/>
              </w:rPr>
            </w:pPr>
            <w:r w:rsidRPr="098D0C5A">
              <w:rPr>
                <w:rFonts w:cs="Arial"/>
                <w:b/>
                <w:bCs/>
              </w:rPr>
              <w:t>NGET</w:t>
            </w:r>
            <w:r w:rsidRPr="098D0C5A">
              <w:rPr>
                <w:rFonts w:cs="Arial"/>
              </w:rPr>
              <w:t xml:space="preserve">, </w:t>
            </w:r>
            <w:r w:rsidRPr="098D0C5A">
              <w:rPr>
                <w:rFonts w:cs="Arial"/>
                <w:b/>
                <w:bCs/>
              </w:rPr>
              <w:t>SPT</w:t>
            </w:r>
            <w:r w:rsidRPr="098D0C5A">
              <w:rPr>
                <w:rFonts w:cs="Arial"/>
              </w:rPr>
              <w:t xml:space="preserve">, or </w:t>
            </w:r>
            <w:r w:rsidRPr="098D0C5A">
              <w:rPr>
                <w:rFonts w:cs="Arial"/>
                <w:b/>
                <w:bCs/>
              </w:rPr>
              <w:t>SHETL</w:t>
            </w:r>
            <w:ins w:id="133" w:author="Grey (ESO), Alastair" w:date="2022-12-07T20:58:00Z">
              <w:r w:rsidRPr="098D0C5A">
                <w:rPr>
                  <w:rFonts w:cs="Arial"/>
                </w:rPr>
                <w:t xml:space="preserve"> or a</w:t>
              </w:r>
              <w:r w:rsidRPr="098D0C5A">
                <w:rPr>
                  <w:rFonts w:cs="Arial"/>
                  <w:b/>
                  <w:bCs/>
                </w:rPr>
                <w:t xml:space="preserve"> Competitively Appointed Transmission Licensee</w:t>
              </w:r>
            </w:ins>
            <w:r w:rsidRPr="098D0C5A">
              <w:rPr>
                <w:rFonts w:cs="Arial"/>
              </w:rPr>
              <w:t xml:space="preserve">. </w:t>
            </w:r>
          </w:p>
        </w:tc>
      </w:tr>
      <w:tr w:rsidR="00520F05" w:rsidRPr="007E0B31" w14:paraId="0953DDC7" w14:textId="77777777" w:rsidTr="00486E52">
        <w:trPr>
          <w:cantSplit/>
          <w:trHeight w:val="300"/>
        </w:trPr>
        <w:tc>
          <w:tcPr>
            <w:tcW w:w="3122" w:type="dxa"/>
          </w:tcPr>
          <w:p w14:paraId="2B5600BA" w14:textId="77777777" w:rsidR="00520F05" w:rsidRPr="007E0B31" w:rsidRDefault="00520F05" w:rsidP="00520F05">
            <w:pPr>
              <w:pStyle w:val="Arial11Bold"/>
              <w:rPr>
                <w:rFonts w:cs="Arial"/>
              </w:rPr>
            </w:pPr>
            <w:r w:rsidRPr="007E0B31">
              <w:rPr>
                <w:rFonts w:cs="Arial"/>
              </w:rPr>
              <w:t>Onshore Transmission System</w:t>
            </w:r>
          </w:p>
        </w:tc>
        <w:tc>
          <w:tcPr>
            <w:tcW w:w="6513" w:type="dxa"/>
          </w:tcPr>
          <w:p w14:paraId="1D66BC55" w14:textId="3B198D30" w:rsidR="00520F05" w:rsidRPr="007E0B31" w:rsidRDefault="00520F05" w:rsidP="00520F05">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520F05" w:rsidRPr="007E0B31" w14:paraId="31EBBBE3" w14:textId="77777777" w:rsidTr="00486E52">
        <w:trPr>
          <w:cantSplit/>
          <w:trHeight w:val="300"/>
        </w:trPr>
        <w:tc>
          <w:tcPr>
            <w:tcW w:w="3122" w:type="dxa"/>
          </w:tcPr>
          <w:p w14:paraId="716FC70C" w14:textId="77777777" w:rsidR="00520F05" w:rsidRPr="007E0B31" w:rsidRDefault="00520F05" w:rsidP="00520F05">
            <w:pPr>
              <w:pStyle w:val="Arial11Bold"/>
              <w:rPr>
                <w:rFonts w:cs="Arial"/>
              </w:rPr>
            </w:pPr>
            <w:r w:rsidRPr="007E0B31">
              <w:rPr>
                <w:rFonts w:cs="Arial"/>
              </w:rPr>
              <w:t>On-Site Generator Site</w:t>
            </w:r>
          </w:p>
        </w:tc>
        <w:tc>
          <w:tcPr>
            <w:tcW w:w="6513" w:type="dxa"/>
          </w:tcPr>
          <w:p w14:paraId="68341A8F" w14:textId="77777777" w:rsidR="00520F05" w:rsidRPr="007E0B31" w:rsidRDefault="00520F05" w:rsidP="00520F05">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520F05" w:rsidRPr="007E0B31" w14:paraId="6EC47238" w14:textId="77777777" w:rsidTr="00486E52">
        <w:trPr>
          <w:cantSplit/>
          <w:trHeight w:val="300"/>
        </w:trPr>
        <w:tc>
          <w:tcPr>
            <w:tcW w:w="3122" w:type="dxa"/>
          </w:tcPr>
          <w:p w14:paraId="3B93C86F" w14:textId="77777777" w:rsidR="00520F05" w:rsidRPr="007E0B31" w:rsidRDefault="00520F05" w:rsidP="00520F05">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513" w:type="dxa"/>
          </w:tcPr>
          <w:p w14:paraId="2F7D236A" w14:textId="77777777" w:rsidR="00520F05" w:rsidRPr="007E0B31" w:rsidRDefault="00520F05" w:rsidP="00520F05">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520F05" w:rsidRPr="007E0B31" w14:paraId="0706312C" w14:textId="77777777" w:rsidTr="00486E52">
        <w:trPr>
          <w:cantSplit/>
          <w:trHeight w:val="300"/>
        </w:trPr>
        <w:tc>
          <w:tcPr>
            <w:tcW w:w="3122" w:type="dxa"/>
          </w:tcPr>
          <w:p w14:paraId="015ED0F3" w14:textId="77777777" w:rsidR="00520F05" w:rsidRPr="007E0B31" w:rsidRDefault="00520F05" w:rsidP="00520F05">
            <w:pPr>
              <w:pStyle w:val="Arial11Bold"/>
              <w:rPr>
                <w:rFonts w:cs="Arial"/>
              </w:rPr>
            </w:pPr>
            <w:r w:rsidRPr="007E0B31">
              <w:rPr>
                <w:rFonts w:cs="Arial"/>
              </w:rPr>
              <w:t>Operating Margin</w:t>
            </w:r>
          </w:p>
        </w:tc>
        <w:tc>
          <w:tcPr>
            <w:tcW w:w="6513" w:type="dxa"/>
          </w:tcPr>
          <w:p w14:paraId="2D829E78" w14:textId="77777777" w:rsidR="00520F05" w:rsidRPr="007E0B31" w:rsidRDefault="00520F05" w:rsidP="00520F05">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520F05" w:rsidRPr="007E0B31" w14:paraId="6399AF34" w14:textId="77777777" w:rsidTr="00486E52">
        <w:trPr>
          <w:cantSplit/>
          <w:trHeight w:val="300"/>
        </w:trPr>
        <w:tc>
          <w:tcPr>
            <w:tcW w:w="3122" w:type="dxa"/>
          </w:tcPr>
          <w:p w14:paraId="13992038" w14:textId="77777777" w:rsidR="00520F05" w:rsidRPr="007E0B31" w:rsidRDefault="00520F05" w:rsidP="00520F05">
            <w:pPr>
              <w:pStyle w:val="Arial11Bold"/>
              <w:rPr>
                <w:rFonts w:cs="Arial"/>
              </w:rPr>
            </w:pPr>
            <w:r w:rsidRPr="007E0B31">
              <w:rPr>
                <w:rFonts w:cs="Arial"/>
              </w:rPr>
              <w:t>Operating Reserve</w:t>
            </w:r>
          </w:p>
        </w:tc>
        <w:tc>
          <w:tcPr>
            <w:tcW w:w="6513" w:type="dxa"/>
          </w:tcPr>
          <w:p w14:paraId="7475BB27" w14:textId="77777777" w:rsidR="00520F05" w:rsidRPr="007E0B31" w:rsidRDefault="00520F05" w:rsidP="00520F05">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520F05" w:rsidRPr="007E0B31" w14:paraId="7103EDE6" w14:textId="77777777" w:rsidTr="00486E52">
        <w:trPr>
          <w:cantSplit/>
          <w:trHeight w:val="300"/>
        </w:trPr>
        <w:tc>
          <w:tcPr>
            <w:tcW w:w="3122" w:type="dxa"/>
          </w:tcPr>
          <w:p w14:paraId="19E35302" w14:textId="77777777" w:rsidR="00520F05" w:rsidRPr="007E0B31" w:rsidRDefault="00520F05" w:rsidP="00520F05">
            <w:pPr>
              <w:pStyle w:val="Arial11Bold"/>
              <w:rPr>
                <w:rFonts w:cs="Arial"/>
              </w:rPr>
            </w:pPr>
            <w:r w:rsidRPr="007E0B31">
              <w:rPr>
                <w:rFonts w:cs="Arial"/>
              </w:rPr>
              <w:t>Operation</w:t>
            </w:r>
          </w:p>
        </w:tc>
        <w:tc>
          <w:tcPr>
            <w:tcW w:w="6513" w:type="dxa"/>
          </w:tcPr>
          <w:p w14:paraId="40F42388" w14:textId="77777777" w:rsidR="00520F05" w:rsidRPr="007E0B31" w:rsidRDefault="00520F05" w:rsidP="00520F05">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520F05" w:rsidRPr="007E0B31" w14:paraId="7F250311" w14:textId="77777777" w:rsidTr="00486E52">
        <w:trPr>
          <w:cantSplit/>
          <w:trHeight w:val="300"/>
        </w:trPr>
        <w:tc>
          <w:tcPr>
            <w:tcW w:w="3122" w:type="dxa"/>
          </w:tcPr>
          <w:p w14:paraId="3ECA740F" w14:textId="77777777" w:rsidR="00520F05" w:rsidRPr="007E0B31" w:rsidRDefault="00520F05" w:rsidP="00520F05">
            <w:pPr>
              <w:pStyle w:val="Arial11Bold"/>
              <w:rPr>
                <w:rFonts w:cs="Arial"/>
              </w:rPr>
            </w:pPr>
            <w:r w:rsidRPr="007E0B31">
              <w:rPr>
                <w:rFonts w:cs="Arial"/>
              </w:rPr>
              <w:t>Operational Data</w:t>
            </w:r>
          </w:p>
        </w:tc>
        <w:tc>
          <w:tcPr>
            <w:tcW w:w="6513" w:type="dxa"/>
          </w:tcPr>
          <w:p w14:paraId="77D345AD" w14:textId="77777777" w:rsidR="00520F05" w:rsidRPr="007E0B31" w:rsidRDefault="00520F05" w:rsidP="00520F05">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520F05" w:rsidRPr="007E0B31" w14:paraId="72A00B17" w14:textId="77777777" w:rsidTr="00486E52">
        <w:trPr>
          <w:cantSplit/>
          <w:trHeight w:val="300"/>
        </w:trPr>
        <w:tc>
          <w:tcPr>
            <w:tcW w:w="3122" w:type="dxa"/>
          </w:tcPr>
          <w:p w14:paraId="49F3A1E1" w14:textId="77777777" w:rsidR="00520F05" w:rsidRPr="007E0B31" w:rsidRDefault="00520F05" w:rsidP="00520F05">
            <w:pPr>
              <w:pStyle w:val="Arial11Bold"/>
              <w:rPr>
                <w:rFonts w:cs="Arial"/>
              </w:rPr>
            </w:pPr>
            <w:r w:rsidRPr="007E0B31">
              <w:rPr>
                <w:rFonts w:cs="Arial"/>
              </w:rPr>
              <w:t>Operational Day</w:t>
            </w:r>
          </w:p>
        </w:tc>
        <w:tc>
          <w:tcPr>
            <w:tcW w:w="6513" w:type="dxa"/>
          </w:tcPr>
          <w:p w14:paraId="22961493" w14:textId="77777777" w:rsidR="00520F05" w:rsidRPr="007E0B31" w:rsidRDefault="00520F05" w:rsidP="00520F05">
            <w:pPr>
              <w:pStyle w:val="TableArial11"/>
              <w:rPr>
                <w:rFonts w:cs="Arial"/>
              </w:rPr>
            </w:pPr>
            <w:r w:rsidRPr="007E0B31">
              <w:rPr>
                <w:rFonts w:cs="Arial"/>
              </w:rPr>
              <w:t>The period from 0500 hours on one day to 0500 on the following day.</w:t>
            </w:r>
          </w:p>
        </w:tc>
      </w:tr>
      <w:tr w:rsidR="00520F05" w:rsidRPr="007E0B31" w14:paraId="4B79EEEB" w14:textId="77777777" w:rsidTr="00486E52">
        <w:trPr>
          <w:cantSplit/>
          <w:trHeight w:val="300"/>
        </w:trPr>
        <w:tc>
          <w:tcPr>
            <w:tcW w:w="3122" w:type="dxa"/>
          </w:tcPr>
          <w:p w14:paraId="00D65A56" w14:textId="77777777" w:rsidR="00520F05" w:rsidRPr="007E0B31" w:rsidRDefault="00520F05" w:rsidP="00520F05">
            <w:pPr>
              <w:pStyle w:val="Arial11Bold"/>
              <w:rPr>
                <w:rFonts w:cs="Arial"/>
              </w:rPr>
            </w:pPr>
            <w:r w:rsidRPr="007E0B31">
              <w:rPr>
                <w:rFonts w:cs="Arial"/>
              </w:rPr>
              <w:t>Operation Diagrams</w:t>
            </w:r>
          </w:p>
        </w:tc>
        <w:tc>
          <w:tcPr>
            <w:tcW w:w="6513" w:type="dxa"/>
          </w:tcPr>
          <w:p w14:paraId="3A5434CA" w14:textId="77777777" w:rsidR="00520F05" w:rsidRPr="007E0B31" w:rsidRDefault="00520F05" w:rsidP="00520F05">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520F05" w:rsidRPr="007E0B31" w14:paraId="605B3609" w14:textId="77777777" w:rsidTr="00486E52">
        <w:trPr>
          <w:cantSplit/>
          <w:trHeight w:val="300"/>
        </w:trPr>
        <w:tc>
          <w:tcPr>
            <w:tcW w:w="3122" w:type="dxa"/>
          </w:tcPr>
          <w:p w14:paraId="1FCF81E4" w14:textId="77777777" w:rsidR="00520F05" w:rsidRPr="007E0B31" w:rsidRDefault="00520F05" w:rsidP="00520F05">
            <w:pPr>
              <w:pStyle w:val="Arial11Bold"/>
              <w:rPr>
                <w:rFonts w:cs="Arial"/>
              </w:rPr>
            </w:pPr>
            <w:r w:rsidRPr="007E0B31">
              <w:rPr>
                <w:rFonts w:cs="Arial"/>
              </w:rPr>
              <w:t>Operational Effect</w:t>
            </w:r>
          </w:p>
        </w:tc>
        <w:tc>
          <w:tcPr>
            <w:tcW w:w="6513" w:type="dxa"/>
          </w:tcPr>
          <w:p w14:paraId="76B6DD78" w14:textId="77777777" w:rsidR="00520F05" w:rsidRPr="007E0B31" w:rsidRDefault="00520F05" w:rsidP="00520F05">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520F05" w:rsidRPr="007E0B31" w14:paraId="1CAC0F6C" w14:textId="77777777" w:rsidTr="00486E52">
        <w:trPr>
          <w:cantSplit/>
          <w:trHeight w:val="300"/>
        </w:trPr>
        <w:tc>
          <w:tcPr>
            <w:tcW w:w="3122" w:type="dxa"/>
          </w:tcPr>
          <w:p w14:paraId="2634D169" w14:textId="77777777" w:rsidR="00520F05" w:rsidRPr="007E0B31" w:rsidRDefault="00520F05" w:rsidP="00520F05">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513" w:type="dxa"/>
          </w:tcPr>
          <w:p w14:paraId="53527053" w14:textId="59F2C50B" w:rsidR="00520F05" w:rsidRPr="007E0B31" w:rsidRDefault="00520F05" w:rsidP="00520F05">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520F05" w:rsidRPr="007E0B31" w14:paraId="6473278D" w14:textId="77777777" w:rsidTr="00486E52">
        <w:trPr>
          <w:cantSplit/>
          <w:trHeight w:val="300"/>
        </w:trPr>
        <w:tc>
          <w:tcPr>
            <w:tcW w:w="3122" w:type="dxa"/>
          </w:tcPr>
          <w:p w14:paraId="0FD871F6" w14:textId="77777777" w:rsidR="00520F05" w:rsidRPr="007E0B31" w:rsidRDefault="00520F05" w:rsidP="00520F05">
            <w:pPr>
              <w:pStyle w:val="Arial11Bold"/>
              <w:rPr>
                <w:rFonts w:cs="Arial"/>
              </w:rPr>
            </w:pPr>
            <w:bookmarkStart w:id="134" w:name="_DV_C41"/>
            <w:r w:rsidRPr="007E0B31">
              <w:rPr>
                <w:rFonts w:cs="Arial"/>
              </w:rPr>
              <w:t>Operational Notifications</w:t>
            </w:r>
            <w:bookmarkEnd w:id="134"/>
          </w:p>
        </w:tc>
        <w:tc>
          <w:tcPr>
            <w:tcW w:w="6513" w:type="dxa"/>
          </w:tcPr>
          <w:p w14:paraId="7D98A808" w14:textId="07D64618" w:rsidR="00520F05" w:rsidRPr="007E0B31" w:rsidRDefault="00520F05" w:rsidP="00520F05">
            <w:pPr>
              <w:pStyle w:val="TableArial11"/>
              <w:rPr>
                <w:rFonts w:cs="Arial"/>
              </w:rPr>
            </w:pPr>
            <w:bookmarkStart w:id="135"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35"/>
          </w:p>
        </w:tc>
      </w:tr>
      <w:tr w:rsidR="00520F05" w:rsidRPr="007E0B31" w14:paraId="5A6E5201" w14:textId="77777777" w:rsidTr="00486E52">
        <w:trPr>
          <w:cantSplit/>
          <w:trHeight w:val="300"/>
        </w:trPr>
        <w:tc>
          <w:tcPr>
            <w:tcW w:w="3122" w:type="dxa"/>
          </w:tcPr>
          <w:p w14:paraId="30C134C0" w14:textId="77777777" w:rsidR="00520F05" w:rsidRPr="007E0B31" w:rsidRDefault="00520F05" w:rsidP="00520F05">
            <w:pPr>
              <w:pStyle w:val="Arial11Bold"/>
              <w:rPr>
                <w:rFonts w:cs="Arial"/>
              </w:rPr>
            </w:pPr>
            <w:r w:rsidRPr="007E0B31">
              <w:rPr>
                <w:rFonts w:cs="Arial"/>
              </w:rPr>
              <w:t>Operational Planning</w:t>
            </w:r>
          </w:p>
        </w:tc>
        <w:tc>
          <w:tcPr>
            <w:tcW w:w="6513" w:type="dxa"/>
          </w:tcPr>
          <w:p w14:paraId="7F116C22" w14:textId="4984E7DE" w:rsidR="00520F05" w:rsidRPr="007E0B31" w:rsidRDefault="00520F05" w:rsidP="00520F05">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520F05" w:rsidRPr="007E0B31" w14:paraId="2391955F" w14:textId="77777777" w:rsidTr="00486E52">
        <w:trPr>
          <w:cantSplit/>
          <w:trHeight w:val="300"/>
        </w:trPr>
        <w:tc>
          <w:tcPr>
            <w:tcW w:w="3122" w:type="dxa"/>
          </w:tcPr>
          <w:p w14:paraId="554CE1BB" w14:textId="77777777" w:rsidR="00520F05" w:rsidRPr="007E0B31" w:rsidRDefault="00520F05" w:rsidP="00520F05">
            <w:pPr>
              <w:pStyle w:val="Arial11Bold"/>
              <w:rPr>
                <w:rFonts w:cs="Arial"/>
              </w:rPr>
            </w:pPr>
            <w:r w:rsidRPr="007E0B31">
              <w:rPr>
                <w:rFonts w:cs="Arial"/>
              </w:rPr>
              <w:t xml:space="preserve">Operational Planning Margin </w:t>
            </w:r>
          </w:p>
        </w:tc>
        <w:tc>
          <w:tcPr>
            <w:tcW w:w="6513" w:type="dxa"/>
          </w:tcPr>
          <w:p w14:paraId="017C95F5" w14:textId="0ABFFC9A" w:rsidR="00520F05" w:rsidRPr="007E0B31" w:rsidRDefault="00520F05" w:rsidP="00520F05">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520F05" w:rsidRPr="007E0B31" w14:paraId="2C70A3EB" w14:textId="77777777" w:rsidTr="00486E52">
        <w:trPr>
          <w:cantSplit/>
          <w:trHeight w:val="300"/>
        </w:trPr>
        <w:tc>
          <w:tcPr>
            <w:tcW w:w="3122" w:type="dxa"/>
          </w:tcPr>
          <w:p w14:paraId="231C2E4A" w14:textId="77777777" w:rsidR="00520F05" w:rsidRPr="007E0B31" w:rsidRDefault="00520F05" w:rsidP="00520F05">
            <w:pPr>
              <w:pStyle w:val="Arial11Bold"/>
              <w:rPr>
                <w:rFonts w:cs="Arial"/>
              </w:rPr>
            </w:pPr>
            <w:r w:rsidRPr="007E0B31">
              <w:rPr>
                <w:rFonts w:cs="Arial"/>
              </w:rPr>
              <w:t>Operational Planning Phase</w:t>
            </w:r>
          </w:p>
        </w:tc>
        <w:tc>
          <w:tcPr>
            <w:tcW w:w="6513" w:type="dxa"/>
          </w:tcPr>
          <w:p w14:paraId="0B288485" w14:textId="77777777" w:rsidR="00520F05" w:rsidRPr="007E0B31" w:rsidRDefault="00520F05" w:rsidP="00520F05">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520F05" w:rsidRPr="007E0B31" w14:paraId="5168CED3" w14:textId="77777777" w:rsidTr="00486E52">
        <w:trPr>
          <w:cantSplit/>
          <w:trHeight w:val="300"/>
        </w:trPr>
        <w:tc>
          <w:tcPr>
            <w:tcW w:w="3122" w:type="dxa"/>
          </w:tcPr>
          <w:p w14:paraId="784D3609" w14:textId="77777777" w:rsidR="00520F05" w:rsidRPr="007E0B31" w:rsidRDefault="00520F05" w:rsidP="00520F05">
            <w:pPr>
              <w:pStyle w:val="Arial11Bold"/>
              <w:rPr>
                <w:rFonts w:cs="Arial"/>
              </w:rPr>
            </w:pPr>
            <w:r w:rsidRPr="007E0B31">
              <w:rPr>
                <w:rFonts w:cs="Arial"/>
              </w:rPr>
              <w:t>Operational Procedures</w:t>
            </w:r>
          </w:p>
        </w:tc>
        <w:tc>
          <w:tcPr>
            <w:tcW w:w="6513" w:type="dxa"/>
          </w:tcPr>
          <w:p w14:paraId="451F00A7" w14:textId="77777777" w:rsidR="00520F05" w:rsidRPr="007E0B31" w:rsidRDefault="00520F05" w:rsidP="00520F05">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520F05" w:rsidRPr="007E0B31" w14:paraId="756B3E49" w14:textId="77777777" w:rsidTr="00486E52">
        <w:trPr>
          <w:cantSplit/>
          <w:trHeight w:val="300"/>
        </w:trPr>
        <w:tc>
          <w:tcPr>
            <w:tcW w:w="3122" w:type="dxa"/>
          </w:tcPr>
          <w:p w14:paraId="3CD34B6B" w14:textId="77777777" w:rsidR="00520F05" w:rsidRPr="007E0B31" w:rsidRDefault="00520F05" w:rsidP="00520F05">
            <w:pPr>
              <w:pStyle w:val="Arial11Bold"/>
              <w:rPr>
                <w:rFonts w:cs="Arial"/>
              </w:rPr>
            </w:pPr>
            <w:r w:rsidRPr="007E0B31">
              <w:rPr>
                <w:rFonts w:cs="Arial"/>
              </w:rPr>
              <w:t>Operational Switching</w:t>
            </w:r>
          </w:p>
        </w:tc>
        <w:tc>
          <w:tcPr>
            <w:tcW w:w="6513" w:type="dxa"/>
          </w:tcPr>
          <w:p w14:paraId="11012EC0" w14:textId="782A13A7" w:rsidR="00520F05" w:rsidRPr="007E0B31" w:rsidRDefault="00520F05" w:rsidP="00520F05">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520F05" w:rsidRPr="007E0B31" w14:paraId="19E6505D" w14:textId="77777777" w:rsidTr="00486E52">
        <w:trPr>
          <w:cantSplit/>
          <w:trHeight w:val="300"/>
        </w:trPr>
        <w:tc>
          <w:tcPr>
            <w:tcW w:w="3122" w:type="dxa"/>
          </w:tcPr>
          <w:p w14:paraId="2E415BC0" w14:textId="77777777" w:rsidR="00520F05" w:rsidRPr="007E0B31" w:rsidRDefault="00520F05" w:rsidP="00520F05">
            <w:pPr>
              <w:pStyle w:val="Arial11Bold"/>
              <w:rPr>
                <w:rFonts w:cs="Arial"/>
              </w:rPr>
            </w:pPr>
            <w:r w:rsidRPr="007E0B31">
              <w:rPr>
                <w:rFonts w:cs="Arial"/>
              </w:rPr>
              <w:t>Other Relevant Data</w:t>
            </w:r>
          </w:p>
        </w:tc>
        <w:tc>
          <w:tcPr>
            <w:tcW w:w="6513" w:type="dxa"/>
          </w:tcPr>
          <w:p w14:paraId="1C699783" w14:textId="77777777" w:rsidR="00520F05" w:rsidRPr="007E0B31" w:rsidRDefault="00520F05" w:rsidP="00520F05">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520F05" w:rsidRPr="007E0B31" w14:paraId="24B77B54" w14:textId="77777777" w:rsidTr="00486E52">
        <w:trPr>
          <w:cantSplit/>
          <w:trHeight w:val="300"/>
        </w:trPr>
        <w:tc>
          <w:tcPr>
            <w:tcW w:w="3122" w:type="dxa"/>
          </w:tcPr>
          <w:p w14:paraId="33A5B61C" w14:textId="77777777" w:rsidR="00520F05" w:rsidRPr="007E0B31" w:rsidRDefault="00520F05" w:rsidP="00520F05">
            <w:pPr>
              <w:pStyle w:val="Arial11Bold"/>
              <w:rPr>
                <w:rFonts w:cs="Arial"/>
              </w:rPr>
            </w:pPr>
            <w:r w:rsidRPr="007E0B31">
              <w:rPr>
                <w:rFonts w:cs="Arial"/>
              </w:rPr>
              <w:t>OTSDUW Arrangements</w:t>
            </w:r>
          </w:p>
        </w:tc>
        <w:tc>
          <w:tcPr>
            <w:tcW w:w="6513" w:type="dxa"/>
          </w:tcPr>
          <w:p w14:paraId="77481E18" w14:textId="77777777" w:rsidR="00520F05" w:rsidRPr="007E0B31" w:rsidRDefault="00520F05" w:rsidP="00520F05">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520F05" w:rsidRPr="007E0B31" w14:paraId="6566765E" w14:textId="77777777" w:rsidTr="00486E52">
        <w:trPr>
          <w:cantSplit/>
          <w:trHeight w:val="300"/>
        </w:trPr>
        <w:tc>
          <w:tcPr>
            <w:tcW w:w="3122" w:type="dxa"/>
          </w:tcPr>
          <w:p w14:paraId="2E02FBB1" w14:textId="77777777" w:rsidR="00520F05" w:rsidRPr="007E0B31" w:rsidRDefault="00520F05" w:rsidP="00520F05">
            <w:pPr>
              <w:pStyle w:val="Arial11Bold"/>
              <w:rPr>
                <w:rFonts w:cs="Arial"/>
              </w:rPr>
            </w:pPr>
            <w:r w:rsidRPr="007E0B31">
              <w:rPr>
                <w:rFonts w:cs="Arial"/>
              </w:rPr>
              <w:t>OTSDUW Data and Information</w:t>
            </w:r>
          </w:p>
        </w:tc>
        <w:tc>
          <w:tcPr>
            <w:tcW w:w="6513" w:type="dxa"/>
          </w:tcPr>
          <w:p w14:paraId="437E754A" w14:textId="7B9123D2" w:rsidR="00520F05" w:rsidRPr="007E0B31" w:rsidRDefault="00520F05" w:rsidP="00520F05">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520F05" w:rsidRPr="007E0B31" w14:paraId="0DFC68CA" w14:textId="77777777" w:rsidTr="00486E52">
        <w:trPr>
          <w:cantSplit/>
          <w:trHeight w:val="300"/>
        </w:trPr>
        <w:tc>
          <w:tcPr>
            <w:tcW w:w="3122" w:type="dxa"/>
          </w:tcPr>
          <w:p w14:paraId="26D7CFDD" w14:textId="77777777" w:rsidR="00520F05" w:rsidRPr="007E0B31" w:rsidRDefault="00520F05" w:rsidP="00520F05">
            <w:pPr>
              <w:pStyle w:val="Arial11Bold"/>
              <w:rPr>
                <w:rFonts w:cs="Arial"/>
              </w:rPr>
            </w:pPr>
            <w:r w:rsidRPr="007E0B31">
              <w:rPr>
                <w:rFonts w:cs="Arial"/>
              </w:rPr>
              <w:t>OTSDUW DC Converter</w:t>
            </w:r>
          </w:p>
        </w:tc>
        <w:tc>
          <w:tcPr>
            <w:tcW w:w="6513" w:type="dxa"/>
          </w:tcPr>
          <w:p w14:paraId="404E1159" w14:textId="77777777" w:rsidR="00520F05" w:rsidRPr="007E0B31" w:rsidRDefault="00520F05" w:rsidP="00520F05">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520F05" w:rsidRPr="007E0B31" w14:paraId="1F5DFCE4" w14:textId="77777777" w:rsidTr="00486E52">
        <w:trPr>
          <w:cantSplit/>
          <w:trHeight w:val="300"/>
        </w:trPr>
        <w:tc>
          <w:tcPr>
            <w:tcW w:w="3122" w:type="dxa"/>
          </w:tcPr>
          <w:p w14:paraId="274CBE9D" w14:textId="77777777" w:rsidR="00520F05" w:rsidRPr="007E0B31" w:rsidRDefault="00520F05" w:rsidP="00520F05">
            <w:pPr>
              <w:pStyle w:val="Arial11Bold"/>
              <w:rPr>
                <w:rFonts w:cs="Arial"/>
              </w:rPr>
            </w:pPr>
            <w:r w:rsidRPr="007E0B31">
              <w:rPr>
                <w:rFonts w:cs="Arial"/>
              </w:rPr>
              <w:t>OTSDUW Development and Data Timetable</w:t>
            </w:r>
          </w:p>
        </w:tc>
        <w:tc>
          <w:tcPr>
            <w:tcW w:w="6513" w:type="dxa"/>
          </w:tcPr>
          <w:p w14:paraId="46394D79" w14:textId="77777777" w:rsidR="00520F05" w:rsidRPr="007E0B31" w:rsidRDefault="00520F05" w:rsidP="00520F05">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520F05" w:rsidRPr="007E0B31" w14:paraId="12983990" w14:textId="77777777" w:rsidTr="00486E52">
        <w:trPr>
          <w:cantSplit/>
          <w:trHeight w:val="300"/>
        </w:trPr>
        <w:tc>
          <w:tcPr>
            <w:tcW w:w="3122" w:type="dxa"/>
          </w:tcPr>
          <w:p w14:paraId="73BB79D0" w14:textId="77777777" w:rsidR="00520F05" w:rsidRPr="007E0B31" w:rsidRDefault="00520F05" w:rsidP="00520F05">
            <w:pPr>
              <w:pStyle w:val="Arial11Bold"/>
              <w:rPr>
                <w:rFonts w:cs="Arial"/>
              </w:rPr>
            </w:pPr>
            <w:r w:rsidRPr="007E0B31">
              <w:rPr>
                <w:rFonts w:cs="Arial"/>
              </w:rPr>
              <w:t xml:space="preserve">OTSDUW Network Data and Information </w:t>
            </w:r>
          </w:p>
        </w:tc>
        <w:tc>
          <w:tcPr>
            <w:tcW w:w="6513" w:type="dxa"/>
          </w:tcPr>
          <w:p w14:paraId="7A3D093C" w14:textId="0A18302C" w:rsidR="00520F05" w:rsidRPr="007E0B31" w:rsidRDefault="00520F05" w:rsidP="00520F05">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520F05" w:rsidRPr="007E0B31" w14:paraId="2F357AF2" w14:textId="77777777" w:rsidTr="00486E52">
        <w:trPr>
          <w:cantSplit/>
          <w:trHeight w:val="300"/>
        </w:trPr>
        <w:tc>
          <w:tcPr>
            <w:tcW w:w="3122" w:type="dxa"/>
          </w:tcPr>
          <w:p w14:paraId="74E4F90A" w14:textId="77777777" w:rsidR="00520F05" w:rsidRPr="007E0B31" w:rsidRDefault="00520F05" w:rsidP="00520F05">
            <w:pPr>
              <w:pStyle w:val="Arial11Bold"/>
              <w:rPr>
                <w:rFonts w:cs="Arial"/>
              </w:rPr>
            </w:pPr>
            <w:r w:rsidRPr="007E0B31">
              <w:rPr>
                <w:rFonts w:cs="Arial"/>
              </w:rPr>
              <w:t>OTSDUW Plant and Apparatus</w:t>
            </w:r>
          </w:p>
        </w:tc>
        <w:tc>
          <w:tcPr>
            <w:tcW w:w="6513" w:type="dxa"/>
          </w:tcPr>
          <w:p w14:paraId="0F32E986" w14:textId="77777777" w:rsidR="00520F05" w:rsidRPr="007E0B31" w:rsidRDefault="00520F05" w:rsidP="00520F05">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520F05" w:rsidRPr="007E0B31" w14:paraId="365142B1" w14:textId="77777777" w:rsidTr="00486E52">
        <w:trPr>
          <w:cantSplit/>
          <w:trHeight w:val="300"/>
        </w:trPr>
        <w:tc>
          <w:tcPr>
            <w:tcW w:w="3122" w:type="dxa"/>
          </w:tcPr>
          <w:p w14:paraId="31BA5169" w14:textId="77777777" w:rsidR="00520F05" w:rsidRPr="007E0B31" w:rsidRDefault="00520F05" w:rsidP="00520F05">
            <w:pPr>
              <w:pStyle w:val="Arial11Bold"/>
              <w:rPr>
                <w:rFonts w:cs="Arial"/>
              </w:rPr>
            </w:pPr>
            <w:r w:rsidRPr="007E0B31">
              <w:rPr>
                <w:rFonts w:cs="Arial"/>
              </w:rPr>
              <w:t>OTSUA Transfer Time</w:t>
            </w:r>
          </w:p>
        </w:tc>
        <w:tc>
          <w:tcPr>
            <w:tcW w:w="6513" w:type="dxa"/>
          </w:tcPr>
          <w:p w14:paraId="53D1E529" w14:textId="77777777" w:rsidR="00520F05" w:rsidRPr="007E0B31" w:rsidRDefault="00520F05" w:rsidP="00520F05">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520F05" w:rsidRPr="007E0B31" w14:paraId="3D6D4D93" w14:textId="77777777" w:rsidTr="00486E52">
        <w:trPr>
          <w:cantSplit/>
          <w:trHeight w:val="300"/>
        </w:trPr>
        <w:tc>
          <w:tcPr>
            <w:tcW w:w="3122" w:type="dxa"/>
          </w:tcPr>
          <w:p w14:paraId="6678503F" w14:textId="77777777" w:rsidR="00520F05" w:rsidRPr="007E0B31" w:rsidRDefault="00520F05" w:rsidP="00520F05">
            <w:pPr>
              <w:pStyle w:val="Arial11Bold"/>
              <w:rPr>
                <w:rFonts w:cs="Arial"/>
              </w:rPr>
            </w:pPr>
            <w:r w:rsidRPr="007E0B31">
              <w:rPr>
                <w:rFonts w:cs="Arial"/>
              </w:rPr>
              <w:t>Out of Synchronism</w:t>
            </w:r>
          </w:p>
        </w:tc>
        <w:tc>
          <w:tcPr>
            <w:tcW w:w="6513" w:type="dxa"/>
          </w:tcPr>
          <w:p w14:paraId="30AB79D2" w14:textId="77777777" w:rsidR="00520F05" w:rsidRPr="007E0B31" w:rsidRDefault="00520F05" w:rsidP="00520F05">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520F05" w:rsidRPr="007E0B31" w14:paraId="04D20161" w14:textId="77777777" w:rsidTr="00486E52">
        <w:trPr>
          <w:cantSplit/>
          <w:trHeight w:val="300"/>
        </w:trPr>
        <w:tc>
          <w:tcPr>
            <w:tcW w:w="3122" w:type="dxa"/>
          </w:tcPr>
          <w:p w14:paraId="2545C38A" w14:textId="77777777" w:rsidR="00520F05" w:rsidRPr="007E0B31" w:rsidRDefault="00520F05" w:rsidP="00520F05">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513" w:type="dxa"/>
          </w:tcPr>
          <w:p w14:paraId="006B5563" w14:textId="77777777" w:rsidR="00520F05" w:rsidRPr="007E0B31" w:rsidRDefault="00520F05" w:rsidP="00520F05">
            <w:pPr>
              <w:pStyle w:val="TableArial11"/>
              <w:rPr>
                <w:rFonts w:cs="Arial"/>
              </w:rPr>
            </w:pPr>
            <w:r w:rsidRPr="007E0B31">
              <w:rPr>
                <w:rFonts w:cs="Arial"/>
              </w:rPr>
              <w:t xml:space="preserve">The (daily or weekly) forecast value (in MW), at the time of the (daily or weekly) peak demand, of the maximum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520F05" w:rsidRPr="007E0B31" w:rsidRDefault="00520F05" w:rsidP="00520F05">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520F05" w:rsidRPr="007E0B31" w14:paraId="4CD6C7B7" w14:textId="77777777" w:rsidTr="00486E52">
        <w:trPr>
          <w:cantSplit/>
          <w:trHeight w:val="300"/>
        </w:trPr>
        <w:tc>
          <w:tcPr>
            <w:tcW w:w="3122" w:type="dxa"/>
          </w:tcPr>
          <w:p w14:paraId="078B9004" w14:textId="77777777" w:rsidR="00520F05" w:rsidRPr="007E0B31" w:rsidRDefault="00520F05" w:rsidP="00520F05">
            <w:pPr>
              <w:pStyle w:val="Arial11Bold"/>
              <w:rPr>
                <w:rFonts w:cs="Arial"/>
              </w:rPr>
            </w:pPr>
            <w:r w:rsidRPr="007E0B31">
              <w:rPr>
                <w:rFonts w:cs="Arial"/>
              </w:rPr>
              <w:t>Over-excitation Limiter</w:t>
            </w:r>
          </w:p>
        </w:tc>
        <w:tc>
          <w:tcPr>
            <w:tcW w:w="6513" w:type="dxa"/>
          </w:tcPr>
          <w:p w14:paraId="102093E7" w14:textId="2C3E59FC" w:rsidR="00520F05" w:rsidRPr="007E0B31" w:rsidRDefault="00520F05" w:rsidP="00520F0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20F05" w:rsidRPr="007E0B31" w14:paraId="30243EFA" w14:textId="77777777" w:rsidTr="00486E52">
        <w:trPr>
          <w:cantSplit/>
          <w:trHeight w:val="300"/>
        </w:trPr>
        <w:tc>
          <w:tcPr>
            <w:tcW w:w="3122" w:type="dxa"/>
          </w:tcPr>
          <w:p w14:paraId="66B8A1EA" w14:textId="0810689B" w:rsidR="00520F05" w:rsidRPr="007E0B31" w:rsidRDefault="00520F05" w:rsidP="00520F05">
            <w:pPr>
              <w:pStyle w:val="Arial11Bold"/>
              <w:rPr>
                <w:rFonts w:cs="Arial"/>
              </w:rPr>
            </w:pPr>
            <w:r w:rsidRPr="007E0B31">
              <w:rPr>
                <w:rFonts w:cs="Arial"/>
              </w:rPr>
              <w:t>Panel Chair</w:t>
            </w:r>
            <w:r>
              <w:rPr>
                <w:rFonts w:cs="Arial"/>
              </w:rPr>
              <w:t>person</w:t>
            </w:r>
          </w:p>
        </w:tc>
        <w:tc>
          <w:tcPr>
            <w:tcW w:w="6513" w:type="dxa"/>
          </w:tcPr>
          <w:p w14:paraId="54287BDA" w14:textId="77777777" w:rsidR="00520F05" w:rsidRPr="007E0B31" w:rsidRDefault="00520F05" w:rsidP="00520F05">
            <w:pPr>
              <w:pStyle w:val="TableArial11"/>
              <w:rPr>
                <w:rFonts w:cs="Arial"/>
              </w:rPr>
            </w:pPr>
            <w:r w:rsidRPr="007E0B31">
              <w:rPr>
                <w:rFonts w:cs="Arial"/>
              </w:rPr>
              <w:t>A person appointed as such in accordance with GR.4.1.</w:t>
            </w:r>
          </w:p>
        </w:tc>
      </w:tr>
      <w:tr w:rsidR="00520F05" w:rsidRPr="007E0B31" w14:paraId="407A0574" w14:textId="77777777" w:rsidTr="00486E52">
        <w:trPr>
          <w:cantSplit/>
          <w:trHeight w:val="300"/>
        </w:trPr>
        <w:tc>
          <w:tcPr>
            <w:tcW w:w="3122" w:type="dxa"/>
          </w:tcPr>
          <w:p w14:paraId="7990BC0E" w14:textId="77777777" w:rsidR="00520F05" w:rsidRPr="007E0B31" w:rsidRDefault="00520F05" w:rsidP="00520F05">
            <w:pPr>
              <w:pStyle w:val="Arial11Bold"/>
              <w:rPr>
                <w:rFonts w:cs="Arial"/>
              </w:rPr>
            </w:pPr>
            <w:r w:rsidRPr="007E0B31">
              <w:rPr>
                <w:rFonts w:cs="Arial"/>
              </w:rPr>
              <w:t>Panel Member</w:t>
            </w:r>
          </w:p>
        </w:tc>
        <w:tc>
          <w:tcPr>
            <w:tcW w:w="6513" w:type="dxa"/>
          </w:tcPr>
          <w:p w14:paraId="408B70FA" w14:textId="77777777" w:rsidR="00520F05" w:rsidRPr="007E0B31" w:rsidRDefault="00520F05" w:rsidP="00520F05">
            <w:pPr>
              <w:pStyle w:val="TableArial11"/>
              <w:rPr>
                <w:rFonts w:cs="Arial"/>
              </w:rPr>
            </w:pPr>
            <w:r w:rsidRPr="007E0B31">
              <w:rPr>
                <w:rFonts w:cs="Arial"/>
              </w:rPr>
              <w:t>Any of the persons identified as such in GR.4.</w:t>
            </w:r>
          </w:p>
        </w:tc>
      </w:tr>
      <w:tr w:rsidR="00520F05" w:rsidRPr="007E0B31" w14:paraId="4408AF49" w14:textId="77777777" w:rsidTr="00486E52">
        <w:trPr>
          <w:cantSplit/>
          <w:trHeight w:val="300"/>
        </w:trPr>
        <w:tc>
          <w:tcPr>
            <w:tcW w:w="3122" w:type="dxa"/>
          </w:tcPr>
          <w:p w14:paraId="24301CCB" w14:textId="77777777" w:rsidR="00520F05" w:rsidRPr="007E0B31" w:rsidRDefault="00520F05" w:rsidP="00520F05">
            <w:pPr>
              <w:pStyle w:val="Arial11Bold"/>
              <w:rPr>
                <w:rFonts w:cs="Arial"/>
              </w:rPr>
            </w:pPr>
            <w:r w:rsidRPr="007E0B31">
              <w:rPr>
                <w:rFonts w:cs="Arial"/>
              </w:rPr>
              <w:t>Panel Members’</w:t>
            </w:r>
          </w:p>
          <w:p w14:paraId="64CD4F91" w14:textId="77777777" w:rsidR="00520F05" w:rsidRPr="007E0B31" w:rsidRDefault="00520F05" w:rsidP="00520F05">
            <w:pPr>
              <w:pStyle w:val="Arial11Bold"/>
              <w:rPr>
                <w:rFonts w:cs="Arial"/>
              </w:rPr>
            </w:pPr>
            <w:r w:rsidRPr="007E0B31">
              <w:rPr>
                <w:rFonts w:cs="Arial"/>
              </w:rPr>
              <w:t>Recommendation</w:t>
            </w:r>
          </w:p>
        </w:tc>
        <w:tc>
          <w:tcPr>
            <w:tcW w:w="6513" w:type="dxa"/>
          </w:tcPr>
          <w:p w14:paraId="337253E1" w14:textId="33E0395A" w:rsidR="00520F05" w:rsidRPr="007E0B31" w:rsidRDefault="00520F05" w:rsidP="00520F05">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520F05" w:rsidRPr="007E0B31" w14:paraId="73919D58" w14:textId="77777777" w:rsidTr="00486E52">
        <w:trPr>
          <w:cantSplit/>
          <w:trHeight w:val="300"/>
        </w:trPr>
        <w:tc>
          <w:tcPr>
            <w:tcW w:w="3122" w:type="dxa"/>
          </w:tcPr>
          <w:p w14:paraId="1C39677A" w14:textId="77777777" w:rsidR="00520F05" w:rsidRPr="007E0B31" w:rsidRDefault="00520F05" w:rsidP="00520F05">
            <w:pPr>
              <w:pStyle w:val="Arial11Bold"/>
              <w:rPr>
                <w:rFonts w:cs="Arial"/>
              </w:rPr>
            </w:pPr>
            <w:r w:rsidRPr="007E0B31">
              <w:rPr>
                <w:rFonts w:cs="Arial"/>
              </w:rPr>
              <w:t>Panel Secretary</w:t>
            </w:r>
          </w:p>
        </w:tc>
        <w:tc>
          <w:tcPr>
            <w:tcW w:w="6513" w:type="dxa"/>
          </w:tcPr>
          <w:p w14:paraId="614372A2" w14:textId="77777777" w:rsidR="00520F05" w:rsidRPr="007E0B31" w:rsidRDefault="00520F05" w:rsidP="00520F05">
            <w:pPr>
              <w:pStyle w:val="TableArial11"/>
              <w:rPr>
                <w:rFonts w:cs="Arial"/>
              </w:rPr>
            </w:pPr>
            <w:r w:rsidRPr="007E0B31">
              <w:rPr>
                <w:rFonts w:cs="Arial"/>
              </w:rPr>
              <w:t>A person appointed as such in accordance with GR.3.1.2(d).</w:t>
            </w:r>
          </w:p>
        </w:tc>
      </w:tr>
      <w:tr w:rsidR="00520F05" w:rsidRPr="007E0B31" w14:paraId="1D7F1B6B" w14:textId="77777777" w:rsidTr="00486E52">
        <w:trPr>
          <w:cantSplit/>
          <w:trHeight w:val="300"/>
        </w:trPr>
        <w:tc>
          <w:tcPr>
            <w:tcW w:w="3122" w:type="dxa"/>
          </w:tcPr>
          <w:p w14:paraId="344E39C6" w14:textId="77777777" w:rsidR="00520F05" w:rsidRPr="007E0B31" w:rsidRDefault="00520F05" w:rsidP="00520F05">
            <w:pPr>
              <w:pStyle w:val="Arial11Bold"/>
              <w:rPr>
                <w:rFonts w:cs="Arial"/>
              </w:rPr>
            </w:pPr>
            <w:r w:rsidRPr="007E0B31">
              <w:rPr>
                <w:rFonts w:cs="Arial"/>
              </w:rPr>
              <w:t>Part 1 System Ancillary Services</w:t>
            </w:r>
          </w:p>
        </w:tc>
        <w:tc>
          <w:tcPr>
            <w:tcW w:w="6513" w:type="dxa"/>
          </w:tcPr>
          <w:p w14:paraId="380B1DB3" w14:textId="77777777" w:rsidR="00520F05" w:rsidRPr="007E0B31" w:rsidRDefault="00520F05" w:rsidP="00520F0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520F05" w:rsidRPr="007E0B31" w14:paraId="0D7E215D" w14:textId="77777777" w:rsidTr="00486E52">
        <w:trPr>
          <w:cantSplit/>
          <w:trHeight w:val="300"/>
        </w:trPr>
        <w:tc>
          <w:tcPr>
            <w:tcW w:w="3122" w:type="dxa"/>
          </w:tcPr>
          <w:p w14:paraId="304BA4F9" w14:textId="77777777" w:rsidR="00520F05" w:rsidRPr="007E0B31" w:rsidRDefault="00520F05" w:rsidP="00520F05">
            <w:pPr>
              <w:pStyle w:val="Arial11Bold"/>
              <w:rPr>
                <w:rFonts w:cs="Arial"/>
              </w:rPr>
            </w:pPr>
            <w:r w:rsidRPr="007E0B31">
              <w:rPr>
                <w:rFonts w:cs="Arial"/>
              </w:rPr>
              <w:t>Part 2 System Ancillary Services</w:t>
            </w:r>
          </w:p>
        </w:tc>
        <w:tc>
          <w:tcPr>
            <w:tcW w:w="6513" w:type="dxa"/>
          </w:tcPr>
          <w:p w14:paraId="6104BAC6" w14:textId="77777777" w:rsidR="00520F05" w:rsidRPr="007E0B31" w:rsidRDefault="00520F05" w:rsidP="00520F0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520F05" w:rsidRPr="007E0B31" w14:paraId="15BCB468" w14:textId="77777777" w:rsidTr="00486E52">
        <w:trPr>
          <w:cantSplit/>
          <w:trHeight w:val="300"/>
        </w:trPr>
        <w:tc>
          <w:tcPr>
            <w:tcW w:w="3122" w:type="dxa"/>
          </w:tcPr>
          <w:p w14:paraId="3AD2A1AF" w14:textId="77777777" w:rsidR="00520F05" w:rsidRPr="007E0B31" w:rsidRDefault="00520F05" w:rsidP="00520F05">
            <w:pPr>
              <w:pStyle w:val="Arial11Bold"/>
              <w:rPr>
                <w:rFonts w:cs="Arial"/>
              </w:rPr>
            </w:pPr>
            <w:r w:rsidRPr="007E0B31">
              <w:rPr>
                <w:rFonts w:cs="Arial"/>
              </w:rPr>
              <w:t>Part Load</w:t>
            </w:r>
          </w:p>
        </w:tc>
        <w:tc>
          <w:tcPr>
            <w:tcW w:w="6513" w:type="dxa"/>
          </w:tcPr>
          <w:p w14:paraId="3D91998E" w14:textId="77777777" w:rsidR="00520F05" w:rsidRPr="007E0B31" w:rsidRDefault="00520F05" w:rsidP="00520F05">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520F05" w:rsidRPr="007E0B31" w14:paraId="2651AA6E" w14:textId="77777777" w:rsidTr="00486E52">
        <w:trPr>
          <w:cantSplit/>
          <w:trHeight w:val="300"/>
        </w:trPr>
        <w:tc>
          <w:tcPr>
            <w:tcW w:w="3122" w:type="dxa"/>
          </w:tcPr>
          <w:p w14:paraId="18C02C4B" w14:textId="05548110" w:rsidR="00520F05" w:rsidRPr="0053170A" w:rsidRDefault="00520F05" w:rsidP="00520F05">
            <w:pPr>
              <w:pStyle w:val="Arial11Bold"/>
              <w:rPr>
                <w:rFonts w:cs="Arial"/>
              </w:rPr>
            </w:pPr>
            <w:r w:rsidRPr="002510FF">
              <w:rPr>
                <w:rFonts w:cs="Arial"/>
              </w:rPr>
              <w:t>Peak Current Rating</w:t>
            </w:r>
          </w:p>
        </w:tc>
        <w:tc>
          <w:tcPr>
            <w:tcW w:w="6513" w:type="dxa"/>
          </w:tcPr>
          <w:p w14:paraId="15E7F46B" w14:textId="77777777" w:rsidR="00520F05" w:rsidRPr="002510FF" w:rsidRDefault="00520F05" w:rsidP="00520F05">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520F05" w:rsidRPr="002510FF" w:rsidRDefault="00520F05" w:rsidP="00520F0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520F05" w:rsidRPr="002510FF" w:rsidRDefault="00520F05" w:rsidP="00520F0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520F05" w:rsidRPr="0053170A" w:rsidRDefault="00520F05" w:rsidP="00520F05">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520F05" w:rsidRPr="007E0B31" w14:paraId="55F461B9" w14:textId="77777777" w:rsidTr="00486E52">
        <w:trPr>
          <w:cantSplit/>
          <w:trHeight w:val="300"/>
        </w:trPr>
        <w:tc>
          <w:tcPr>
            <w:tcW w:w="3122" w:type="dxa"/>
          </w:tcPr>
          <w:p w14:paraId="0361A8C4" w14:textId="77777777" w:rsidR="00520F05" w:rsidRPr="007E0B31" w:rsidRDefault="00520F05" w:rsidP="00520F05">
            <w:pPr>
              <w:pStyle w:val="Arial11Bold"/>
              <w:rPr>
                <w:rFonts w:cs="Arial"/>
              </w:rPr>
            </w:pPr>
            <w:r w:rsidRPr="007E0B31">
              <w:rPr>
                <w:rFonts w:cs="Arial"/>
              </w:rPr>
              <w:t>Permit for Work for proximity work</w:t>
            </w:r>
          </w:p>
        </w:tc>
        <w:tc>
          <w:tcPr>
            <w:tcW w:w="6513" w:type="dxa"/>
          </w:tcPr>
          <w:p w14:paraId="54941668" w14:textId="77777777" w:rsidR="00520F05" w:rsidRPr="007E0B31" w:rsidRDefault="00520F05" w:rsidP="00520F05">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520F05" w:rsidRPr="007E0B31" w:rsidRDefault="00520F05" w:rsidP="00520F05">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520F05" w:rsidRPr="007E0B31" w14:paraId="1F8F8A6D" w14:textId="77777777" w:rsidTr="00486E52">
        <w:trPr>
          <w:cantSplit/>
          <w:trHeight w:val="300"/>
        </w:trPr>
        <w:tc>
          <w:tcPr>
            <w:tcW w:w="3122" w:type="dxa"/>
          </w:tcPr>
          <w:p w14:paraId="1B55D572" w14:textId="77777777" w:rsidR="00520F05" w:rsidRPr="007E0B31" w:rsidRDefault="00520F05" w:rsidP="00520F05">
            <w:pPr>
              <w:pStyle w:val="Arial11Bold"/>
              <w:rPr>
                <w:rFonts w:cs="Arial"/>
              </w:rPr>
            </w:pPr>
            <w:r w:rsidRPr="007E0B31">
              <w:rPr>
                <w:rFonts w:cs="Arial"/>
              </w:rPr>
              <w:t>Partial Shutdown</w:t>
            </w:r>
          </w:p>
        </w:tc>
        <w:tc>
          <w:tcPr>
            <w:tcW w:w="6513" w:type="dxa"/>
          </w:tcPr>
          <w:p w14:paraId="46EA24B8" w14:textId="5CFCBC5C" w:rsidR="00520F05" w:rsidRPr="007E0B31" w:rsidRDefault="00520F05" w:rsidP="00520F05">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520F05" w:rsidRPr="007E0B31" w14:paraId="01813162" w14:textId="77777777" w:rsidTr="00486E52">
        <w:trPr>
          <w:cantSplit/>
          <w:trHeight w:val="300"/>
        </w:trPr>
        <w:tc>
          <w:tcPr>
            <w:tcW w:w="3122" w:type="dxa"/>
          </w:tcPr>
          <w:p w14:paraId="60BE3A6F" w14:textId="77777777" w:rsidR="00520F05" w:rsidRPr="007E0B31" w:rsidRDefault="00520F05" w:rsidP="00520F05">
            <w:pPr>
              <w:pStyle w:val="Arial11Bold"/>
              <w:rPr>
                <w:rFonts w:cs="Arial"/>
              </w:rPr>
            </w:pPr>
            <w:r w:rsidRPr="007E0B31">
              <w:rPr>
                <w:rFonts w:cs="Arial"/>
              </w:rPr>
              <w:t>Pending Grid Code Modification Proposal</w:t>
            </w:r>
          </w:p>
        </w:tc>
        <w:tc>
          <w:tcPr>
            <w:tcW w:w="6513" w:type="dxa"/>
          </w:tcPr>
          <w:p w14:paraId="7CD48F0F" w14:textId="77777777" w:rsidR="00520F05" w:rsidRPr="007E0B31" w:rsidRDefault="00520F05" w:rsidP="00520F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520F05" w:rsidRPr="007E0B31" w14:paraId="6FD50AA9" w14:textId="77777777" w:rsidTr="00486E52">
        <w:trPr>
          <w:cantSplit/>
          <w:trHeight w:val="300"/>
        </w:trPr>
        <w:tc>
          <w:tcPr>
            <w:tcW w:w="3122" w:type="dxa"/>
          </w:tcPr>
          <w:p w14:paraId="18519627" w14:textId="64385BF6" w:rsidR="00520F05" w:rsidRPr="00247DBF" w:rsidRDefault="00520F05" w:rsidP="00520F05">
            <w:pPr>
              <w:pStyle w:val="Arial11Bold"/>
              <w:rPr>
                <w:rFonts w:cs="Arial"/>
              </w:rPr>
            </w:pPr>
            <w:r w:rsidRPr="002510FF">
              <w:rPr>
                <w:rFonts w:cs="Arial"/>
              </w:rPr>
              <w:t>Phase Jump Angle</w:t>
            </w:r>
          </w:p>
        </w:tc>
        <w:tc>
          <w:tcPr>
            <w:tcW w:w="6513" w:type="dxa"/>
          </w:tcPr>
          <w:p w14:paraId="0CFA0D18" w14:textId="612CCA40" w:rsidR="00520F05" w:rsidRPr="00247DBF" w:rsidRDefault="00520F05" w:rsidP="00520F05">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520F05" w:rsidRPr="007E0B31" w14:paraId="4A36544F" w14:textId="77777777" w:rsidTr="00486E52">
        <w:trPr>
          <w:cantSplit/>
          <w:trHeight w:val="300"/>
        </w:trPr>
        <w:tc>
          <w:tcPr>
            <w:tcW w:w="3122" w:type="dxa"/>
          </w:tcPr>
          <w:p w14:paraId="4B64D01C" w14:textId="0E57E9F2" w:rsidR="00520F05" w:rsidRPr="00247DBF" w:rsidRDefault="00520F05" w:rsidP="00520F05">
            <w:pPr>
              <w:pStyle w:val="Arial11Bold"/>
              <w:rPr>
                <w:rFonts w:cs="Arial"/>
              </w:rPr>
            </w:pPr>
            <w:r w:rsidRPr="002510FF">
              <w:rPr>
                <w:rFonts w:cs="Arial"/>
              </w:rPr>
              <w:t xml:space="preserve">Phase Jump Angle Limit </w:t>
            </w:r>
          </w:p>
        </w:tc>
        <w:tc>
          <w:tcPr>
            <w:tcW w:w="6513" w:type="dxa"/>
          </w:tcPr>
          <w:p w14:paraId="7590AC7E" w14:textId="5DB6A395" w:rsidR="00520F05" w:rsidRPr="00247DBF" w:rsidRDefault="00520F05" w:rsidP="00520F0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520F05" w:rsidRPr="007E0B31" w14:paraId="6A5A8541" w14:textId="77777777" w:rsidTr="00486E52">
        <w:trPr>
          <w:cantSplit/>
          <w:trHeight w:val="300"/>
        </w:trPr>
        <w:tc>
          <w:tcPr>
            <w:tcW w:w="3122" w:type="dxa"/>
          </w:tcPr>
          <w:p w14:paraId="22CECB1C" w14:textId="42AE6D96" w:rsidR="00520F05" w:rsidRPr="00247DBF" w:rsidRDefault="00520F05" w:rsidP="00520F05">
            <w:pPr>
              <w:pStyle w:val="Arial11Bold"/>
              <w:rPr>
                <w:rFonts w:cs="Arial"/>
              </w:rPr>
            </w:pPr>
            <w:r w:rsidRPr="002510FF">
              <w:rPr>
                <w:rFonts w:cs="Arial"/>
              </w:rPr>
              <w:t>Phase Jump Angle Withstand</w:t>
            </w:r>
          </w:p>
        </w:tc>
        <w:tc>
          <w:tcPr>
            <w:tcW w:w="6513" w:type="dxa"/>
          </w:tcPr>
          <w:p w14:paraId="7252B79A" w14:textId="38AEE0E5" w:rsidR="00520F05" w:rsidRPr="00247DBF" w:rsidRDefault="00520F05" w:rsidP="00520F0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520F05" w:rsidRPr="007E0B31" w14:paraId="05663CAA" w14:textId="77777777" w:rsidTr="00486E52">
        <w:trPr>
          <w:cantSplit/>
          <w:trHeight w:val="300"/>
        </w:trPr>
        <w:tc>
          <w:tcPr>
            <w:tcW w:w="3122" w:type="dxa"/>
          </w:tcPr>
          <w:p w14:paraId="545024B0" w14:textId="77777777" w:rsidR="00520F05" w:rsidRPr="007E0B31" w:rsidRDefault="00520F05" w:rsidP="00520F05">
            <w:pPr>
              <w:pStyle w:val="Arial11Bold"/>
              <w:rPr>
                <w:rFonts w:cs="Arial"/>
              </w:rPr>
            </w:pPr>
            <w:r w:rsidRPr="007E0B31">
              <w:rPr>
                <w:rFonts w:cs="Arial"/>
              </w:rPr>
              <w:t>Phase (Voltage) Unbalance</w:t>
            </w:r>
          </w:p>
        </w:tc>
        <w:tc>
          <w:tcPr>
            <w:tcW w:w="6513" w:type="dxa"/>
          </w:tcPr>
          <w:p w14:paraId="219C5499" w14:textId="77777777" w:rsidR="00520F05" w:rsidRPr="007E0B31" w:rsidRDefault="00520F05" w:rsidP="00520F05">
            <w:pPr>
              <w:pStyle w:val="TableArial11"/>
              <w:rPr>
                <w:rFonts w:cs="Arial"/>
              </w:rPr>
            </w:pPr>
            <w:r w:rsidRPr="007E0B31">
              <w:rPr>
                <w:rFonts w:cs="Arial"/>
              </w:rPr>
              <w:t>The ratio (in percent) between the rms values of the negative sequence component and the positive sequence component of the voltage.</w:t>
            </w:r>
          </w:p>
        </w:tc>
      </w:tr>
      <w:tr w:rsidR="00520F05" w:rsidRPr="007E0B31" w14:paraId="0C635CC5" w14:textId="77777777" w:rsidTr="00486E52">
        <w:trPr>
          <w:cantSplit/>
          <w:trHeight w:val="300"/>
        </w:trPr>
        <w:tc>
          <w:tcPr>
            <w:tcW w:w="3122" w:type="dxa"/>
          </w:tcPr>
          <w:p w14:paraId="3E31F962" w14:textId="77777777" w:rsidR="00520F05" w:rsidRPr="007E0B31" w:rsidRDefault="00520F05" w:rsidP="00520F05">
            <w:pPr>
              <w:pStyle w:val="Arial11Bold"/>
              <w:rPr>
                <w:rFonts w:cs="Arial"/>
              </w:rPr>
            </w:pPr>
            <w:r w:rsidRPr="007E0B31">
              <w:rPr>
                <w:rFonts w:cs="Arial"/>
              </w:rPr>
              <w:t>Physical Notification</w:t>
            </w:r>
          </w:p>
        </w:tc>
        <w:tc>
          <w:tcPr>
            <w:tcW w:w="6513" w:type="dxa"/>
          </w:tcPr>
          <w:p w14:paraId="1E390436" w14:textId="77777777" w:rsidR="00520F05" w:rsidRPr="007E0B31" w:rsidRDefault="00520F05" w:rsidP="00520F05">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520F05" w:rsidRPr="007E0B31" w14:paraId="583C475D" w14:textId="77777777" w:rsidTr="00486E52">
        <w:trPr>
          <w:cantSplit/>
          <w:trHeight w:val="300"/>
        </w:trPr>
        <w:tc>
          <w:tcPr>
            <w:tcW w:w="3122" w:type="dxa"/>
          </w:tcPr>
          <w:p w14:paraId="5AEA9A2D" w14:textId="77777777" w:rsidR="00520F05" w:rsidRPr="007E0B31" w:rsidRDefault="00520F05" w:rsidP="00520F05">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513" w:type="dxa"/>
          </w:tcPr>
          <w:p w14:paraId="75299B6B" w14:textId="77777777" w:rsidR="00520F05" w:rsidRPr="007E0B31" w:rsidRDefault="00520F05" w:rsidP="00520F05">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520F05" w:rsidRPr="007E0B31" w14:paraId="5058EEC1" w14:textId="77777777" w:rsidTr="00486E52">
        <w:trPr>
          <w:cantSplit/>
          <w:trHeight w:val="300"/>
        </w:trPr>
        <w:tc>
          <w:tcPr>
            <w:tcW w:w="3122" w:type="dxa"/>
          </w:tcPr>
          <w:p w14:paraId="1B8A9F6B" w14:textId="77777777" w:rsidR="00520F05" w:rsidRPr="007E0B31" w:rsidRDefault="00520F05" w:rsidP="00520F05">
            <w:pPr>
              <w:pStyle w:val="Arial11Bold"/>
              <w:rPr>
                <w:rFonts w:cs="Arial"/>
              </w:rPr>
            </w:pPr>
            <w:r w:rsidRPr="007E0B31">
              <w:rPr>
                <w:rFonts w:cs="Arial"/>
              </w:rPr>
              <w:t>Planned Maintenance Outage</w:t>
            </w:r>
          </w:p>
        </w:tc>
        <w:tc>
          <w:tcPr>
            <w:tcW w:w="6513" w:type="dxa"/>
          </w:tcPr>
          <w:p w14:paraId="30127D2D" w14:textId="435FEC76" w:rsidR="00520F05" w:rsidRPr="007E0B31" w:rsidRDefault="00520F05" w:rsidP="00520F05">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520F05" w:rsidRPr="007E0B31" w14:paraId="0012AFBC" w14:textId="77777777" w:rsidTr="00486E52">
        <w:trPr>
          <w:cantSplit/>
          <w:trHeight w:val="300"/>
        </w:trPr>
        <w:tc>
          <w:tcPr>
            <w:tcW w:w="3122" w:type="dxa"/>
          </w:tcPr>
          <w:p w14:paraId="7ECC3FEC" w14:textId="77777777" w:rsidR="00520F05" w:rsidRPr="007E0B31" w:rsidRDefault="00520F05" w:rsidP="00520F05">
            <w:pPr>
              <w:pStyle w:val="Arial11Bold"/>
              <w:rPr>
                <w:rFonts w:cs="Arial"/>
              </w:rPr>
            </w:pPr>
            <w:r w:rsidRPr="007E0B31">
              <w:rPr>
                <w:rFonts w:cs="Arial"/>
              </w:rPr>
              <w:t>Planned Outage</w:t>
            </w:r>
          </w:p>
        </w:tc>
        <w:tc>
          <w:tcPr>
            <w:tcW w:w="6513" w:type="dxa"/>
          </w:tcPr>
          <w:p w14:paraId="7CBD2A74" w14:textId="51FF4C20" w:rsidR="00520F05" w:rsidRPr="007E0B31" w:rsidRDefault="00520F05" w:rsidP="00520F05">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520F05" w:rsidRPr="007E0B31" w14:paraId="5F0D47AA" w14:textId="77777777" w:rsidTr="00486E52">
        <w:trPr>
          <w:cantSplit/>
          <w:trHeight w:val="300"/>
        </w:trPr>
        <w:tc>
          <w:tcPr>
            <w:tcW w:w="3122" w:type="dxa"/>
          </w:tcPr>
          <w:p w14:paraId="67EC820E" w14:textId="77777777" w:rsidR="00520F05" w:rsidRPr="007E0B31" w:rsidRDefault="00520F05" w:rsidP="00520F05">
            <w:pPr>
              <w:pStyle w:val="Arial11Bold"/>
              <w:rPr>
                <w:rFonts w:cs="Arial"/>
              </w:rPr>
            </w:pPr>
            <w:r w:rsidRPr="007E0B31">
              <w:rPr>
                <w:rFonts w:cs="Arial"/>
              </w:rPr>
              <w:t>Plant</w:t>
            </w:r>
          </w:p>
        </w:tc>
        <w:tc>
          <w:tcPr>
            <w:tcW w:w="6513" w:type="dxa"/>
          </w:tcPr>
          <w:p w14:paraId="77464D38" w14:textId="77777777" w:rsidR="00520F05" w:rsidRPr="007E0B31" w:rsidRDefault="00520F05" w:rsidP="00520F05">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520F05" w:rsidRPr="007E0B31" w14:paraId="78245E04" w14:textId="77777777" w:rsidTr="00486E52">
        <w:trPr>
          <w:cantSplit/>
          <w:trHeight w:val="300"/>
        </w:trPr>
        <w:tc>
          <w:tcPr>
            <w:tcW w:w="3122" w:type="dxa"/>
          </w:tcPr>
          <w:p w14:paraId="1B833B5F" w14:textId="77777777" w:rsidR="00520F05" w:rsidRPr="007E0B31" w:rsidRDefault="00520F05" w:rsidP="00520F05">
            <w:pPr>
              <w:pStyle w:val="Arial11Bold"/>
              <w:rPr>
                <w:rFonts w:cs="Arial"/>
              </w:rPr>
            </w:pPr>
            <w:r w:rsidRPr="007E0B31">
              <w:rPr>
                <w:rFonts w:cs="Arial"/>
              </w:rPr>
              <w:t>Point of Common Coupling</w:t>
            </w:r>
          </w:p>
        </w:tc>
        <w:tc>
          <w:tcPr>
            <w:tcW w:w="6513" w:type="dxa"/>
          </w:tcPr>
          <w:p w14:paraId="14897399" w14:textId="77777777" w:rsidR="00520F05" w:rsidRPr="007E0B31" w:rsidRDefault="00520F05" w:rsidP="00520F05">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520F05" w:rsidRPr="007E0B31" w14:paraId="5E9A00B9" w14:textId="77777777" w:rsidTr="00486E52">
        <w:trPr>
          <w:cantSplit/>
          <w:trHeight w:val="300"/>
        </w:trPr>
        <w:tc>
          <w:tcPr>
            <w:tcW w:w="3122" w:type="dxa"/>
          </w:tcPr>
          <w:p w14:paraId="2637AA74" w14:textId="77777777" w:rsidR="00520F05" w:rsidRPr="007E0B31" w:rsidRDefault="00520F05" w:rsidP="00520F05">
            <w:pPr>
              <w:pStyle w:val="Arial11Bold"/>
              <w:rPr>
                <w:rFonts w:cs="Arial"/>
              </w:rPr>
            </w:pPr>
            <w:r w:rsidRPr="007E0B31">
              <w:rPr>
                <w:rFonts w:cs="Arial"/>
              </w:rPr>
              <w:t>Point of Connection</w:t>
            </w:r>
          </w:p>
        </w:tc>
        <w:tc>
          <w:tcPr>
            <w:tcW w:w="6513" w:type="dxa"/>
          </w:tcPr>
          <w:p w14:paraId="4092E64D" w14:textId="77777777" w:rsidR="00520F05" w:rsidRPr="007E0B31" w:rsidRDefault="00520F05" w:rsidP="00520F05">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520F05" w:rsidRPr="007E0B31" w14:paraId="12DBCD04" w14:textId="77777777" w:rsidTr="00486E52">
        <w:trPr>
          <w:cantSplit/>
          <w:trHeight w:val="300"/>
        </w:trPr>
        <w:tc>
          <w:tcPr>
            <w:tcW w:w="3122" w:type="dxa"/>
          </w:tcPr>
          <w:p w14:paraId="551A907F" w14:textId="77777777" w:rsidR="00520F05" w:rsidRPr="007E0B31" w:rsidRDefault="00520F05" w:rsidP="00520F05">
            <w:pPr>
              <w:pStyle w:val="Arial11Bold"/>
              <w:rPr>
                <w:rFonts w:cs="Arial"/>
              </w:rPr>
            </w:pPr>
            <w:r w:rsidRPr="007E0B31">
              <w:rPr>
                <w:rFonts w:cs="Arial"/>
              </w:rPr>
              <w:t>Point of Isolation</w:t>
            </w:r>
          </w:p>
        </w:tc>
        <w:tc>
          <w:tcPr>
            <w:tcW w:w="6513" w:type="dxa"/>
          </w:tcPr>
          <w:p w14:paraId="7726496D" w14:textId="77777777" w:rsidR="00520F05" w:rsidRPr="007E0B31" w:rsidRDefault="00520F05" w:rsidP="00520F05">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520F05" w:rsidRPr="007E0B31" w14:paraId="79CC6E2F" w14:textId="77777777" w:rsidTr="00486E52">
        <w:trPr>
          <w:cantSplit/>
          <w:trHeight w:val="300"/>
        </w:trPr>
        <w:tc>
          <w:tcPr>
            <w:tcW w:w="3122" w:type="dxa"/>
          </w:tcPr>
          <w:p w14:paraId="1554D405" w14:textId="77777777" w:rsidR="00520F05" w:rsidRPr="007E0B31" w:rsidRDefault="00520F05" w:rsidP="00520F05">
            <w:pPr>
              <w:pStyle w:val="Arial11Bold"/>
              <w:rPr>
                <w:rFonts w:cs="Arial"/>
              </w:rPr>
            </w:pPr>
            <w:r w:rsidRPr="007E0B31">
              <w:rPr>
                <w:rFonts w:cs="Arial"/>
              </w:rPr>
              <w:t>Post-Control Phase</w:t>
            </w:r>
          </w:p>
        </w:tc>
        <w:tc>
          <w:tcPr>
            <w:tcW w:w="6513" w:type="dxa"/>
          </w:tcPr>
          <w:p w14:paraId="725674D1" w14:textId="77777777" w:rsidR="00520F05" w:rsidRPr="007E0B31" w:rsidRDefault="00520F05" w:rsidP="00520F05">
            <w:pPr>
              <w:pStyle w:val="TableArial11"/>
              <w:rPr>
                <w:rFonts w:cs="Arial"/>
              </w:rPr>
            </w:pPr>
            <w:r w:rsidRPr="007E0B31">
              <w:rPr>
                <w:rFonts w:cs="Arial"/>
              </w:rPr>
              <w:t>The period following real time operation.</w:t>
            </w:r>
          </w:p>
        </w:tc>
      </w:tr>
      <w:tr w:rsidR="00520F05" w:rsidRPr="007E0B31" w14:paraId="6D586683" w14:textId="77777777" w:rsidTr="00486E52">
        <w:trPr>
          <w:cantSplit/>
          <w:trHeight w:val="300"/>
        </w:trPr>
        <w:tc>
          <w:tcPr>
            <w:tcW w:w="3122" w:type="dxa"/>
          </w:tcPr>
          <w:p w14:paraId="32ABEF72" w14:textId="77777777" w:rsidR="00520F05" w:rsidRPr="007E0B31" w:rsidRDefault="00520F05" w:rsidP="00520F05">
            <w:pPr>
              <w:pStyle w:val="Arial11Bold"/>
              <w:rPr>
                <w:rFonts w:cs="Arial"/>
              </w:rPr>
            </w:pPr>
            <w:r w:rsidRPr="007E0B31">
              <w:rPr>
                <w:rFonts w:cs="Arial"/>
              </w:rPr>
              <w:t>Power Available</w:t>
            </w:r>
          </w:p>
        </w:tc>
        <w:tc>
          <w:tcPr>
            <w:tcW w:w="6513" w:type="dxa"/>
          </w:tcPr>
          <w:p w14:paraId="090DB153" w14:textId="783F911A" w:rsidR="00520F05" w:rsidRPr="007E0B31" w:rsidRDefault="00520F05" w:rsidP="00520F05">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520F05" w:rsidRPr="007E0B31" w14:paraId="345CCB51" w14:textId="77777777" w:rsidTr="00486E52">
        <w:trPr>
          <w:cantSplit/>
          <w:trHeight w:val="300"/>
        </w:trPr>
        <w:tc>
          <w:tcPr>
            <w:tcW w:w="3122" w:type="dxa"/>
          </w:tcPr>
          <w:p w14:paraId="7361939E" w14:textId="77777777" w:rsidR="00520F05" w:rsidRPr="007E0B31" w:rsidRDefault="00520F05" w:rsidP="00520F05">
            <w:pPr>
              <w:pStyle w:val="Arial11Bold"/>
              <w:rPr>
                <w:rFonts w:cs="Arial"/>
              </w:rPr>
            </w:pPr>
            <w:r w:rsidRPr="007E0B31">
              <w:rPr>
                <w:rFonts w:cs="Arial"/>
              </w:rPr>
              <w:t>Power Factor</w:t>
            </w:r>
          </w:p>
        </w:tc>
        <w:tc>
          <w:tcPr>
            <w:tcW w:w="6513" w:type="dxa"/>
          </w:tcPr>
          <w:p w14:paraId="01690120" w14:textId="77777777" w:rsidR="00520F05" w:rsidRPr="007E0B31" w:rsidRDefault="00520F05" w:rsidP="00520F05">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520F05" w:rsidRPr="007E0B31" w14:paraId="2852E6E0" w14:textId="77777777" w:rsidTr="00486E52">
        <w:trPr>
          <w:cantSplit/>
          <w:trHeight w:val="300"/>
        </w:trPr>
        <w:tc>
          <w:tcPr>
            <w:tcW w:w="3122" w:type="dxa"/>
          </w:tcPr>
          <w:p w14:paraId="66F0C016" w14:textId="77777777" w:rsidR="00520F05" w:rsidRPr="007E0B31" w:rsidRDefault="00520F05" w:rsidP="00520F05">
            <w:pPr>
              <w:pStyle w:val="Level1Text"/>
              <w:tabs>
                <w:tab w:val="left" w:pos="0"/>
              </w:tabs>
              <w:ind w:left="0" w:firstLine="0"/>
              <w:rPr>
                <w:rFonts w:cs="Arial"/>
                <w:color w:val="auto"/>
              </w:rPr>
            </w:pPr>
            <w:r w:rsidRPr="007E0B31">
              <w:rPr>
                <w:rFonts w:cs="Arial"/>
                <w:b/>
                <w:color w:val="auto"/>
              </w:rPr>
              <w:t>Power-Generating Module</w:t>
            </w:r>
          </w:p>
        </w:tc>
        <w:tc>
          <w:tcPr>
            <w:tcW w:w="6513" w:type="dxa"/>
          </w:tcPr>
          <w:p w14:paraId="3D05F348" w14:textId="5F3F9D1E" w:rsidR="00520F05" w:rsidRPr="007E0B31" w:rsidRDefault="00520F05" w:rsidP="00520F05">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520F05" w:rsidRPr="007E0B31" w14:paraId="562ACF6D" w14:textId="77777777" w:rsidTr="00486E52">
        <w:trPr>
          <w:cantSplit/>
          <w:trHeight w:val="300"/>
        </w:trPr>
        <w:tc>
          <w:tcPr>
            <w:tcW w:w="3122" w:type="dxa"/>
          </w:tcPr>
          <w:p w14:paraId="0F6FF16D"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Power-Generating Module Document (PGMD)</w:t>
            </w:r>
          </w:p>
        </w:tc>
        <w:tc>
          <w:tcPr>
            <w:tcW w:w="6513" w:type="dxa"/>
          </w:tcPr>
          <w:p w14:paraId="548D921A" w14:textId="1E41132A"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520F05" w:rsidRPr="007E0B31" w14:paraId="53E0E2A7" w14:textId="77777777" w:rsidTr="00486E52">
        <w:trPr>
          <w:cantSplit/>
          <w:trHeight w:val="300"/>
        </w:trPr>
        <w:tc>
          <w:tcPr>
            <w:tcW w:w="3122" w:type="dxa"/>
          </w:tcPr>
          <w:p w14:paraId="43647C96"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513" w:type="dxa"/>
          </w:tcPr>
          <w:p w14:paraId="010C673B" w14:textId="4A9B9BD0"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520F05" w:rsidRPr="007E0B31" w14:paraId="06D65955" w14:textId="77777777" w:rsidTr="00486E52">
        <w:trPr>
          <w:cantSplit/>
          <w:trHeight w:val="300"/>
        </w:trPr>
        <w:tc>
          <w:tcPr>
            <w:tcW w:w="3122" w:type="dxa"/>
          </w:tcPr>
          <w:p w14:paraId="7563FE8D" w14:textId="77777777" w:rsidR="00520F05" w:rsidRPr="007E0B31" w:rsidRDefault="00520F05" w:rsidP="00520F05">
            <w:pPr>
              <w:pStyle w:val="Arial11Bold"/>
              <w:rPr>
                <w:rFonts w:cs="Arial"/>
              </w:rPr>
            </w:pPr>
            <w:r w:rsidRPr="007E0B31">
              <w:rPr>
                <w:rFonts w:cs="Arial"/>
              </w:rPr>
              <w:t>Power Island</w:t>
            </w:r>
          </w:p>
        </w:tc>
        <w:tc>
          <w:tcPr>
            <w:tcW w:w="6513" w:type="dxa"/>
          </w:tcPr>
          <w:p w14:paraId="18296362" w14:textId="77777777" w:rsidR="00520F05" w:rsidRPr="007E0B31" w:rsidRDefault="00520F05" w:rsidP="00520F05">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520F05" w:rsidRPr="007E0B31" w14:paraId="7C3D7BF6" w14:textId="77777777" w:rsidTr="00486E52">
        <w:trPr>
          <w:cantSplit/>
          <w:trHeight w:val="300"/>
        </w:trPr>
        <w:tc>
          <w:tcPr>
            <w:tcW w:w="3122" w:type="dxa"/>
          </w:tcPr>
          <w:p w14:paraId="682DC43B" w14:textId="77777777" w:rsidR="00520F05" w:rsidRPr="007E0B31" w:rsidRDefault="00520F05" w:rsidP="00520F05">
            <w:pPr>
              <w:pStyle w:val="Arial11Bold"/>
              <w:rPr>
                <w:rFonts w:cs="Arial"/>
              </w:rPr>
            </w:pPr>
            <w:r w:rsidRPr="007E0B31">
              <w:rPr>
                <w:rFonts w:cs="Arial"/>
              </w:rPr>
              <w:t>Power Park Module</w:t>
            </w:r>
          </w:p>
        </w:tc>
        <w:tc>
          <w:tcPr>
            <w:tcW w:w="6513" w:type="dxa"/>
          </w:tcPr>
          <w:p w14:paraId="3ECDE7AC" w14:textId="77777777" w:rsidR="00520F05" w:rsidRPr="007E0B31" w:rsidRDefault="00520F05" w:rsidP="00520F05">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520F05" w:rsidRPr="007E0B31" w14:paraId="6D897286" w14:textId="77777777" w:rsidTr="00486E52">
        <w:trPr>
          <w:cantSplit/>
          <w:trHeight w:val="300"/>
        </w:trPr>
        <w:tc>
          <w:tcPr>
            <w:tcW w:w="3122" w:type="dxa"/>
          </w:tcPr>
          <w:p w14:paraId="5DC97B56" w14:textId="77777777" w:rsidR="00520F05" w:rsidRPr="007E0B31" w:rsidRDefault="00520F05" w:rsidP="00520F05">
            <w:pPr>
              <w:pStyle w:val="Arial11Bold"/>
              <w:rPr>
                <w:rFonts w:cs="Arial"/>
              </w:rPr>
            </w:pPr>
            <w:r w:rsidRPr="007E0B31">
              <w:rPr>
                <w:rFonts w:cs="Arial"/>
              </w:rPr>
              <w:t>Power Park Module Availability Matrix</w:t>
            </w:r>
          </w:p>
        </w:tc>
        <w:tc>
          <w:tcPr>
            <w:tcW w:w="6513" w:type="dxa"/>
          </w:tcPr>
          <w:p w14:paraId="158D6C89" w14:textId="77777777" w:rsidR="00520F05" w:rsidRPr="007E0B31" w:rsidRDefault="00520F05" w:rsidP="00520F05">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520F05" w:rsidRPr="007E0B31" w14:paraId="4C2DEAED" w14:textId="77777777" w:rsidTr="00486E52">
        <w:trPr>
          <w:cantSplit/>
          <w:trHeight w:val="300"/>
        </w:trPr>
        <w:tc>
          <w:tcPr>
            <w:tcW w:w="3122" w:type="dxa"/>
          </w:tcPr>
          <w:p w14:paraId="4CFB65B5" w14:textId="77777777" w:rsidR="00520F05" w:rsidRPr="007E0B31" w:rsidRDefault="00520F05" w:rsidP="00520F05">
            <w:pPr>
              <w:pStyle w:val="Arial11Bold"/>
              <w:rPr>
                <w:rFonts w:cs="Arial"/>
              </w:rPr>
            </w:pPr>
            <w:r w:rsidRPr="007E0B31">
              <w:rPr>
                <w:rFonts w:cs="Arial"/>
              </w:rPr>
              <w:t>Power Park Module Planning Matrix</w:t>
            </w:r>
          </w:p>
        </w:tc>
        <w:tc>
          <w:tcPr>
            <w:tcW w:w="6513" w:type="dxa"/>
          </w:tcPr>
          <w:p w14:paraId="6379A14D" w14:textId="77777777" w:rsidR="00520F05" w:rsidRPr="007E0B31" w:rsidRDefault="00520F05" w:rsidP="00520F05">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520F05" w:rsidRPr="007E0B31" w14:paraId="73636B09" w14:textId="77777777" w:rsidTr="00486E52">
        <w:trPr>
          <w:cantSplit/>
          <w:trHeight w:val="300"/>
        </w:trPr>
        <w:tc>
          <w:tcPr>
            <w:tcW w:w="3122" w:type="dxa"/>
          </w:tcPr>
          <w:p w14:paraId="189A6BC7" w14:textId="77777777" w:rsidR="00520F05" w:rsidRPr="007E0B31" w:rsidRDefault="00520F05" w:rsidP="00520F05">
            <w:pPr>
              <w:pStyle w:val="Arial11Bold"/>
              <w:rPr>
                <w:rFonts w:cs="Arial"/>
              </w:rPr>
            </w:pPr>
            <w:r w:rsidRPr="007E0B31">
              <w:rPr>
                <w:rFonts w:cs="Arial"/>
              </w:rPr>
              <w:t>Power Park Unit</w:t>
            </w:r>
          </w:p>
        </w:tc>
        <w:tc>
          <w:tcPr>
            <w:tcW w:w="6513" w:type="dxa"/>
          </w:tcPr>
          <w:p w14:paraId="7725776C" w14:textId="77777777" w:rsidR="00520F05" w:rsidRPr="007E0B31" w:rsidRDefault="00520F05" w:rsidP="00520F0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520F05" w:rsidRPr="007E0B31" w14:paraId="45419B2C" w14:textId="77777777" w:rsidTr="00486E52">
        <w:trPr>
          <w:cantSplit/>
          <w:trHeight w:val="300"/>
        </w:trPr>
        <w:tc>
          <w:tcPr>
            <w:tcW w:w="3122" w:type="dxa"/>
          </w:tcPr>
          <w:p w14:paraId="480E1B66" w14:textId="77777777" w:rsidR="00520F05" w:rsidRPr="007E0B31" w:rsidRDefault="00520F05" w:rsidP="00520F05">
            <w:pPr>
              <w:pStyle w:val="Arial11Bold"/>
              <w:rPr>
                <w:rFonts w:cs="Arial"/>
              </w:rPr>
            </w:pPr>
            <w:r w:rsidRPr="007E0B31">
              <w:rPr>
                <w:rFonts w:cs="Arial"/>
              </w:rPr>
              <w:t xml:space="preserve">Power Station </w:t>
            </w:r>
          </w:p>
        </w:tc>
        <w:tc>
          <w:tcPr>
            <w:tcW w:w="6513" w:type="dxa"/>
          </w:tcPr>
          <w:p w14:paraId="603DFDE1" w14:textId="32880D9B" w:rsidR="00520F05" w:rsidRPr="007E0B31" w:rsidRDefault="00520F05" w:rsidP="00520F05">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520F05" w:rsidRPr="007E0B31" w14:paraId="6AE088B1" w14:textId="77777777" w:rsidTr="00486E52">
        <w:trPr>
          <w:cantSplit/>
          <w:trHeight w:val="300"/>
        </w:trPr>
        <w:tc>
          <w:tcPr>
            <w:tcW w:w="3122" w:type="dxa"/>
          </w:tcPr>
          <w:p w14:paraId="00EAB92F" w14:textId="77777777" w:rsidR="00520F05" w:rsidRPr="007E0B31" w:rsidRDefault="00520F05" w:rsidP="00520F05">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513" w:type="dxa"/>
          </w:tcPr>
          <w:p w14:paraId="47CEFD84" w14:textId="77777777" w:rsidR="00520F05" w:rsidRPr="007E0B31" w:rsidRDefault="00520F05" w:rsidP="00520F05">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520F05" w:rsidRPr="007E0B31" w14:paraId="4E0EED07" w14:textId="77777777" w:rsidTr="00486E52">
        <w:trPr>
          <w:cantSplit/>
          <w:trHeight w:val="300"/>
        </w:trPr>
        <w:tc>
          <w:tcPr>
            <w:tcW w:w="3122" w:type="dxa"/>
          </w:tcPr>
          <w:p w14:paraId="42E8EE81" w14:textId="77777777" w:rsidR="00520F05" w:rsidRPr="007E0B31" w:rsidRDefault="00520F05" w:rsidP="00520F05">
            <w:pPr>
              <w:pStyle w:val="Arial11Bold"/>
              <w:rPr>
                <w:rFonts w:cs="Arial"/>
              </w:rPr>
            </w:pPr>
            <w:r w:rsidRPr="007E0B31">
              <w:rPr>
                <w:rFonts w:cs="Arial"/>
              </w:rPr>
              <w:t>Preface</w:t>
            </w:r>
          </w:p>
        </w:tc>
        <w:tc>
          <w:tcPr>
            <w:tcW w:w="6513" w:type="dxa"/>
          </w:tcPr>
          <w:p w14:paraId="7D129C9B" w14:textId="77777777" w:rsidR="00520F05" w:rsidRPr="007E0B31" w:rsidRDefault="00520F05" w:rsidP="00520F05">
            <w:pPr>
              <w:pStyle w:val="TableArial11"/>
              <w:rPr>
                <w:rFonts w:cs="Arial"/>
              </w:rPr>
            </w:pPr>
            <w:r w:rsidRPr="007E0B31">
              <w:rPr>
                <w:rFonts w:cs="Arial"/>
              </w:rPr>
              <w:t>The preface to the Grid Code (which does not form part of the Grid Code and therefore is not binding).</w:t>
            </w:r>
          </w:p>
        </w:tc>
      </w:tr>
      <w:tr w:rsidR="00520F05" w:rsidRPr="007E0B31" w14:paraId="1E032995" w14:textId="77777777" w:rsidTr="00486E52">
        <w:trPr>
          <w:cantSplit/>
          <w:trHeight w:val="300"/>
        </w:trPr>
        <w:tc>
          <w:tcPr>
            <w:tcW w:w="3122" w:type="dxa"/>
          </w:tcPr>
          <w:p w14:paraId="2DA81629" w14:textId="77777777" w:rsidR="00520F05" w:rsidRPr="007E0B31" w:rsidRDefault="00520F05" w:rsidP="00520F05">
            <w:pPr>
              <w:pStyle w:val="Arial11Bold"/>
              <w:rPr>
                <w:rFonts w:cs="Arial"/>
              </w:rPr>
            </w:pPr>
            <w:r w:rsidRPr="007E0B31">
              <w:rPr>
                <w:rFonts w:cs="Arial"/>
              </w:rPr>
              <w:t>Preliminary Notice</w:t>
            </w:r>
          </w:p>
        </w:tc>
        <w:tc>
          <w:tcPr>
            <w:tcW w:w="6513" w:type="dxa"/>
          </w:tcPr>
          <w:p w14:paraId="2466FCF6" w14:textId="4188FF36" w:rsidR="00520F05" w:rsidRPr="007E0B31" w:rsidRDefault="00520F05" w:rsidP="00520F05">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520F05" w:rsidRPr="007E0B31" w14:paraId="717ACE5D" w14:textId="77777777" w:rsidTr="00486E52">
        <w:trPr>
          <w:cantSplit/>
          <w:trHeight w:val="300"/>
        </w:trPr>
        <w:tc>
          <w:tcPr>
            <w:tcW w:w="3122" w:type="dxa"/>
          </w:tcPr>
          <w:p w14:paraId="7A5F0627" w14:textId="77777777" w:rsidR="00520F05" w:rsidRPr="007E0B31" w:rsidRDefault="00520F05" w:rsidP="00520F05">
            <w:pPr>
              <w:pStyle w:val="Arial11Bold"/>
              <w:rPr>
                <w:rFonts w:cs="Arial"/>
              </w:rPr>
            </w:pPr>
            <w:r w:rsidRPr="007E0B31">
              <w:rPr>
                <w:rFonts w:cs="Arial"/>
              </w:rPr>
              <w:t>Preliminary Project Planning Data</w:t>
            </w:r>
          </w:p>
        </w:tc>
        <w:tc>
          <w:tcPr>
            <w:tcW w:w="6513" w:type="dxa"/>
          </w:tcPr>
          <w:p w14:paraId="2A7BFBE2" w14:textId="77777777" w:rsidR="00520F05" w:rsidRPr="007E0B31" w:rsidRDefault="00520F05" w:rsidP="00520F05">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520F05" w:rsidRPr="007E0B31" w14:paraId="3A69BCE4" w14:textId="77777777" w:rsidTr="00486E52">
        <w:trPr>
          <w:cantSplit/>
          <w:trHeight w:val="300"/>
        </w:trPr>
        <w:tc>
          <w:tcPr>
            <w:tcW w:w="3122" w:type="dxa"/>
          </w:tcPr>
          <w:p w14:paraId="7E5AC1B9" w14:textId="77777777" w:rsidR="00520F05" w:rsidRPr="007E0B31" w:rsidRDefault="00520F05" w:rsidP="00520F05">
            <w:pPr>
              <w:pStyle w:val="Arial11Bold"/>
              <w:rPr>
                <w:rFonts w:cs="Arial"/>
              </w:rPr>
            </w:pPr>
            <w:r w:rsidRPr="007E0B31">
              <w:rPr>
                <w:rFonts w:cs="Arial"/>
              </w:rPr>
              <w:t>Primary Response</w:t>
            </w:r>
          </w:p>
        </w:tc>
        <w:tc>
          <w:tcPr>
            <w:tcW w:w="6513" w:type="dxa"/>
          </w:tcPr>
          <w:p w14:paraId="7AC6DF19" w14:textId="77777777" w:rsidR="00520F05" w:rsidRPr="007E0B31" w:rsidRDefault="00520F05" w:rsidP="00520F0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520F05" w:rsidRPr="007E0B31" w14:paraId="2901EA52" w14:textId="77777777" w:rsidTr="00486E52">
        <w:trPr>
          <w:cantSplit/>
          <w:trHeight w:val="300"/>
        </w:trPr>
        <w:tc>
          <w:tcPr>
            <w:tcW w:w="3122" w:type="dxa"/>
          </w:tcPr>
          <w:p w14:paraId="05804595" w14:textId="77777777" w:rsidR="00520F05" w:rsidRPr="007E0B31" w:rsidRDefault="00520F05" w:rsidP="00520F05">
            <w:pPr>
              <w:pStyle w:val="Level1Text"/>
              <w:tabs>
                <w:tab w:val="left" w:pos="0"/>
              </w:tabs>
              <w:ind w:hanging="1384"/>
              <w:rPr>
                <w:rFonts w:cs="Arial"/>
                <w:b/>
                <w:color w:val="auto"/>
                <w:lang w:val="en-GB"/>
              </w:rPr>
            </w:pPr>
            <w:r w:rsidRPr="007E0B31">
              <w:rPr>
                <w:rFonts w:cs="Arial"/>
                <w:b/>
                <w:color w:val="auto"/>
                <w:lang w:val="en-GB"/>
              </w:rPr>
              <w:t>Private Network</w:t>
            </w:r>
          </w:p>
        </w:tc>
        <w:tc>
          <w:tcPr>
            <w:tcW w:w="6513" w:type="dxa"/>
          </w:tcPr>
          <w:p w14:paraId="24FA14EF" w14:textId="6F0ED2EA" w:rsidR="00520F05" w:rsidRPr="007E0B31" w:rsidRDefault="00520F05" w:rsidP="00520F05">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520F05" w:rsidRPr="007E0B31" w14:paraId="147F892A" w14:textId="77777777" w:rsidTr="00486E52">
        <w:trPr>
          <w:cantSplit/>
          <w:trHeight w:val="300"/>
        </w:trPr>
        <w:tc>
          <w:tcPr>
            <w:tcW w:w="3122" w:type="dxa"/>
          </w:tcPr>
          <w:p w14:paraId="498708EE" w14:textId="77777777" w:rsidR="00520F05" w:rsidRPr="007E0B31" w:rsidRDefault="00520F05" w:rsidP="00520F05">
            <w:pPr>
              <w:pStyle w:val="Arial11Bold"/>
              <w:rPr>
                <w:rFonts w:cs="Arial"/>
              </w:rPr>
            </w:pPr>
            <w:r w:rsidRPr="007E0B31">
              <w:rPr>
                <w:rFonts w:cs="Arial"/>
              </w:rPr>
              <w:t>Programming Phase</w:t>
            </w:r>
          </w:p>
        </w:tc>
        <w:tc>
          <w:tcPr>
            <w:tcW w:w="6513" w:type="dxa"/>
          </w:tcPr>
          <w:p w14:paraId="5C6E74B1" w14:textId="77777777" w:rsidR="00520F05" w:rsidRPr="007E0B31" w:rsidRDefault="00520F05" w:rsidP="00520F05">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520F05" w:rsidRPr="007E0B31" w14:paraId="528BEDE3" w14:textId="77777777" w:rsidTr="00486E52">
        <w:trPr>
          <w:cantSplit/>
          <w:trHeight w:val="300"/>
        </w:trPr>
        <w:tc>
          <w:tcPr>
            <w:tcW w:w="3122" w:type="dxa"/>
          </w:tcPr>
          <w:p w14:paraId="7BBDC215" w14:textId="77777777" w:rsidR="00520F05" w:rsidRPr="007E0B31" w:rsidRDefault="00520F05" w:rsidP="00520F05">
            <w:pPr>
              <w:pStyle w:val="Arial11Bold"/>
              <w:rPr>
                <w:rFonts w:cs="Arial"/>
              </w:rPr>
            </w:pPr>
            <w:r w:rsidRPr="007E0B31">
              <w:rPr>
                <w:rFonts w:cs="Arial"/>
              </w:rPr>
              <w:t>Proposal Notice</w:t>
            </w:r>
          </w:p>
        </w:tc>
        <w:tc>
          <w:tcPr>
            <w:tcW w:w="6513" w:type="dxa"/>
          </w:tcPr>
          <w:p w14:paraId="39CB97D1" w14:textId="64B55C4F" w:rsidR="00520F05" w:rsidRPr="007E0B31" w:rsidRDefault="00520F05" w:rsidP="00520F05">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520F05" w:rsidRPr="007E0B31" w14:paraId="432EF504" w14:textId="77777777" w:rsidTr="00486E52">
        <w:trPr>
          <w:cantSplit/>
          <w:trHeight w:val="300"/>
        </w:trPr>
        <w:tc>
          <w:tcPr>
            <w:tcW w:w="3122" w:type="dxa"/>
          </w:tcPr>
          <w:p w14:paraId="5D3209CF" w14:textId="77777777" w:rsidR="00520F05" w:rsidRPr="007E0B31" w:rsidRDefault="00520F05" w:rsidP="00520F05">
            <w:pPr>
              <w:pStyle w:val="Arial11Bold"/>
              <w:rPr>
                <w:rFonts w:cs="Arial"/>
              </w:rPr>
            </w:pPr>
            <w:r w:rsidRPr="007E0B31">
              <w:rPr>
                <w:rFonts w:cs="Arial"/>
              </w:rPr>
              <w:t>Proposal Report</w:t>
            </w:r>
          </w:p>
        </w:tc>
        <w:tc>
          <w:tcPr>
            <w:tcW w:w="6513" w:type="dxa"/>
          </w:tcPr>
          <w:p w14:paraId="63AF3D10" w14:textId="77777777" w:rsidR="00520F05" w:rsidRPr="007E0B31" w:rsidRDefault="00520F05" w:rsidP="00520F05">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520F05" w:rsidRPr="007E0B31" w:rsidRDefault="00520F05" w:rsidP="00520F05">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520F05" w:rsidRPr="007E0B31" w14:paraId="6C46AF56" w14:textId="77777777" w:rsidTr="00486E52">
        <w:trPr>
          <w:cantSplit/>
          <w:trHeight w:val="300"/>
        </w:trPr>
        <w:tc>
          <w:tcPr>
            <w:tcW w:w="3122" w:type="dxa"/>
          </w:tcPr>
          <w:p w14:paraId="7B7A60CF" w14:textId="77777777" w:rsidR="00520F05" w:rsidRPr="007E0B31" w:rsidRDefault="00520F05" w:rsidP="00520F05">
            <w:pPr>
              <w:pStyle w:val="Arial11Bold"/>
              <w:rPr>
                <w:rFonts w:cs="Arial"/>
              </w:rPr>
            </w:pPr>
            <w:r w:rsidRPr="007E0B31">
              <w:rPr>
                <w:rFonts w:cs="Arial"/>
              </w:rPr>
              <w:t>Proposed Implementation Date</w:t>
            </w:r>
          </w:p>
        </w:tc>
        <w:tc>
          <w:tcPr>
            <w:tcW w:w="6513" w:type="dxa"/>
          </w:tcPr>
          <w:p w14:paraId="20E0D48B" w14:textId="77777777" w:rsidR="00520F05" w:rsidRPr="007E0B31" w:rsidRDefault="00520F05" w:rsidP="00520F05">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520F05" w:rsidRPr="007E0B31" w14:paraId="600FA7E2" w14:textId="77777777" w:rsidTr="00486E52">
        <w:trPr>
          <w:cantSplit/>
          <w:trHeight w:val="300"/>
        </w:trPr>
        <w:tc>
          <w:tcPr>
            <w:tcW w:w="3122" w:type="dxa"/>
          </w:tcPr>
          <w:p w14:paraId="2EF9FB68" w14:textId="57079F41" w:rsidR="00520F05" w:rsidRPr="007E0B31" w:rsidRDefault="00520F05" w:rsidP="00520F05">
            <w:pPr>
              <w:pStyle w:val="Arial11Bold"/>
              <w:rPr>
                <w:rFonts w:cs="Arial"/>
              </w:rPr>
            </w:pPr>
            <w:r w:rsidRPr="00090EF5">
              <w:rPr>
                <w:rFonts w:eastAsia="Calibri" w:cs="Arial"/>
                <w:lang w:val="en-US"/>
              </w:rPr>
              <w:t>Proposer</w:t>
            </w:r>
          </w:p>
        </w:tc>
        <w:tc>
          <w:tcPr>
            <w:tcW w:w="6513" w:type="dxa"/>
          </w:tcPr>
          <w:p w14:paraId="472E8E23" w14:textId="5A7572BA" w:rsidR="00520F05" w:rsidRPr="007E0B31" w:rsidRDefault="00520F05" w:rsidP="00520F05">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520F05" w:rsidRPr="007E0B31" w14:paraId="2FDD1EFD" w14:textId="77777777" w:rsidTr="00486E52">
        <w:trPr>
          <w:cantSplit/>
          <w:trHeight w:val="300"/>
        </w:trPr>
        <w:tc>
          <w:tcPr>
            <w:tcW w:w="3122" w:type="dxa"/>
          </w:tcPr>
          <w:p w14:paraId="6EC16416" w14:textId="77777777" w:rsidR="00520F05" w:rsidRPr="007E0B31" w:rsidRDefault="00520F05" w:rsidP="00520F05">
            <w:pPr>
              <w:pStyle w:val="Arial11Bold"/>
              <w:rPr>
                <w:rFonts w:cs="Arial"/>
              </w:rPr>
            </w:pPr>
            <w:r w:rsidRPr="007E0B31">
              <w:rPr>
                <w:rFonts w:cs="Arial"/>
              </w:rPr>
              <w:t>Protection</w:t>
            </w:r>
          </w:p>
        </w:tc>
        <w:tc>
          <w:tcPr>
            <w:tcW w:w="6513" w:type="dxa"/>
          </w:tcPr>
          <w:p w14:paraId="0C2984ED" w14:textId="77777777" w:rsidR="00520F05" w:rsidRPr="007E0B31" w:rsidRDefault="00520F05" w:rsidP="00520F05">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520F05" w:rsidRPr="007E0B31" w14:paraId="339E4B68" w14:textId="77777777" w:rsidTr="00486E52">
        <w:trPr>
          <w:cantSplit/>
          <w:trHeight w:val="300"/>
        </w:trPr>
        <w:tc>
          <w:tcPr>
            <w:tcW w:w="3122" w:type="dxa"/>
          </w:tcPr>
          <w:p w14:paraId="50FA8DCD" w14:textId="77777777" w:rsidR="00520F05" w:rsidRPr="007E0B31" w:rsidRDefault="00520F05" w:rsidP="00520F05">
            <w:pPr>
              <w:pStyle w:val="Arial11Bold"/>
              <w:rPr>
                <w:rFonts w:cs="Arial"/>
              </w:rPr>
            </w:pPr>
            <w:r w:rsidRPr="007E0B31">
              <w:rPr>
                <w:rFonts w:cs="Arial"/>
              </w:rPr>
              <w:t>Protection Apparatus</w:t>
            </w:r>
          </w:p>
        </w:tc>
        <w:tc>
          <w:tcPr>
            <w:tcW w:w="6513" w:type="dxa"/>
          </w:tcPr>
          <w:p w14:paraId="371ECCA9" w14:textId="77777777" w:rsidR="00520F05" w:rsidRPr="007E0B31" w:rsidRDefault="00520F05" w:rsidP="00520F05">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520F05" w:rsidRPr="007E0B31" w14:paraId="0D949FA8" w14:textId="77777777" w:rsidTr="00486E52">
        <w:trPr>
          <w:cantSplit/>
          <w:trHeight w:val="300"/>
        </w:trPr>
        <w:tc>
          <w:tcPr>
            <w:tcW w:w="3122" w:type="dxa"/>
          </w:tcPr>
          <w:p w14:paraId="5ABFB0B8" w14:textId="1B073C6D" w:rsidR="00520F05" w:rsidRPr="007E0B31" w:rsidRDefault="00520F05" w:rsidP="00520F05">
            <w:pPr>
              <w:pStyle w:val="Arial11Bold"/>
              <w:rPr>
                <w:rFonts w:cs="Arial"/>
              </w:rPr>
            </w:pPr>
            <w:r w:rsidRPr="007E0B31">
              <w:rPr>
                <w:rFonts w:cs="Arial"/>
              </w:rPr>
              <w:t>Pump</w:t>
            </w:r>
            <w:r>
              <w:rPr>
                <w:rFonts w:cs="Arial"/>
              </w:rPr>
              <w:t>ed</w:t>
            </w:r>
            <w:r w:rsidRPr="007E0B31">
              <w:rPr>
                <w:rFonts w:cs="Arial"/>
              </w:rPr>
              <w:t xml:space="preserve"> Storage</w:t>
            </w:r>
          </w:p>
        </w:tc>
        <w:tc>
          <w:tcPr>
            <w:tcW w:w="6513" w:type="dxa"/>
          </w:tcPr>
          <w:p w14:paraId="06EB57D1" w14:textId="6A7D1553" w:rsidR="00520F05" w:rsidRPr="007E0B31" w:rsidRDefault="00520F05" w:rsidP="00520F05">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520F05" w:rsidRPr="007E0B31" w14:paraId="763F95A9" w14:textId="77777777" w:rsidTr="00486E52">
        <w:trPr>
          <w:cantSplit/>
          <w:trHeight w:val="300"/>
        </w:trPr>
        <w:tc>
          <w:tcPr>
            <w:tcW w:w="3122" w:type="dxa"/>
          </w:tcPr>
          <w:p w14:paraId="3489E2F3" w14:textId="4937B4CF" w:rsidR="00520F05" w:rsidRPr="007E0B31" w:rsidRDefault="00520F05" w:rsidP="00520F05">
            <w:pPr>
              <w:pStyle w:val="Arial11Bold"/>
              <w:rPr>
                <w:rFonts w:cs="Arial"/>
              </w:rPr>
            </w:pPr>
            <w:r>
              <w:t>Pumped Storage Generating Unit</w:t>
            </w:r>
          </w:p>
        </w:tc>
        <w:tc>
          <w:tcPr>
            <w:tcW w:w="6513" w:type="dxa"/>
          </w:tcPr>
          <w:p w14:paraId="28D45EA5" w14:textId="78281C6F" w:rsidR="00520F05" w:rsidRPr="007E0B31" w:rsidRDefault="00520F05" w:rsidP="00520F05">
            <w:pPr>
              <w:pStyle w:val="TableArial11"/>
              <w:rPr>
                <w:rFonts w:cs="Arial"/>
              </w:rPr>
            </w:pPr>
            <w:r>
              <w:t xml:space="preserve">A </w:t>
            </w:r>
            <w:r w:rsidRPr="00C67361">
              <w:rPr>
                <w:b/>
              </w:rPr>
              <w:t>Generating Unit</w:t>
            </w:r>
            <w:r>
              <w:t xml:space="preserve"> at a </w:t>
            </w:r>
            <w:r w:rsidRPr="00C67361">
              <w:rPr>
                <w:b/>
              </w:rPr>
              <w:t>Pumped Storage Plant</w:t>
            </w:r>
          </w:p>
        </w:tc>
      </w:tr>
      <w:tr w:rsidR="00520F05" w:rsidRPr="007E0B31" w14:paraId="1F4EB396" w14:textId="77777777" w:rsidTr="00486E52">
        <w:trPr>
          <w:cantSplit/>
          <w:trHeight w:val="300"/>
        </w:trPr>
        <w:tc>
          <w:tcPr>
            <w:tcW w:w="3122" w:type="dxa"/>
          </w:tcPr>
          <w:p w14:paraId="19BDA263" w14:textId="77777777" w:rsidR="00520F05" w:rsidRPr="007E0B31" w:rsidRDefault="00520F05" w:rsidP="00520F05">
            <w:pPr>
              <w:pStyle w:val="Arial11Bold"/>
              <w:rPr>
                <w:rFonts w:cs="Arial"/>
              </w:rPr>
            </w:pPr>
            <w:r w:rsidRPr="007E0B31">
              <w:rPr>
                <w:rFonts w:cs="Arial"/>
              </w:rPr>
              <w:t>Pumped Storage Generator</w:t>
            </w:r>
          </w:p>
        </w:tc>
        <w:tc>
          <w:tcPr>
            <w:tcW w:w="6513" w:type="dxa"/>
          </w:tcPr>
          <w:p w14:paraId="1B0B65D7" w14:textId="77777777" w:rsidR="00520F05" w:rsidRPr="007E0B31" w:rsidRDefault="00520F05" w:rsidP="00520F05">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520F05" w:rsidRPr="007E0B31" w14:paraId="5C5DE0C2" w14:textId="77777777" w:rsidTr="00486E52">
        <w:trPr>
          <w:cantSplit/>
          <w:trHeight w:val="300"/>
        </w:trPr>
        <w:tc>
          <w:tcPr>
            <w:tcW w:w="3122" w:type="dxa"/>
          </w:tcPr>
          <w:p w14:paraId="294C4A19" w14:textId="77777777" w:rsidR="00520F05" w:rsidRPr="007E0B31" w:rsidRDefault="00520F05" w:rsidP="00520F05">
            <w:pPr>
              <w:pStyle w:val="Arial11Bold"/>
              <w:rPr>
                <w:rFonts w:cs="Arial"/>
              </w:rPr>
            </w:pPr>
            <w:r w:rsidRPr="007E0B31">
              <w:rPr>
                <w:rFonts w:cs="Arial"/>
              </w:rPr>
              <w:t>Pumped Storage Plant</w:t>
            </w:r>
          </w:p>
        </w:tc>
        <w:tc>
          <w:tcPr>
            <w:tcW w:w="6513" w:type="dxa"/>
          </w:tcPr>
          <w:p w14:paraId="6EC37B4B" w14:textId="3205A98B" w:rsidR="00520F05" w:rsidRPr="007E0B31" w:rsidRDefault="00520F05" w:rsidP="00520F05">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520F05" w:rsidRPr="007E0B31" w14:paraId="374B3C1B" w14:textId="77777777" w:rsidTr="00486E52">
        <w:trPr>
          <w:cantSplit/>
          <w:trHeight w:val="300"/>
        </w:trPr>
        <w:tc>
          <w:tcPr>
            <w:tcW w:w="3122" w:type="dxa"/>
          </w:tcPr>
          <w:p w14:paraId="18845DB4" w14:textId="77777777" w:rsidR="00520F05" w:rsidRPr="007E0B31" w:rsidRDefault="00520F05" w:rsidP="00520F05">
            <w:pPr>
              <w:pStyle w:val="Arial11Bold"/>
              <w:rPr>
                <w:rFonts w:cs="Arial"/>
              </w:rPr>
            </w:pPr>
            <w:r w:rsidRPr="007E0B31">
              <w:rPr>
                <w:rFonts w:cs="Arial"/>
              </w:rPr>
              <w:t>Pumped Storage Unit</w:t>
            </w:r>
          </w:p>
        </w:tc>
        <w:tc>
          <w:tcPr>
            <w:tcW w:w="6513" w:type="dxa"/>
          </w:tcPr>
          <w:p w14:paraId="290B7319" w14:textId="7CE3B4C0" w:rsidR="00520F05" w:rsidRPr="007E0B31" w:rsidRDefault="00520F05" w:rsidP="00520F0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520F05" w:rsidRPr="007E0B31" w14:paraId="449CBA4A" w14:textId="77777777" w:rsidTr="00486E52">
        <w:trPr>
          <w:cantSplit/>
          <w:trHeight w:val="300"/>
        </w:trPr>
        <w:tc>
          <w:tcPr>
            <w:tcW w:w="3122" w:type="dxa"/>
          </w:tcPr>
          <w:p w14:paraId="5C4DB039" w14:textId="77777777" w:rsidR="00520F05" w:rsidRPr="007E0B31" w:rsidRDefault="00520F05" w:rsidP="00520F05">
            <w:pPr>
              <w:pStyle w:val="Arial11Bold"/>
              <w:rPr>
                <w:rFonts w:cs="Arial"/>
              </w:rPr>
            </w:pPr>
            <w:r w:rsidRPr="007E0B31">
              <w:rPr>
                <w:rFonts w:cs="Arial"/>
              </w:rPr>
              <w:t>Purchase Contracts</w:t>
            </w:r>
          </w:p>
        </w:tc>
        <w:tc>
          <w:tcPr>
            <w:tcW w:w="6513" w:type="dxa"/>
          </w:tcPr>
          <w:p w14:paraId="2B6E616F" w14:textId="77777777" w:rsidR="00520F05" w:rsidRPr="007E0B31" w:rsidRDefault="00520F05" w:rsidP="00520F05">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520F05" w:rsidRPr="007E0B31" w14:paraId="169C7FAB" w14:textId="77777777" w:rsidTr="00486E52">
        <w:trPr>
          <w:cantSplit/>
          <w:trHeight w:val="300"/>
        </w:trPr>
        <w:tc>
          <w:tcPr>
            <w:tcW w:w="3122" w:type="dxa"/>
          </w:tcPr>
          <w:p w14:paraId="4BA36FFD" w14:textId="77777777" w:rsidR="00520F05" w:rsidRPr="007E0B31" w:rsidRDefault="00520F05" w:rsidP="00520F05">
            <w:pPr>
              <w:pStyle w:val="Level1Text"/>
              <w:tabs>
                <w:tab w:val="left" w:pos="0"/>
              </w:tabs>
              <w:ind w:left="0" w:firstLine="0"/>
              <w:rPr>
                <w:rFonts w:cs="Arial"/>
                <w:b/>
                <w:color w:val="auto"/>
                <w:lang w:val="en-GB"/>
              </w:rPr>
            </w:pPr>
            <w:r w:rsidRPr="007E0B31">
              <w:rPr>
                <w:rFonts w:cs="Arial"/>
                <w:b/>
                <w:color w:val="auto"/>
                <w:lang w:val="en-GB"/>
              </w:rPr>
              <w:t>Q/Pmax</w:t>
            </w:r>
          </w:p>
        </w:tc>
        <w:tc>
          <w:tcPr>
            <w:tcW w:w="6513" w:type="dxa"/>
          </w:tcPr>
          <w:p w14:paraId="580C2536" w14:textId="77777777" w:rsidR="00520F05" w:rsidRPr="007E0B31" w:rsidRDefault="00520F05" w:rsidP="00520F05">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520F05" w:rsidRPr="007E0B31" w:rsidRDefault="00520F05" w:rsidP="00520F05">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520F05" w:rsidRPr="007E0B31" w:rsidRDefault="00520F05" w:rsidP="00520F05">
            <w:pPr>
              <w:pStyle w:val="Level1Text"/>
              <w:tabs>
                <w:tab w:val="left" w:pos="0"/>
              </w:tabs>
              <w:ind w:left="0" w:firstLine="0"/>
              <w:rPr>
                <w:rFonts w:cs="Arial"/>
                <w:color w:val="auto"/>
              </w:rPr>
            </w:pPr>
          </w:p>
          <w:p w14:paraId="3CF8247C" w14:textId="77777777" w:rsidR="00520F05" w:rsidRPr="007E0B31" w:rsidDel="00FD6436" w:rsidRDefault="00520F05" w:rsidP="00520F05">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520F05" w:rsidRPr="007E0B31" w14:paraId="7C2E6242" w14:textId="77777777" w:rsidTr="00486E52">
        <w:trPr>
          <w:cantSplit/>
          <w:trHeight w:val="300"/>
        </w:trPr>
        <w:tc>
          <w:tcPr>
            <w:tcW w:w="3122" w:type="dxa"/>
          </w:tcPr>
          <w:p w14:paraId="68D71726" w14:textId="238986E0" w:rsidR="00520F05" w:rsidRPr="000B675D" w:rsidRDefault="00520F05" w:rsidP="00520F0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513" w:type="dxa"/>
          </w:tcPr>
          <w:p w14:paraId="1EA006B7" w14:textId="0676D3B7" w:rsidR="00520F05" w:rsidRPr="000B675D" w:rsidRDefault="00520F05" w:rsidP="00520F05">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520F05" w:rsidRPr="007E0B31" w14:paraId="2E8D30AC" w14:textId="77777777" w:rsidTr="00486E52">
        <w:trPr>
          <w:cantSplit/>
          <w:trHeight w:val="300"/>
        </w:trPr>
        <w:tc>
          <w:tcPr>
            <w:tcW w:w="3122" w:type="dxa"/>
          </w:tcPr>
          <w:p w14:paraId="2AB6F035" w14:textId="5D123789" w:rsidR="00520F05" w:rsidRPr="000B675D" w:rsidRDefault="00520F05" w:rsidP="00520F0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513" w:type="dxa"/>
          </w:tcPr>
          <w:p w14:paraId="4729ED9B" w14:textId="05C88E6D" w:rsidR="00520F05" w:rsidRPr="000B675D" w:rsidRDefault="00520F05" w:rsidP="00520F05">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520F05" w:rsidRPr="007E0B31" w14:paraId="42E6F9C6" w14:textId="77777777" w:rsidTr="00486E52">
        <w:trPr>
          <w:cantSplit/>
          <w:trHeight w:val="300"/>
        </w:trPr>
        <w:tc>
          <w:tcPr>
            <w:tcW w:w="3122" w:type="dxa"/>
          </w:tcPr>
          <w:p w14:paraId="07A05229" w14:textId="77777777" w:rsidR="00520F05" w:rsidRPr="007E0B31" w:rsidRDefault="00520F05" w:rsidP="00520F05">
            <w:pPr>
              <w:pStyle w:val="Arial11Bold"/>
              <w:rPr>
                <w:rFonts w:cs="Arial"/>
              </w:rPr>
            </w:pPr>
            <w:r w:rsidRPr="007E0B31">
              <w:rPr>
                <w:rFonts w:cs="Arial"/>
              </w:rPr>
              <w:t>Range CCGT Module</w:t>
            </w:r>
          </w:p>
        </w:tc>
        <w:tc>
          <w:tcPr>
            <w:tcW w:w="6513" w:type="dxa"/>
          </w:tcPr>
          <w:p w14:paraId="2C7C982E" w14:textId="77777777" w:rsidR="00520F05" w:rsidRPr="007E0B31" w:rsidRDefault="00520F05" w:rsidP="00520F05">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520F05" w:rsidRPr="007E0B31" w14:paraId="7556AD12" w14:textId="77777777" w:rsidTr="00486E52">
        <w:trPr>
          <w:cantSplit/>
          <w:trHeight w:val="300"/>
        </w:trPr>
        <w:tc>
          <w:tcPr>
            <w:tcW w:w="3122" w:type="dxa"/>
          </w:tcPr>
          <w:p w14:paraId="3208EB56" w14:textId="77777777" w:rsidR="00520F05" w:rsidRPr="007E0B31" w:rsidRDefault="00520F05" w:rsidP="00520F05">
            <w:pPr>
              <w:pStyle w:val="Arial11Bold"/>
              <w:rPr>
                <w:rFonts w:cs="Arial"/>
              </w:rPr>
            </w:pPr>
            <w:r w:rsidRPr="007E0B31">
              <w:rPr>
                <w:rFonts w:cs="Arial"/>
              </w:rPr>
              <w:t>Rated Field Voltage</w:t>
            </w:r>
          </w:p>
        </w:tc>
        <w:tc>
          <w:tcPr>
            <w:tcW w:w="6513" w:type="dxa"/>
          </w:tcPr>
          <w:p w14:paraId="1B3903E2" w14:textId="26BE47F5" w:rsidR="00520F05" w:rsidRPr="007E0B31" w:rsidRDefault="00520F05" w:rsidP="00520F05">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20F05" w:rsidRPr="007E0B31" w14:paraId="51D42A6E" w14:textId="77777777" w:rsidTr="00486E52">
        <w:trPr>
          <w:cantSplit/>
          <w:trHeight w:val="300"/>
        </w:trPr>
        <w:tc>
          <w:tcPr>
            <w:tcW w:w="3122" w:type="dxa"/>
          </w:tcPr>
          <w:p w14:paraId="193A7FAE" w14:textId="77777777" w:rsidR="00520F05" w:rsidRPr="007E0B31" w:rsidRDefault="00520F05" w:rsidP="00520F05">
            <w:pPr>
              <w:pStyle w:val="Arial11Bold"/>
              <w:rPr>
                <w:rFonts w:cs="Arial"/>
              </w:rPr>
            </w:pPr>
            <w:r w:rsidRPr="007E0B31">
              <w:rPr>
                <w:rFonts w:cs="Arial"/>
              </w:rPr>
              <w:t>Rated MW</w:t>
            </w:r>
          </w:p>
        </w:tc>
        <w:tc>
          <w:tcPr>
            <w:tcW w:w="6513" w:type="dxa"/>
          </w:tcPr>
          <w:p w14:paraId="7440FEAA" w14:textId="5AE0AD7F" w:rsidR="00520F05" w:rsidRPr="007E0B31" w:rsidRDefault="00520F05" w:rsidP="00520F05">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520F05" w:rsidRDefault="00520F05" w:rsidP="00520F05">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520F05" w:rsidRDefault="00520F05" w:rsidP="00520F05">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520F05" w:rsidRDefault="00520F05" w:rsidP="00520F05">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520F05" w:rsidRPr="007E0B31" w:rsidRDefault="00520F05" w:rsidP="00520F05">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520F05" w:rsidRPr="007E0B31" w14:paraId="273F78B3" w14:textId="77777777" w:rsidTr="00486E52">
        <w:trPr>
          <w:cantSplit/>
          <w:trHeight w:val="300"/>
        </w:trPr>
        <w:tc>
          <w:tcPr>
            <w:tcW w:w="3122" w:type="dxa"/>
          </w:tcPr>
          <w:p w14:paraId="536CA4E9" w14:textId="77777777" w:rsidR="00520F05" w:rsidRPr="007E0B31" w:rsidRDefault="00520F05" w:rsidP="00520F05">
            <w:pPr>
              <w:pStyle w:val="Arial11Bold"/>
              <w:rPr>
                <w:rFonts w:cs="Arial"/>
              </w:rPr>
            </w:pPr>
            <w:r w:rsidRPr="007E0B31">
              <w:rPr>
                <w:rFonts w:cs="Arial"/>
              </w:rPr>
              <w:t>Reactive Despatch Instruction</w:t>
            </w:r>
          </w:p>
        </w:tc>
        <w:tc>
          <w:tcPr>
            <w:tcW w:w="6513" w:type="dxa"/>
          </w:tcPr>
          <w:p w14:paraId="09FF6E84"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20F05" w:rsidRPr="007E0B31" w14:paraId="109CC66C" w14:textId="77777777" w:rsidTr="00486E52">
        <w:trPr>
          <w:cantSplit/>
          <w:trHeight w:val="300"/>
        </w:trPr>
        <w:tc>
          <w:tcPr>
            <w:tcW w:w="3122" w:type="dxa"/>
          </w:tcPr>
          <w:p w14:paraId="49062E17" w14:textId="77777777" w:rsidR="00520F05" w:rsidRPr="007E0B31" w:rsidRDefault="00520F05" w:rsidP="00520F05">
            <w:pPr>
              <w:pStyle w:val="Arial11Bold"/>
              <w:rPr>
                <w:rFonts w:cs="Arial"/>
              </w:rPr>
            </w:pPr>
            <w:r w:rsidRPr="007E0B31">
              <w:rPr>
                <w:rFonts w:cs="Arial"/>
              </w:rPr>
              <w:t>Reactive Despatch Network Restriction</w:t>
            </w:r>
          </w:p>
        </w:tc>
        <w:tc>
          <w:tcPr>
            <w:tcW w:w="6513" w:type="dxa"/>
          </w:tcPr>
          <w:p w14:paraId="0D22F1A4" w14:textId="6CDB39AC" w:rsidR="00520F05" w:rsidRPr="007E0B31" w:rsidRDefault="00520F05" w:rsidP="00520F05">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520F05" w:rsidRPr="0079139F" w14:paraId="41F1D243" w14:textId="77777777" w:rsidTr="00486E52">
        <w:trPr>
          <w:cantSplit/>
          <w:trHeight w:val="300"/>
        </w:trPr>
        <w:tc>
          <w:tcPr>
            <w:tcW w:w="3122" w:type="dxa"/>
          </w:tcPr>
          <w:p w14:paraId="09E990EB" w14:textId="53E66CB7" w:rsidR="00520F05" w:rsidRPr="0079139F" w:rsidRDefault="00520F05" w:rsidP="00520F05">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513" w:type="dxa"/>
          </w:tcPr>
          <w:p w14:paraId="606947BC" w14:textId="0AF66AB6" w:rsidR="00520F05" w:rsidRPr="0079139F" w:rsidRDefault="00520F05" w:rsidP="00520F05">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520F05" w:rsidRPr="007E0B31" w14:paraId="46314AF8" w14:textId="77777777" w:rsidTr="00486E52">
        <w:trPr>
          <w:cantSplit/>
          <w:trHeight w:val="300"/>
        </w:trPr>
        <w:tc>
          <w:tcPr>
            <w:tcW w:w="3122" w:type="dxa"/>
          </w:tcPr>
          <w:p w14:paraId="6974C64B" w14:textId="77777777" w:rsidR="00520F05" w:rsidRPr="007E0B31" w:rsidRDefault="00520F05" w:rsidP="00520F05">
            <w:pPr>
              <w:pStyle w:val="Arial11Bold"/>
              <w:rPr>
                <w:rFonts w:cs="Arial"/>
              </w:rPr>
            </w:pPr>
            <w:r w:rsidRPr="007E0B31">
              <w:rPr>
                <w:rFonts w:cs="Arial"/>
              </w:rPr>
              <w:t>Reactive Energy</w:t>
            </w:r>
          </w:p>
        </w:tc>
        <w:tc>
          <w:tcPr>
            <w:tcW w:w="6513" w:type="dxa"/>
          </w:tcPr>
          <w:p w14:paraId="3FE819C4" w14:textId="77777777" w:rsidR="00520F05" w:rsidRPr="007E0B31" w:rsidRDefault="00520F05" w:rsidP="00520F05">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520F05" w:rsidRPr="007E0B31" w14:paraId="4C6A9206" w14:textId="77777777" w:rsidTr="00486E52">
        <w:trPr>
          <w:cantSplit/>
          <w:trHeight w:val="300"/>
        </w:trPr>
        <w:tc>
          <w:tcPr>
            <w:tcW w:w="3122" w:type="dxa"/>
          </w:tcPr>
          <w:p w14:paraId="6C15F2F8" w14:textId="77777777" w:rsidR="00520F05" w:rsidRPr="007E0B31" w:rsidRDefault="00520F05" w:rsidP="00520F05">
            <w:pPr>
              <w:pStyle w:val="Arial11Bold"/>
              <w:rPr>
                <w:rFonts w:cs="Arial"/>
              </w:rPr>
            </w:pPr>
            <w:r w:rsidRPr="007E0B31">
              <w:rPr>
                <w:rFonts w:cs="Arial"/>
              </w:rPr>
              <w:t>Reactive Power</w:t>
            </w:r>
          </w:p>
        </w:tc>
        <w:tc>
          <w:tcPr>
            <w:tcW w:w="6513" w:type="dxa"/>
          </w:tcPr>
          <w:p w14:paraId="2116FCFF" w14:textId="77777777" w:rsidR="00520F05" w:rsidRPr="007E0B31" w:rsidRDefault="00520F05" w:rsidP="00520F05">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520F05" w:rsidRPr="007E0B31" w:rsidRDefault="00520F05" w:rsidP="00520F05">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520F05" w:rsidRPr="007E0B31" w:rsidRDefault="00520F05" w:rsidP="00520F05">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520F05" w:rsidRPr="007E0B31" w14:paraId="3CD853A2" w14:textId="77777777" w:rsidTr="00486E52">
        <w:trPr>
          <w:cantSplit/>
          <w:trHeight w:val="300"/>
        </w:trPr>
        <w:tc>
          <w:tcPr>
            <w:tcW w:w="3122" w:type="dxa"/>
          </w:tcPr>
          <w:p w14:paraId="2F70D0FD" w14:textId="77777777" w:rsidR="00520F05" w:rsidRPr="007E0B31" w:rsidRDefault="00520F05" w:rsidP="00520F05">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513" w:type="dxa"/>
          </w:tcPr>
          <w:p w14:paraId="160E4777" w14:textId="77777777" w:rsidR="00520F05" w:rsidRPr="007E0B31" w:rsidRDefault="00520F05" w:rsidP="00520F05">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520F05" w:rsidRPr="007E0B31" w14:paraId="0FE2CCF3" w14:textId="77777777" w:rsidTr="00486E52">
        <w:trPr>
          <w:cantSplit/>
          <w:trHeight w:val="300"/>
        </w:trPr>
        <w:tc>
          <w:tcPr>
            <w:tcW w:w="3122" w:type="dxa"/>
          </w:tcPr>
          <w:p w14:paraId="4CA01335" w14:textId="11F1E4DD" w:rsidR="00520F05" w:rsidRPr="007E0B31" w:rsidRDefault="00520F05" w:rsidP="00520F05">
            <w:pPr>
              <w:pStyle w:val="Arial11Bold"/>
              <w:rPr>
                <w:rFonts w:cs="Arial"/>
              </w:rPr>
            </w:pPr>
            <w:r>
              <w:t>Regenerative Braking</w:t>
            </w:r>
          </w:p>
        </w:tc>
        <w:tc>
          <w:tcPr>
            <w:tcW w:w="6513" w:type="dxa"/>
          </w:tcPr>
          <w:p w14:paraId="340DC8F2" w14:textId="18ACDBC8" w:rsidR="00520F05" w:rsidRPr="007E0B31" w:rsidRDefault="00520F05" w:rsidP="00520F05">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520F05" w:rsidRPr="007E0B31" w14:paraId="02810D1E" w14:textId="77777777" w:rsidTr="00486E52">
        <w:trPr>
          <w:cantSplit/>
          <w:trHeight w:val="300"/>
        </w:trPr>
        <w:tc>
          <w:tcPr>
            <w:tcW w:w="3122" w:type="dxa"/>
          </w:tcPr>
          <w:p w14:paraId="520D388E" w14:textId="77777777" w:rsidR="00520F05" w:rsidRPr="007E0B31" w:rsidRDefault="00520F05" w:rsidP="00520F05">
            <w:pPr>
              <w:pStyle w:val="Arial11Bold"/>
              <w:rPr>
                <w:rFonts w:cs="Arial"/>
              </w:rPr>
            </w:pPr>
            <w:r w:rsidRPr="007E0B31">
              <w:rPr>
                <w:rFonts w:cs="Arial"/>
              </w:rPr>
              <w:t>Registered Capacity</w:t>
            </w:r>
          </w:p>
        </w:tc>
        <w:tc>
          <w:tcPr>
            <w:tcW w:w="6513" w:type="dxa"/>
          </w:tcPr>
          <w:p w14:paraId="603F7D18"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520F05" w:rsidRPr="007E0B31" w:rsidRDefault="00520F05" w:rsidP="00520F05">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520F05" w:rsidRDefault="00520F05" w:rsidP="00520F05">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520F05" w:rsidRPr="007E0B31" w:rsidRDefault="00520F05" w:rsidP="00520F05">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520F05" w:rsidRPr="007E0B31" w14:paraId="28E3B2E3" w14:textId="77777777" w:rsidTr="00486E52">
        <w:trPr>
          <w:cantSplit/>
          <w:trHeight w:val="300"/>
        </w:trPr>
        <w:tc>
          <w:tcPr>
            <w:tcW w:w="3122" w:type="dxa"/>
          </w:tcPr>
          <w:p w14:paraId="2BE0DBDE" w14:textId="77777777" w:rsidR="00520F05" w:rsidRPr="007E0B31" w:rsidRDefault="00520F05" w:rsidP="00520F05">
            <w:pPr>
              <w:pStyle w:val="Arial11Bold"/>
              <w:rPr>
                <w:rFonts w:cs="Arial"/>
              </w:rPr>
            </w:pPr>
            <w:r w:rsidRPr="007E0B31">
              <w:rPr>
                <w:rFonts w:cs="Arial"/>
              </w:rPr>
              <w:t>Registered Data</w:t>
            </w:r>
          </w:p>
        </w:tc>
        <w:tc>
          <w:tcPr>
            <w:tcW w:w="6513" w:type="dxa"/>
          </w:tcPr>
          <w:p w14:paraId="6C5F8E51" w14:textId="77777777" w:rsidR="00520F05" w:rsidRPr="007E0B31" w:rsidRDefault="00520F05" w:rsidP="00520F0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520F05" w:rsidRPr="007E0B31" w14:paraId="6D4F3B34" w14:textId="77777777" w:rsidTr="00486E52">
        <w:trPr>
          <w:cantSplit/>
          <w:trHeight w:val="300"/>
        </w:trPr>
        <w:tc>
          <w:tcPr>
            <w:tcW w:w="3122" w:type="dxa"/>
          </w:tcPr>
          <w:p w14:paraId="425272E0" w14:textId="77777777" w:rsidR="00520F05" w:rsidRPr="007E0B31" w:rsidRDefault="00520F05" w:rsidP="00520F05">
            <w:pPr>
              <w:pStyle w:val="Arial11Bold"/>
              <w:rPr>
                <w:rFonts w:cs="Arial"/>
              </w:rPr>
            </w:pPr>
            <w:r w:rsidRPr="007E0B31">
              <w:rPr>
                <w:rFonts w:cs="Arial"/>
              </w:rPr>
              <w:t>Registered Import Capability</w:t>
            </w:r>
          </w:p>
        </w:tc>
        <w:tc>
          <w:tcPr>
            <w:tcW w:w="6513" w:type="dxa"/>
          </w:tcPr>
          <w:p w14:paraId="700DCEFE" w14:textId="77777777" w:rsidR="00520F05" w:rsidRPr="007E0B31" w:rsidRDefault="00520F05" w:rsidP="00520F05">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520F05" w:rsidRDefault="00520F05" w:rsidP="00520F05">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520F05" w:rsidRPr="007E0B31" w:rsidRDefault="00520F05" w:rsidP="00520F05">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520F05" w:rsidRPr="007E0B31" w14:paraId="2F4B1BA2" w14:textId="77777777" w:rsidTr="00486E52">
        <w:trPr>
          <w:cantSplit/>
          <w:trHeight w:val="300"/>
        </w:trPr>
        <w:tc>
          <w:tcPr>
            <w:tcW w:w="3122" w:type="dxa"/>
          </w:tcPr>
          <w:p w14:paraId="139F3CB8" w14:textId="77777777" w:rsidR="00520F05" w:rsidRPr="007E0B31" w:rsidRDefault="00520F05" w:rsidP="00520F05">
            <w:pPr>
              <w:pStyle w:val="Arial11Bold"/>
              <w:rPr>
                <w:rFonts w:cs="Arial"/>
              </w:rPr>
            </w:pPr>
            <w:r w:rsidRPr="007E0B31">
              <w:rPr>
                <w:rFonts w:cs="Arial"/>
              </w:rPr>
              <w:t>Regulations</w:t>
            </w:r>
          </w:p>
        </w:tc>
        <w:tc>
          <w:tcPr>
            <w:tcW w:w="6513" w:type="dxa"/>
          </w:tcPr>
          <w:p w14:paraId="5EE91803" w14:textId="77777777" w:rsidR="00520F05" w:rsidRPr="007E0B31" w:rsidRDefault="00520F05" w:rsidP="00520F05">
            <w:pPr>
              <w:pStyle w:val="TableArial11"/>
              <w:rPr>
                <w:rFonts w:cs="Arial"/>
              </w:rPr>
            </w:pPr>
            <w:r w:rsidRPr="007E0B31">
              <w:rPr>
                <w:rFonts w:cs="Arial"/>
              </w:rPr>
              <w:t>The Utilities Contracts Regulations 1996, as amended from time to time.</w:t>
            </w:r>
          </w:p>
        </w:tc>
      </w:tr>
      <w:tr w:rsidR="00520F05" w:rsidRPr="00DE788D" w14:paraId="2B2A16BA" w14:textId="77777777" w:rsidTr="00486E52">
        <w:trPr>
          <w:cantSplit/>
          <w:trHeight w:val="300"/>
        </w:trPr>
        <w:tc>
          <w:tcPr>
            <w:tcW w:w="3122" w:type="dxa"/>
          </w:tcPr>
          <w:p w14:paraId="07E0207E" w14:textId="00F1704F" w:rsidR="00520F05" w:rsidRPr="00845BD2" w:rsidRDefault="00520F05" w:rsidP="00520F05">
            <w:pPr>
              <w:pStyle w:val="Arial11Bold"/>
              <w:rPr>
                <w:rFonts w:cs="Arial"/>
              </w:rPr>
            </w:pPr>
            <w:r w:rsidRPr="00845BD2">
              <w:rPr>
                <w:rFonts w:cs="Arial"/>
                <w:snapToGrid/>
                <w:lang w:val="x-none" w:eastAsia="en-GB"/>
              </w:rPr>
              <w:t>Regulated Sections</w:t>
            </w:r>
          </w:p>
        </w:tc>
        <w:tc>
          <w:tcPr>
            <w:tcW w:w="6513" w:type="dxa"/>
          </w:tcPr>
          <w:p w14:paraId="198AE7F5" w14:textId="77777777" w:rsidR="00520F05" w:rsidRPr="00845BD2" w:rsidRDefault="00520F05" w:rsidP="00520F05">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520F05" w:rsidRPr="00845BD2" w:rsidRDefault="00520F05" w:rsidP="00520F05">
            <w:pPr>
              <w:widowControl/>
              <w:autoSpaceDE w:val="0"/>
              <w:autoSpaceDN w:val="0"/>
              <w:adjustRightInd w:val="0"/>
              <w:snapToGrid w:val="0"/>
              <w:rPr>
                <w:rFonts w:cs="Arial"/>
              </w:rPr>
            </w:pPr>
          </w:p>
        </w:tc>
      </w:tr>
      <w:tr w:rsidR="00520F05" w:rsidRPr="00DE788D" w14:paraId="7DFB31AF" w14:textId="77777777" w:rsidTr="00486E52">
        <w:trPr>
          <w:cantSplit/>
          <w:trHeight w:val="300"/>
        </w:trPr>
        <w:tc>
          <w:tcPr>
            <w:tcW w:w="3122" w:type="dxa"/>
          </w:tcPr>
          <w:p w14:paraId="6F6FE8F2" w14:textId="77777777" w:rsidR="00520F05" w:rsidRPr="00DE788D" w:rsidRDefault="00520F05" w:rsidP="00520F05">
            <w:pPr>
              <w:pStyle w:val="Arial11Bold"/>
              <w:rPr>
                <w:rFonts w:cs="Arial"/>
              </w:rPr>
            </w:pPr>
            <w:r w:rsidRPr="00DE788D">
              <w:rPr>
                <w:rFonts w:cs="Arial"/>
              </w:rPr>
              <w:t>Reheater Time Constant</w:t>
            </w:r>
          </w:p>
        </w:tc>
        <w:tc>
          <w:tcPr>
            <w:tcW w:w="6513" w:type="dxa"/>
          </w:tcPr>
          <w:p w14:paraId="3348769D" w14:textId="77777777" w:rsidR="00520F05" w:rsidRPr="00DE788D" w:rsidRDefault="00520F05" w:rsidP="00520F05">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520F05" w:rsidRPr="007E0B31" w14:paraId="23631208" w14:textId="77777777" w:rsidTr="00486E52">
        <w:trPr>
          <w:cantSplit/>
          <w:trHeight w:val="300"/>
        </w:trPr>
        <w:tc>
          <w:tcPr>
            <w:tcW w:w="3122" w:type="dxa"/>
          </w:tcPr>
          <w:p w14:paraId="28ADFFCF" w14:textId="77777777" w:rsidR="00520F05" w:rsidRPr="007E0B31" w:rsidRDefault="00520F05" w:rsidP="00520F05">
            <w:pPr>
              <w:pStyle w:val="Arial11Bold"/>
              <w:rPr>
                <w:rFonts w:cs="Arial"/>
              </w:rPr>
            </w:pPr>
            <w:r w:rsidRPr="007E0B31">
              <w:rPr>
                <w:rFonts w:cs="Arial"/>
              </w:rPr>
              <w:t>Rejected Grid Code Modification Proposal</w:t>
            </w:r>
          </w:p>
        </w:tc>
        <w:tc>
          <w:tcPr>
            <w:tcW w:w="6513" w:type="dxa"/>
          </w:tcPr>
          <w:p w14:paraId="363B7E25" w14:textId="41DB448D" w:rsidR="00520F05" w:rsidRPr="007E0B31" w:rsidRDefault="00520F05" w:rsidP="00520F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520F05" w:rsidRPr="007E0B31" w14:paraId="35CFBFAD" w14:textId="77777777" w:rsidTr="00486E52">
        <w:trPr>
          <w:cantSplit/>
          <w:trHeight w:val="300"/>
        </w:trPr>
        <w:tc>
          <w:tcPr>
            <w:tcW w:w="3122" w:type="dxa"/>
          </w:tcPr>
          <w:p w14:paraId="2AB7866A" w14:textId="77777777" w:rsidR="00520F05" w:rsidRPr="007E0B31" w:rsidRDefault="00520F05" w:rsidP="00520F05">
            <w:pPr>
              <w:pStyle w:val="Arial11Bold"/>
              <w:rPr>
                <w:rFonts w:cs="Arial"/>
              </w:rPr>
            </w:pPr>
            <w:r w:rsidRPr="007E0B31">
              <w:rPr>
                <w:rFonts w:cs="Arial"/>
              </w:rPr>
              <w:t>Related Person</w:t>
            </w:r>
          </w:p>
        </w:tc>
        <w:tc>
          <w:tcPr>
            <w:tcW w:w="6513" w:type="dxa"/>
          </w:tcPr>
          <w:p w14:paraId="5DAC4B40" w14:textId="088FFBC5" w:rsidR="00520F05" w:rsidRPr="007E0B31" w:rsidRDefault="00520F05" w:rsidP="00520F05">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520F05" w:rsidRPr="007E0B31" w14:paraId="09C3CE4E" w14:textId="77777777" w:rsidTr="00486E52">
        <w:trPr>
          <w:cantSplit/>
          <w:trHeight w:val="300"/>
        </w:trPr>
        <w:tc>
          <w:tcPr>
            <w:tcW w:w="3122" w:type="dxa"/>
          </w:tcPr>
          <w:p w14:paraId="7DF91920" w14:textId="77777777" w:rsidR="00520F05" w:rsidRPr="007E0B31" w:rsidRDefault="00520F05" w:rsidP="00520F05">
            <w:pPr>
              <w:pStyle w:val="Arial11Bold"/>
              <w:rPr>
                <w:rFonts w:cs="Arial"/>
              </w:rPr>
            </w:pPr>
            <w:r w:rsidRPr="007E0B31">
              <w:rPr>
                <w:rFonts w:cs="Arial"/>
              </w:rPr>
              <w:t>Relevant E&amp;W Transmission Licensee</w:t>
            </w:r>
          </w:p>
        </w:tc>
        <w:tc>
          <w:tcPr>
            <w:tcW w:w="6513" w:type="dxa"/>
          </w:tcPr>
          <w:p w14:paraId="5845D330" w14:textId="647A2068" w:rsidR="00520F05" w:rsidRPr="007E0B31" w:rsidRDefault="00520F05" w:rsidP="00520F05">
            <w:pPr>
              <w:pStyle w:val="TableArial11"/>
              <w:rPr>
                <w:rFonts w:cs="Arial"/>
              </w:rPr>
            </w:pPr>
            <w:r w:rsidRPr="098D0C5A">
              <w:rPr>
                <w:rFonts w:cs="Arial"/>
              </w:rPr>
              <w:t xml:space="preserve">As the context requires </w:t>
            </w:r>
            <w:r w:rsidRPr="098D0C5A">
              <w:rPr>
                <w:rFonts w:cs="Arial"/>
                <w:b/>
                <w:bCs/>
              </w:rPr>
              <w:t>NGET</w:t>
            </w:r>
            <w:r w:rsidRPr="098D0C5A">
              <w:rPr>
                <w:rFonts w:cs="Arial"/>
              </w:rPr>
              <w:t xml:space="preserve">, </w:t>
            </w:r>
            <w:ins w:id="136" w:author="Grey (ESO), Alastair" w:date="2022-12-07T21:00:00Z">
              <w:r w:rsidRPr="098D0C5A">
                <w:rPr>
                  <w:rFonts w:cs="Arial"/>
                </w:rPr>
                <w:t>and/or</w:t>
              </w:r>
              <w:r w:rsidRPr="098D0C5A">
                <w:rPr>
                  <w:rFonts w:cs="Arial"/>
                  <w:b/>
                  <w:bCs/>
                </w:rPr>
                <w:t xml:space="preserve"> </w:t>
              </w:r>
              <w:r w:rsidRPr="098D0C5A">
                <w:rPr>
                  <w:rFonts w:cs="Arial"/>
                </w:rPr>
                <w:t xml:space="preserve">a </w:t>
              </w:r>
              <w:r w:rsidRPr="098D0C5A">
                <w:rPr>
                  <w:rFonts w:cs="Arial"/>
                  <w:b/>
                  <w:bCs/>
                </w:rPr>
                <w:t>Competitively Appointed Transmission Licensee</w:t>
              </w:r>
              <w:r w:rsidRPr="098D0C5A">
                <w:rPr>
                  <w:rFonts w:cs="Arial"/>
                </w:rPr>
                <w:t xml:space="preserve"> </w:t>
              </w:r>
            </w:ins>
            <w:ins w:id="137" w:author="Spencer(ESO), Deborah" w:date="2022-12-12T11:59:00Z">
              <w:r w:rsidR="00B951B8">
                <w:rPr>
                  <w:rFonts w:cs="Arial"/>
                </w:rPr>
                <w:t xml:space="preserve"> located in </w:t>
              </w:r>
              <w:r w:rsidR="00B951B8" w:rsidRPr="00C97DA7">
                <w:rPr>
                  <w:rFonts w:cs="Arial"/>
                  <w:b/>
                  <w:bCs/>
                </w:rPr>
                <w:t>NGET</w:t>
              </w:r>
              <w:r w:rsidR="001D29CB" w:rsidRPr="00C97DA7">
                <w:rPr>
                  <w:rFonts w:cs="Arial"/>
                  <w:b/>
                  <w:bCs/>
                </w:rPr>
                <w:t xml:space="preserve">’s </w:t>
              </w:r>
              <w:r w:rsidR="00BF59F2" w:rsidRPr="00C97DA7">
                <w:rPr>
                  <w:rFonts w:cs="Arial"/>
                  <w:b/>
                  <w:bCs/>
                </w:rPr>
                <w:t xml:space="preserve"> Transmission</w:t>
              </w:r>
              <w:r w:rsidR="00BF59F2">
                <w:rPr>
                  <w:rFonts w:cs="Arial"/>
                </w:rPr>
                <w:t xml:space="preserve"> </w:t>
              </w:r>
              <w:r w:rsidR="00BF59F2" w:rsidRPr="00C97DA7">
                <w:rPr>
                  <w:rFonts w:cs="Arial"/>
                  <w:b/>
                  <w:bCs/>
                </w:rPr>
                <w:t>Area</w:t>
              </w:r>
              <w:r w:rsidR="00BF59F2">
                <w:rPr>
                  <w:rFonts w:cs="Arial"/>
                </w:rPr>
                <w:t xml:space="preserve"> </w:t>
              </w:r>
            </w:ins>
            <w:r w:rsidRPr="098D0C5A">
              <w:rPr>
                <w:rFonts w:cs="Arial"/>
              </w:rPr>
              <w:t xml:space="preserve">and/or an </w:t>
            </w:r>
            <w:r w:rsidRPr="098D0C5A">
              <w:rPr>
                <w:rFonts w:cs="Arial"/>
                <w:b/>
                <w:bCs/>
              </w:rPr>
              <w:t>E&amp;W Offshore Transmission Licensee</w:t>
            </w:r>
            <w:r w:rsidRPr="098D0C5A">
              <w:rPr>
                <w:rFonts w:cs="Arial"/>
              </w:rPr>
              <w:t>.</w:t>
            </w:r>
          </w:p>
        </w:tc>
      </w:tr>
      <w:tr w:rsidR="00520F05" w:rsidRPr="007E0B31" w14:paraId="00495AD3" w14:textId="77777777" w:rsidTr="00486E52">
        <w:trPr>
          <w:cantSplit/>
          <w:trHeight w:val="300"/>
        </w:trPr>
        <w:tc>
          <w:tcPr>
            <w:tcW w:w="3122" w:type="dxa"/>
          </w:tcPr>
          <w:p w14:paraId="37CE2F19" w14:textId="77777777" w:rsidR="00520F05" w:rsidRPr="007E0B31" w:rsidRDefault="00520F05" w:rsidP="00520F05">
            <w:pPr>
              <w:pStyle w:val="Arial11Bold"/>
              <w:rPr>
                <w:rFonts w:cs="Arial"/>
              </w:rPr>
            </w:pPr>
            <w:r w:rsidRPr="007E0B31">
              <w:rPr>
                <w:rFonts w:cs="Arial"/>
              </w:rPr>
              <w:t>Relevant Party</w:t>
            </w:r>
          </w:p>
        </w:tc>
        <w:tc>
          <w:tcPr>
            <w:tcW w:w="6513" w:type="dxa"/>
          </w:tcPr>
          <w:p w14:paraId="7BF1A4B9" w14:textId="77777777" w:rsidR="00520F05" w:rsidRPr="007E0B31" w:rsidRDefault="00520F05" w:rsidP="00520F05">
            <w:pPr>
              <w:pStyle w:val="TableArial11"/>
              <w:rPr>
                <w:rFonts w:cs="Arial"/>
              </w:rPr>
            </w:pPr>
            <w:r w:rsidRPr="007E0B31">
              <w:rPr>
                <w:rFonts w:cs="Arial"/>
              </w:rPr>
              <w:t>Has the meaning given in GR15.10(a).</w:t>
            </w:r>
          </w:p>
        </w:tc>
      </w:tr>
      <w:tr w:rsidR="00520F05" w:rsidRPr="007E0B31" w14:paraId="0089BD19" w14:textId="77777777" w:rsidTr="00486E52">
        <w:trPr>
          <w:cantSplit/>
          <w:trHeight w:val="300"/>
        </w:trPr>
        <w:tc>
          <w:tcPr>
            <w:tcW w:w="3122" w:type="dxa"/>
          </w:tcPr>
          <w:p w14:paraId="192E0FD2" w14:textId="77777777" w:rsidR="00520F05" w:rsidRPr="007E0B31" w:rsidRDefault="00520F05" w:rsidP="00520F05">
            <w:pPr>
              <w:pStyle w:val="Arial11Bold"/>
              <w:rPr>
                <w:rFonts w:cs="Arial"/>
              </w:rPr>
            </w:pPr>
            <w:r w:rsidRPr="007E0B31">
              <w:rPr>
                <w:rFonts w:cs="Arial"/>
              </w:rPr>
              <w:t>Relevant Scottish Transmission Licensee</w:t>
            </w:r>
          </w:p>
        </w:tc>
        <w:tc>
          <w:tcPr>
            <w:tcW w:w="6513" w:type="dxa"/>
          </w:tcPr>
          <w:p w14:paraId="1721A37D" w14:textId="1AB2BEA5" w:rsidR="00520F05" w:rsidRPr="007E0B31" w:rsidRDefault="00520F05" w:rsidP="00520F05">
            <w:pPr>
              <w:pStyle w:val="TableArial11"/>
              <w:rPr>
                <w:rFonts w:cs="Arial"/>
              </w:rPr>
            </w:pPr>
            <w:r w:rsidRPr="1A6A7619">
              <w:rPr>
                <w:rFonts w:cs="Arial"/>
              </w:rPr>
              <w:t xml:space="preserve">As the context requires </w:t>
            </w:r>
            <w:r w:rsidRPr="1A6A7619">
              <w:rPr>
                <w:rFonts w:cs="Arial"/>
                <w:b/>
                <w:bCs/>
              </w:rPr>
              <w:t>SPT</w:t>
            </w:r>
            <w:r w:rsidRPr="1A6A7619">
              <w:rPr>
                <w:rFonts w:cs="Arial"/>
              </w:rPr>
              <w:t xml:space="preserve"> and/or </w:t>
            </w:r>
            <w:r w:rsidRPr="1A6A7619">
              <w:rPr>
                <w:rFonts w:cs="Arial"/>
                <w:b/>
                <w:bCs/>
              </w:rPr>
              <w:t>SHETL,</w:t>
            </w:r>
            <w:r w:rsidRPr="1A6A7619">
              <w:rPr>
                <w:rFonts w:cs="Arial"/>
              </w:rPr>
              <w:t xml:space="preserve"> </w:t>
            </w:r>
            <w:ins w:id="138" w:author="Grey (ESO), Alastair" w:date="2022-12-07T21:02:00Z">
              <w:r w:rsidRPr="1A6A7619">
                <w:rPr>
                  <w:rFonts w:cs="Arial"/>
                </w:rPr>
                <w:t xml:space="preserve">and/or a </w:t>
              </w:r>
              <w:r w:rsidRPr="1A6A7619">
                <w:rPr>
                  <w:rFonts w:cs="Arial"/>
                  <w:b/>
                  <w:bCs/>
                </w:rPr>
                <w:t>Competitively Appointed Transmission</w:t>
              </w:r>
              <w:r w:rsidRPr="1A6A7619">
                <w:rPr>
                  <w:rFonts w:cs="Arial"/>
                </w:rPr>
                <w:t xml:space="preserve"> </w:t>
              </w:r>
              <w:r w:rsidRPr="1A6A7619">
                <w:rPr>
                  <w:rFonts w:cs="Arial"/>
                  <w:b/>
                  <w:bCs/>
                </w:rPr>
                <w:t>Licensee</w:t>
              </w:r>
            </w:ins>
            <w:ins w:id="139" w:author="Grey (ESO), Alastair" w:date="2022-12-14T08:52:00Z">
              <w:r w:rsidR="006C1F7B">
                <w:rPr>
                  <w:rFonts w:cs="Arial"/>
                  <w:b/>
                  <w:bCs/>
                </w:rPr>
                <w:t xml:space="preserve"> </w:t>
              </w:r>
              <w:r w:rsidR="006C1F7B" w:rsidRPr="00993E29">
                <w:rPr>
                  <w:rFonts w:cs="Arial"/>
                </w:rPr>
                <w:t>located in either</w:t>
              </w:r>
              <w:r w:rsidR="006C1F7B">
                <w:rPr>
                  <w:rFonts w:cs="Arial"/>
                  <w:b/>
                  <w:bCs/>
                </w:rPr>
                <w:t xml:space="preserve"> </w:t>
              </w:r>
              <w:r w:rsidR="003C6645">
                <w:rPr>
                  <w:rFonts w:cs="Arial"/>
                  <w:b/>
                  <w:bCs/>
                </w:rPr>
                <w:t xml:space="preserve">SPT </w:t>
              </w:r>
              <w:r w:rsidR="003C6645" w:rsidRPr="00993E29">
                <w:rPr>
                  <w:rFonts w:cs="Arial"/>
                </w:rPr>
                <w:t>or</w:t>
              </w:r>
              <w:r w:rsidR="003C6645">
                <w:rPr>
                  <w:rFonts w:cs="Arial"/>
                  <w:b/>
                  <w:bCs/>
                </w:rPr>
                <w:t xml:space="preserve"> SHETL’s</w:t>
              </w:r>
              <w:r w:rsidR="00993E29">
                <w:rPr>
                  <w:rFonts w:cs="Arial"/>
                  <w:b/>
                  <w:bCs/>
                </w:rPr>
                <w:t xml:space="preserve"> Transmission Area,</w:t>
              </w:r>
            </w:ins>
            <w:ins w:id="140" w:author="Grey (ESO), Alastair" w:date="2022-12-07T21:02:00Z">
              <w:r w:rsidRPr="1A6A7619">
                <w:rPr>
                  <w:rFonts w:cs="Arial"/>
                </w:rPr>
                <w:t xml:space="preserve"> </w:t>
              </w:r>
            </w:ins>
            <w:r w:rsidRPr="1A6A7619">
              <w:rPr>
                <w:rFonts w:cs="Arial"/>
              </w:rPr>
              <w:t xml:space="preserve">and/or a </w:t>
            </w:r>
            <w:r w:rsidRPr="1A6A7619">
              <w:rPr>
                <w:rFonts w:cs="Arial"/>
                <w:b/>
                <w:bCs/>
              </w:rPr>
              <w:t>Scottish Offshore Transmission Licensee</w:t>
            </w:r>
            <w:r w:rsidRPr="1A6A7619">
              <w:rPr>
                <w:rFonts w:cs="Arial"/>
              </w:rPr>
              <w:t>.</w:t>
            </w:r>
          </w:p>
        </w:tc>
      </w:tr>
      <w:tr w:rsidR="00520F05" w:rsidRPr="007E0B31" w14:paraId="1E25E753" w14:textId="77777777" w:rsidTr="00486E52">
        <w:trPr>
          <w:cantSplit/>
          <w:trHeight w:val="300"/>
        </w:trPr>
        <w:tc>
          <w:tcPr>
            <w:tcW w:w="3122" w:type="dxa"/>
          </w:tcPr>
          <w:p w14:paraId="3F282714" w14:textId="77777777" w:rsidR="00520F05" w:rsidRPr="007E0B31" w:rsidRDefault="00520F05" w:rsidP="00520F05">
            <w:pPr>
              <w:pStyle w:val="Arial11Bold"/>
              <w:rPr>
                <w:rFonts w:cs="Arial"/>
              </w:rPr>
            </w:pPr>
            <w:r w:rsidRPr="007E0B31">
              <w:rPr>
                <w:rFonts w:cs="Arial"/>
              </w:rPr>
              <w:t>Relevant Transmission Licensee</w:t>
            </w:r>
          </w:p>
        </w:tc>
        <w:tc>
          <w:tcPr>
            <w:tcW w:w="6513" w:type="dxa"/>
          </w:tcPr>
          <w:p w14:paraId="027002BE" w14:textId="0A3B0A6E" w:rsidR="00520F05" w:rsidRPr="007E0B31" w:rsidRDefault="00520F05" w:rsidP="00520F05">
            <w:pPr>
              <w:pStyle w:val="TableArial11"/>
              <w:rPr>
                <w:rFonts w:cs="Arial"/>
              </w:rPr>
            </w:pPr>
            <w:r w:rsidRPr="098D0C5A">
              <w:rPr>
                <w:rFonts w:cs="Arial"/>
              </w:rPr>
              <w:t>Means National Grid Electricity Transmission plc (</w:t>
            </w:r>
            <w:r w:rsidRPr="098D0C5A">
              <w:rPr>
                <w:rFonts w:cs="Arial"/>
                <w:b/>
                <w:bCs/>
              </w:rPr>
              <w:t xml:space="preserve">NGET) </w:t>
            </w:r>
            <w:r w:rsidRPr="098D0C5A">
              <w:rPr>
                <w:rFonts w:cs="Arial"/>
              </w:rPr>
              <w:t xml:space="preserve">in its </w:t>
            </w:r>
            <w:r w:rsidRPr="098D0C5A">
              <w:rPr>
                <w:rFonts w:cs="Arial"/>
                <w:b/>
                <w:bCs/>
              </w:rPr>
              <w:t xml:space="preserve">Transmission Area </w:t>
            </w:r>
            <w:r w:rsidRPr="098D0C5A">
              <w:rPr>
                <w:rFonts w:cs="Arial"/>
              </w:rPr>
              <w:t>or SP Transmission plc (</w:t>
            </w:r>
            <w:r w:rsidRPr="098D0C5A">
              <w:rPr>
                <w:rFonts w:cs="Arial"/>
                <w:b/>
                <w:bCs/>
              </w:rPr>
              <w:t>SPT</w:t>
            </w:r>
            <w:r w:rsidRPr="098D0C5A">
              <w:rPr>
                <w:rFonts w:cs="Arial"/>
              </w:rPr>
              <w:t xml:space="preserve">) in its </w:t>
            </w:r>
            <w:r w:rsidRPr="098D0C5A">
              <w:rPr>
                <w:rFonts w:cs="Arial"/>
                <w:b/>
                <w:bCs/>
              </w:rPr>
              <w:t>Transmission Area</w:t>
            </w:r>
            <w:r w:rsidRPr="098D0C5A">
              <w:rPr>
                <w:rFonts w:cs="Arial"/>
              </w:rPr>
              <w:t xml:space="preserve"> or Scottish Hydro-Electric Transmission Ltd (</w:t>
            </w:r>
            <w:r w:rsidRPr="098D0C5A">
              <w:rPr>
                <w:rFonts w:cs="Arial"/>
                <w:b/>
                <w:bCs/>
              </w:rPr>
              <w:t>SHETL</w:t>
            </w:r>
            <w:r w:rsidRPr="098D0C5A">
              <w:rPr>
                <w:rFonts w:cs="Arial"/>
              </w:rPr>
              <w:t xml:space="preserve">) in its </w:t>
            </w:r>
            <w:r w:rsidRPr="098D0C5A">
              <w:rPr>
                <w:rFonts w:cs="Arial"/>
                <w:b/>
                <w:bCs/>
              </w:rPr>
              <w:t>Transmission Area</w:t>
            </w:r>
            <w:r w:rsidRPr="098D0C5A">
              <w:rPr>
                <w:rFonts w:cs="Arial"/>
              </w:rPr>
              <w:t xml:space="preserve"> or </w:t>
            </w:r>
            <w:ins w:id="141" w:author="Grey (ESO), Alastair" w:date="2022-12-07T21:03:00Z">
              <w:r w:rsidRPr="098D0C5A">
                <w:rPr>
                  <w:rFonts w:cs="Arial"/>
                </w:rPr>
                <w:t xml:space="preserve">any </w:t>
              </w:r>
              <w:r w:rsidRPr="098D0C5A">
                <w:rPr>
                  <w:rFonts w:cs="Arial"/>
                  <w:b/>
                  <w:bCs/>
                </w:rPr>
                <w:t>Competitively Appointed Transmission Licensee</w:t>
              </w:r>
              <w:r w:rsidRPr="098D0C5A">
                <w:rPr>
                  <w:rFonts w:cs="Arial"/>
                </w:rPr>
                <w:t xml:space="preserve"> in its </w:t>
              </w:r>
              <w:r w:rsidRPr="098D0C5A">
                <w:rPr>
                  <w:rFonts w:cs="Arial"/>
                  <w:b/>
                  <w:bCs/>
                </w:rPr>
                <w:t>Transmission Area</w:t>
              </w:r>
              <w:r w:rsidRPr="098D0C5A">
                <w:rPr>
                  <w:rFonts w:cs="Arial"/>
                </w:rPr>
                <w:t xml:space="preserve"> or </w:t>
              </w:r>
            </w:ins>
            <w:r w:rsidRPr="098D0C5A">
              <w:rPr>
                <w:rFonts w:cs="Arial"/>
              </w:rPr>
              <w:t xml:space="preserve">any </w:t>
            </w:r>
            <w:r w:rsidRPr="098D0C5A">
              <w:rPr>
                <w:rFonts w:cs="Arial"/>
                <w:b/>
                <w:bCs/>
              </w:rPr>
              <w:t>Offshore Transmission Licensee</w:t>
            </w:r>
            <w:r w:rsidRPr="098D0C5A">
              <w:rPr>
                <w:rFonts w:cs="Arial"/>
              </w:rPr>
              <w:t xml:space="preserve"> in its </w:t>
            </w:r>
            <w:r w:rsidRPr="098D0C5A">
              <w:rPr>
                <w:rFonts w:cs="Arial"/>
                <w:b/>
                <w:bCs/>
              </w:rPr>
              <w:t>Transmission Area</w:t>
            </w:r>
            <w:r w:rsidRPr="098D0C5A">
              <w:rPr>
                <w:rFonts w:cs="Arial"/>
              </w:rPr>
              <w:t>.</w:t>
            </w:r>
          </w:p>
        </w:tc>
      </w:tr>
      <w:tr w:rsidR="00520F05" w:rsidRPr="007E0B31" w14:paraId="2C38A6A1" w14:textId="77777777" w:rsidTr="00486E52">
        <w:trPr>
          <w:cantSplit/>
          <w:trHeight w:val="300"/>
        </w:trPr>
        <w:tc>
          <w:tcPr>
            <w:tcW w:w="3122" w:type="dxa"/>
          </w:tcPr>
          <w:p w14:paraId="2F282CC1" w14:textId="77777777" w:rsidR="00520F05" w:rsidRPr="007E0B31" w:rsidRDefault="00520F05" w:rsidP="00520F05">
            <w:pPr>
              <w:pStyle w:val="Arial11Bold"/>
              <w:rPr>
                <w:rFonts w:cs="Arial"/>
              </w:rPr>
            </w:pPr>
            <w:r w:rsidRPr="007E0B31">
              <w:rPr>
                <w:rFonts w:cs="Arial"/>
              </w:rPr>
              <w:t>Relevant Unit</w:t>
            </w:r>
          </w:p>
        </w:tc>
        <w:tc>
          <w:tcPr>
            <w:tcW w:w="6513" w:type="dxa"/>
          </w:tcPr>
          <w:p w14:paraId="3349AB2D" w14:textId="77777777" w:rsidR="00520F05" w:rsidRPr="007E0B31" w:rsidRDefault="00520F05" w:rsidP="00520F05">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520F05" w:rsidRPr="007E0B31" w14:paraId="661512B9" w14:textId="77777777" w:rsidTr="00486E52">
        <w:trPr>
          <w:cantSplit/>
          <w:trHeight w:val="300"/>
        </w:trPr>
        <w:tc>
          <w:tcPr>
            <w:tcW w:w="3122" w:type="dxa"/>
          </w:tcPr>
          <w:p w14:paraId="145D3AB1" w14:textId="77777777" w:rsidR="00520F05" w:rsidRPr="007E0B31" w:rsidRDefault="00520F05" w:rsidP="00520F05">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513" w:type="dxa"/>
          </w:tcPr>
          <w:p w14:paraId="57A167B9" w14:textId="77777777" w:rsidR="00520F05" w:rsidRPr="007E0B31" w:rsidRDefault="00520F05" w:rsidP="00520F05">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520F05" w:rsidRPr="007E0B31" w14:paraId="0FC4184C" w14:textId="77777777" w:rsidTr="00486E52">
        <w:trPr>
          <w:cantSplit/>
          <w:trHeight w:val="300"/>
        </w:trPr>
        <w:tc>
          <w:tcPr>
            <w:tcW w:w="3122" w:type="dxa"/>
          </w:tcPr>
          <w:p w14:paraId="517C4056" w14:textId="3B02B7DD" w:rsidR="00520F05" w:rsidRPr="007E0B31" w:rsidRDefault="00520F05" w:rsidP="00520F05">
            <w:pPr>
              <w:pStyle w:val="Arial11Bold"/>
              <w:rPr>
                <w:rFonts w:cs="Arial"/>
              </w:rPr>
            </w:pPr>
            <w:r w:rsidRPr="1A6A7619">
              <w:rPr>
                <w:rFonts w:cs="Arial"/>
              </w:rPr>
              <w:t xml:space="preserve"> Remote Transmission Assets</w:t>
            </w:r>
          </w:p>
        </w:tc>
        <w:tc>
          <w:tcPr>
            <w:tcW w:w="6513" w:type="dxa"/>
          </w:tcPr>
          <w:p w14:paraId="26BD0A1F" w14:textId="402ED181" w:rsidR="00520F05" w:rsidRPr="007E0B31" w:rsidRDefault="00520F05" w:rsidP="00520F05">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7C279ED6" w:rsidR="00520F05" w:rsidRPr="007E0B31" w:rsidRDefault="00520F05" w:rsidP="00DF6D0C">
            <w:pPr>
              <w:pStyle w:val="TableArial11"/>
              <w:ind w:left="567" w:hanging="567"/>
              <w:rPr>
                <w:rFonts w:cs="Arial"/>
                <w:u w:val="single"/>
              </w:rPr>
            </w:pPr>
            <w:r w:rsidRPr="098D0C5A">
              <w:rPr>
                <w:rFonts w:cs="Arial"/>
              </w:rPr>
              <w:t>(b)</w:t>
            </w:r>
            <w:r>
              <w:tab/>
            </w:r>
            <w:r w:rsidRPr="098D0C5A">
              <w:rPr>
                <w:rFonts w:cs="Arial"/>
              </w:rPr>
              <w:t xml:space="preserve">are by agreement between </w:t>
            </w:r>
            <w:r w:rsidRPr="098D0C5A">
              <w:rPr>
                <w:rFonts w:cs="Arial"/>
                <w:b/>
                <w:bCs/>
              </w:rPr>
              <w:t>NGET</w:t>
            </w:r>
            <w:r w:rsidRPr="098D0C5A">
              <w:rPr>
                <w:rFonts w:cs="Arial"/>
              </w:rPr>
              <w:t xml:space="preserve"> and such </w:t>
            </w:r>
            <w:r w:rsidRPr="098D0C5A">
              <w:rPr>
                <w:rFonts w:cs="Arial"/>
                <w:b/>
                <w:bCs/>
              </w:rPr>
              <w:t>User</w:t>
            </w:r>
            <w:r w:rsidRPr="098D0C5A">
              <w:rPr>
                <w:rFonts w:cs="Arial"/>
              </w:rPr>
              <w:t xml:space="preserve"> operated under the direction and control of such </w:t>
            </w:r>
            <w:r w:rsidRPr="098D0C5A">
              <w:rPr>
                <w:rFonts w:cs="Arial"/>
                <w:b/>
                <w:bCs/>
              </w:rPr>
              <w:t>User</w:t>
            </w:r>
            <w:r w:rsidR="00DF6D0C">
              <w:rPr>
                <w:rFonts w:cs="Arial"/>
              </w:rPr>
              <w:t>.</w:t>
            </w:r>
          </w:p>
        </w:tc>
      </w:tr>
      <w:tr w:rsidR="00520F05" w:rsidRPr="007E0B31" w14:paraId="4A5E7BA6" w14:textId="77777777" w:rsidTr="00486E52">
        <w:trPr>
          <w:cantSplit/>
          <w:trHeight w:val="300"/>
        </w:trPr>
        <w:tc>
          <w:tcPr>
            <w:tcW w:w="3122" w:type="dxa"/>
          </w:tcPr>
          <w:p w14:paraId="57C0BDFF" w14:textId="339174F7" w:rsidR="00520F05" w:rsidRPr="007E0B31" w:rsidRDefault="00520F05" w:rsidP="00520F05">
            <w:pPr>
              <w:pStyle w:val="Arial11Bold"/>
              <w:rPr>
                <w:rFonts w:cs="Arial"/>
              </w:rPr>
            </w:pPr>
            <w:r>
              <w:rPr>
                <w:rFonts w:cs="Arial"/>
              </w:rPr>
              <w:t>Replacement Reserves (RR)</w:t>
            </w:r>
          </w:p>
        </w:tc>
        <w:tc>
          <w:tcPr>
            <w:tcW w:w="6513" w:type="dxa"/>
          </w:tcPr>
          <w:p w14:paraId="1845D73A" w14:textId="2F61E8A5" w:rsidR="00520F05" w:rsidRPr="007E0B31" w:rsidRDefault="00520F05" w:rsidP="00520F05">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520F05" w:rsidRPr="007E0B31" w14:paraId="3E793E1A" w14:textId="77777777" w:rsidTr="00486E52">
        <w:trPr>
          <w:cantSplit/>
          <w:trHeight w:val="300"/>
        </w:trPr>
        <w:tc>
          <w:tcPr>
            <w:tcW w:w="3122" w:type="dxa"/>
          </w:tcPr>
          <w:p w14:paraId="70E4C232" w14:textId="77777777" w:rsidR="00520F05" w:rsidRPr="007E0B31" w:rsidRDefault="00520F05" w:rsidP="00520F05">
            <w:pPr>
              <w:pStyle w:val="Arial11Bold"/>
              <w:rPr>
                <w:rFonts w:cs="Arial"/>
              </w:rPr>
            </w:pPr>
            <w:r w:rsidRPr="007E0B31">
              <w:rPr>
                <w:rFonts w:cs="Arial"/>
              </w:rPr>
              <w:t>Requesting Safety Co-ordinator</w:t>
            </w:r>
          </w:p>
        </w:tc>
        <w:tc>
          <w:tcPr>
            <w:tcW w:w="6513" w:type="dxa"/>
          </w:tcPr>
          <w:p w14:paraId="12FAE6E9" w14:textId="77777777" w:rsidR="00520F05" w:rsidRPr="007E0B31" w:rsidRDefault="00520F05" w:rsidP="00520F05">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520F05" w:rsidRPr="007E0B31" w14:paraId="221B80DF" w14:textId="77777777" w:rsidTr="00486E52">
        <w:trPr>
          <w:cantSplit/>
          <w:trHeight w:val="300"/>
        </w:trPr>
        <w:tc>
          <w:tcPr>
            <w:tcW w:w="3122" w:type="dxa"/>
          </w:tcPr>
          <w:p w14:paraId="4C5053E5" w14:textId="77777777" w:rsidR="00520F05" w:rsidRPr="007E0B31" w:rsidRDefault="00520F05" w:rsidP="00520F05">
            <w:pPr>
              <w:pStyle w:val="Arial11Bold"/>
              <w:rPr>
                <w:rFonts w:cs="Arial"/>
              </w:rPr>
            </w:pPr>
            <w:r w:rsidRPr="007E0B31">
              <w:rPr>
                <w:rFonts w:cs="Arial"/>
              </w:rPr>
              <w:t>Responsible Engineer/ Operator</w:t>
            </w:r>
          </w:p>
        </w:tc>
        <w:tc>
          <w:tcPr>
            <w:tcW w:w="6513" w:type="dxa"/>
          </w:tcPr>
          <w:p w14:paraId="40AF59F9" w14:textId="77777777" w:rsidR="00520F05" w:rsidRPr="007E0B31" w:rsidRDefault="00520F05" w:rsidP="00520F05">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520F05" w:rsidRPr="007E0B31" w14:paraId="43B07A92" w14:textId="77777777" w:rsidTr="00486E52">
        <w:trPr>
          <w:cantSplit/>
          <w:trHeight w:val="300"/>
        </w:trPr>
        <w:tc>
          <w:tcPr>
            <w:tcW w:w="3122" w:type="dxa"/>
          </w:tcPr>
          <w:p w14:paraId="142BB592" w14:textId="77777777" w:rsidR="00520F05" w:rsidRPr="007E0B31" w:rsidRDefault="00520F05" w:rsidP="00520F05">
            <w:pPr>
              <w:pStyle w:val="Arial11Bold"/>
              <w:rPr>
                <w:rFonts w:cs="Arial"/>
              </w:rPr>
            </w:pPr>
            <w:r w:rsidRPr="007E0B31">
              <w:rPr>
                <w:rFonts w:cs="Arial"/>
              </w:rPr>
              <w:t>Responsible Manager</w:t>
            </w:r>
          </w:p>
        </w:tc>
        <w:tc>
          <w:tcPr>
            <w:tcW w:w="6513" w:type="dxa"/>
          </w:tcPr>
          <w:p w14:paraId="3D10AC58" w14:textId="010E800C" w:rsidR="00520F05" w:rsidRPr="007E0B31" w:rsidRDefault="00520F05" w:rsidP="00520F05">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520F05" w:rsidRPr="007E0B31" w14:paraId="359C52EC" w14:textId="77777777" w:rsidTr="00486E52">
        <w:trPr>
          <w:cantSplit/>
          <w:trHeight w:val="300"/>
        </w:trPr>
        <w:tc>
          <w:tcPr>
            <w:tcW w:w="3122" w:type="dxa"/>
          </w:tcPr>
          <w:p w14:paraId="600D70C7" w14:textId="51582C98" w:rsidR="00520F05" w:rsidRPr="007E0B31" w:rsidRDefault="00520F05" w:rsidP="00520F05">
            <w:pPr>
              <w:pStyle w:val="Arial11Bold"/>
              <w:rPr>
                <w:rFonts w:cs="Arial"/>
              </w:rPr>
            </w:pPr>
            <w:r>
              <w:rPr>
                <w:rFonts w:cs="Arial"/>
              </w:rPr>
              <w:t>Restoration Service Provider</w:t>
            </w:r>
          </w:p>
        </w:tc>
        <w:tc>
          <w:tcPr>
            <w:tcW w:w="6513" w:type="dxa"/>
          </w:tcPr>
          <w:p w14:paraId="7EAC5DED" w14:textId="5A26DF00" w:rsidR="00520F05" w:rsidRPr="00A87826" w:rsidRDefault="00520F05" w:rsidP="00520F05">
            <w:pPr>
              <w:pStyle w:val="TableArial11"/>
              <w:rPr>
                <w:b/>
              </w:rPr>
            </w:pPr>
            <w:r>
              <w:rPr>
                <w:rFonts w:cs="Arial"/>
              </w:rPr>
              <w:t>A</w:t>
            </w:r>
            <w:r w:rsidRPr="00A87826">
              <w:t xml:space="preserve"> </w:t>
            </w:r>
            <w:r>
              <w:rPr>
                <w:rFonts w:cs="Arial"/>
                <w:b/>
                <w:bCs/>
              </w:rPr>
              <w:t xml:space="preserve">Black Start Service Provider </w:t>
            </w:r>
            <w:r>
              <w:rPr>
                <w:rFonts w:cs="Arial"/>
              </w:rPr>
              <w:t xml:space="preserve">or </w:t>
            </w:r>
            <w:r>
              <w:rPr>
                <w:rFonts w:cs="Arial"/>
                <w:b/>
                <w:bCs/>
              </w:rPr>
              <w:t>User</w:t>
            </w:r>
            <w:r w:rsidRPr="00A87826">
              <w:rPr>
                <w:b/>
              </w:rPr>
              <w:t xml:space="preserve"> </w:t>
            </w:r>
            <w:r>
              <w:rPr>
                <w:rFonts w:cs="Arial"/>
              </w:rPr>
              <w:t xml:space="preserve">with a legal or contractual obligation </w:t>
            </w:r>
            <w:r>
              <w:t>to</w:t>
            </w:r>
            <w:r>
              <w:rPr>
                <w:rFonts w:cs="Arial"/>
              </w:rPr>
              <w:t xml:space="preserve"> provide a service contributing to one or several</w:t>
            </w:r>
            <w:r w:rsidRPr="00A87826">
              <w:t xml:space="preserve"> </w:t>
            </w:r>
            <w:r>
              <w:rPr>
                <w:rFonts w:cs="Arial"/>
              </w:rPr>
              <w:t xml:space="preserve">measures of the </w:t>
            </w:r>
            <w:r>
              <w:rPr>
                <w:rFonts w:cs="Arial"/>
                <w:b/>
                <w:bCs/>
              </w:rPr>
              <w:t>System Restoration Plan</w:t>
            </w:r>
            <w:r w:rsidRPr="00A87826">
              <w:rPr>
                <w:b/>
              </w:rPr>
              <w:t>.</w:t>
            </w:r>
            <w:r w:rsidRPr="00702881">
              <w:t xml:space="preserve">  </w:t>
            </w:r>
            <w:r>
              <w:t xml:space="preserve">   </w:t>
            </w:r>
          </w:p>
        </w:tc>
      </w:tr>
      <w:tr w:rsidR="00520F05" w:rsidRPr="007E0B31" w14:paraId="200F923B" w14:textId="77777777" w:rsidTr="00486E52">
        <w:trPr>
          <w:cantSplit/>
          <w:trHeight w:val="300"/>
        </w:trPr>
        <w:tc>
          <w:tcPr>
            <w:tcW w:w="3122" w:type="dxa"/>
          </w:tcPr>
          <w:p w14:paraId="645AFB45" w14:textId="77777777" w:rsidR="00520F05" w:rsidRPr="007E0B31" w:rsidRDefault="00520F05" w:rsidP="00520F05">
            <w:pPr>
              <w:pStyle w:val="Arial11Bold"/>
              <w:rPr>
                <w:rFonts w:cs="Arial"/>
              </w:rPr>
            </w:pPr>
            <w:r w:rsidRPr="007E0B31">
              <w:rPr>
                <w:rFonts w:cs="Arial"/>
              </w:rPr>
              <w:t>Re-synchronisation</w:t>
            </w:r>
          </w:p>
        </w:tc>
        <w:tc>
          <w:tcPr>
            <w:tcW w:w="6513" w:type="dxa"/>
          </w:tcPr>
          <w:p w14:paraId="116663CE" w14:textId="77777777" w:rsidR="00520F05" w:rsidRPr="007E0B31" w:rsidRDefault="00520F05" w:rsidP="00520F05">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520F05" w:rsidRPr="007E0B31" w14:paraId="5C8B475C" w14:textId="77777777" w:rsidTr="00486E52">
        <w:trPr>
          <w:cantSplit/>
          <w:trHeight w:val="300"/>
        </w:trPr>
        <w:tc>
          <w:tcPr>
            <w:tcW w:w="3122" w:type="dxa"/>
          </w:tcPr>
          <w:p w14:paraId="7A0A7098" w14:textId="6C07E83D" w:rsidR="00520F05" w:rsidRPr="00A24C6C" w:rsidRDefault="00520F05" w:rsidP="00520F05">
            <w:pPr>
              <w:pStyle w:val="Arial11Bold"/>
              <w:rPr>
                <w:rFonts w:cs="Arial"/>
              </w:rPr>
            </w:pPr>
            <w:r w:rsidRPr="00A24C6C">
              <w:rPr>
                <w:lang w:val="en-US"/>
              </w:rPr>
              <w:t>Retained EU Law</w:t>
            </w:r>
          </w:p>
        </w:tc>
        <w:tc>
          <w:tcPr>
            <w:tcW w:w="6513" w:type="dxa"/>
          </w:tcPr>
          <w:p w14:paraId="7D8E70D3" w14:textId="3160A6BF" w:rsidR="00520F05" w:rsidRPr="00A24C6C" w:rsidRDefault="00520F05" w:rsidP="00520F05">
            <w:pPr>
              <w:pStyle w:val="TableArial11"/>
              <w:rPr>
                <w:rFonts w:cs="Arial"/>
              </w:rPr>
            </w:pPr>
            <w:r w:rsidRPr="00A24C6C">
              <w:rPr>
                <w:lang w:val="en-US"/>
              </w:rPr>
              <w:t>31 December 2020 as defined in European Union (Withdrawal) Act 2018 as amended by the European Union (Withdrawal Agreement) Act 2020.</w:t>
            </w:r>
          </w:p>
        </w:tc>
      </w:tr>
      <w:tr w:rsidR="00520F05" w:rsidRPr="007E0B31" w14:paraId="6CA184A0" w14:textId="77777777" w:rsidTr="00486E52">
        <w:trPr>
          <w:cantSplit/>
          <w:trHeight w:val="300"/>
        </w:trPr>
        <w:tc>
          <w:tcPr>
            <w:tcW w:w="3122" w:type="dxa"/>
          </w:tcPr>
          <w:p w14:paraId="0F616CE0" w14:textId="68331982" w:rsidR="00520F05" w:rsidRPr="007E0B31" w:rsidRDefault="00520F05" w:rsidP="00520F05">
            <w:pPr>
              <w:pStyle w:val="Arial11Bold"/>
              <w:rPr>
                <w:rFonts w:cs="Arial"/>
              </w:rPr>
            </w:pPr>
            <w:r>
              <w:rPr>
                <w:rFonts w:cs="Arial"/>
              </w:rPr>
              <w:t>RR Acceptance</w:t>
            </w:r>
          </w:p>
        </w:tc>
        <w:tc>
          <w:tcPr>
            <w:tcW w:w="6513" w:type="dxa"/>
          </w:tcPr>
          <w:p w14:paraId="279A7C5B" w14:textId="3CF00C6B" w:rsidR="00520F05" w:rsidRPr="007E0B31" w:rsidRDefault="00520F05" w:rsidP="00520F05">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520F05" w:rsidRPr="007E0B31" w14:paraId="375C4E00" w14:textId="77777777" w:rsidTr="00486E52">
        <w:trPr>
          <w:cantSplit/>
          <w:trHeight w:val="300"/>
        </w:trPr>
        <w:tc>
          <w:tcPr>
            <w:tcW w:w="3122" w:type="dxa"/>
          </w:tcPr>
          <w:p w14:paraId="1EAC68C5" w14:textId="2FCFB406" w:rsidR="00520F05" w:rsidRDefault="00520F05" w:rsidP="00520F05">
            <w:pPr>
              <w:pStyle w:val="Arial11Bold"/>
              <w:rPr>
                <w:rFonts w:cs="Arial"/>
              </w:rPr>
            </w:pPr>
            <w:r>
              <w:rPr>
                <w:rFonts w:cs="Arial"/>
              </w:rPr>
              <w:t>Restricted</w:t>
            </w:r>
          </w:p>
        </w:tc>
        <w:tc>
          <w:tcPr>
            <w:tcW w:w="6513" w:type="dxa"/>
          </w:tcPr>
          <w:p w14:paraId="573C1772" w14:textId="01CB4CF7" w:rsidR="00520F05" w:rsidRPr="008D5BEE" w:rsidRDefault="00520F05" w:rsidP="00520F05">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520F05" w:rsidRPr="007E0B31" w14:paraId="43440108" w14:textId="77777777" w:rsidTr="00486E52">
        <w:trPr>
          <w:cantSplit/>
          <w:trHeight w:val="300"/>
        </w:trPr>
        <w:tc>
          <w:tcPr>
            <w:tcW w:w="3122" w:type="dxa"/>
          </w:tcPr>
          <w:p w14:paraId="2D0B4C2D" w14:textId="026534D0" w:rsidR="00520F05" w:rsidRPr="000B7208" w:rsidRDefault="00520F05" w:rsidP="00520F05">
            <w:pPr>
              <w:pStyle w:val="Arial11Bold"/>
              <w:rPr>
                <w:rFonts w:cs="Arial"/>
              </w:rPr>
            </w:pPr>
            <w:r w:rsidRPr="002510FF">
              <w:rPr>
                <w:rFonts w:cs="Arial"/>
                <w:bCs/>
              </w:rPr>
              <w:t>ROCOF</w:t>
            </w:r>
          </w:p>
        </w:tc>
        <w:tc>
          <w:tcPr>
            <w:tcW w:w="6513" w:type="dxa"/>
          </w:tcPr>
          <w:p w14:paraId="257637B6" w14:textId="7FA7C548" w:rsidR="00520F05" w:rsidRPr="000B7208" w:rsidRDefault="00520F05" w:rsidP="00520F05">
            <w:pPr>
              <w:pStyle w:val="TableArial11"/>
              <w:rPr>
                <w:rFonts w:cs="Arial"/>
                <w:b/>
              </w:rPr>
            </w:pPr>
            <w:r w:rsidRPr="002510FF">
              <w:rPr>
                <w:rFonts w:cs="Arial"/>
                <w:b/>
              </w:rPr>
              <w:t>Rate of Change of Frequency</w:t>
            </w:r>
          </w:p>
        </w:tc>
      </w:tr>
      <w:tr w:rsidR="00520F05" w:rsidRPr="007E0B31" w14:paraId="724EBAD0" w14:textId="77777777" w:rsidTr="00486E52">
        <w:trPr>
          <w:cantSplit/>
          <w:trHeight w:val="300"/>
        </w:trPr>
        <w:tc>
          <w:tcPr>
            <w:tcW w:w="3122" w:type="dxa"/>
          </w:tcPr>
          <w:p w14:paraId="389CD79A" w14:textId="38EDBFB4" w:rsidR="00520F05" w:rsidRDefault="00520F05" w:rsidP="00520F05">
            <w:pPr>
              <w:pStyle w:val="Arial11Bold"/>
              <w:rPr>
                <w:rFonts w:cs="Arial"/>
              </w:rPr>
            </w:pPr>
            <w:r>
              <w:rPr>
                <w:rFonts w:cs="Arial"/>
              </w:rPr>
              <w:t>RR Instruction</w:t>
            </w:r>
          </w:p>
        </w:tc>
        <w:tc>
          <w:tcPr>
            <w:tcW w:w="6513" w:type="dxa"/>
          </w:tcPr>
          <w:p w14:paraId="74080257" w14:textId="66AE87CD" w:rsidR="00520F05" w:rsidRPr="008D5BEE" w:rsidRDefault="00520F05" w:rsidP="00520F05">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520F05" w:rsidRPr="007E0B31" w14:paraId="0F2AB24C" w14:textId="77777777" w:rsidTr="00486E52">
        <w:trPr>
          <w:cantSplit/>
          <w:trHeight w:val="300"/>
        </w:trPr>
        <w:tc>
          <w:tcPr>
            <w:tcW w:w="3122" w:type="dxa"/>
          </w:tcPr>
          <w:p w14:paraId="1069A459" w14:textId="77777777" w:rsidR="00520F05" w:rsidRPr="007E0B31" w:rsidRDefault="00520F05" w:rsidP="00520F05">
            <w:pPr>
              <w:pStyle w:val="Arial11Bold"/>
              <w:rPr>
                <w:rFonts w:cs="Arial"/>
              </w:rPr>
            </w:pPr>
            <w:r w:rsidRPr="007E0B31">
              <w:rPr>
                <w:rFonts w:cs="Arial"/>
              </w:rPr>
              <w:t>Safety Co-ordinator</w:t>
            </w:r>
          </w:p>
        </w:tc>
        <w:tc>
          <w:tcPr>
            <w:tcW w:w="6513" w:type="dxa"/>
          </w:tcPr>
          <w:p w14:paraId="3FD2A5AD" w14:textId="77777777" w:rsidR="00520F05" w:rsidRPr="007E0B31" w:rsidRDefault="00520F05" w:rsidP="00520F05">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520F05" w:rsidRPr="007E0B31" w14:paraId="3A1DC384" w14:textId="77777777" w:rsidTr="00486E52">
        <w:trPr>
          <w:cantSplit/>
          <w:trHeight w:val="300"/>
        </w:trPr>
        <w:tc>
          <w:tcPr>
            <w:tcW w:w="3122" w:type="dxa"/>
          </w:tcPr>
          <w:p w14:paraId="7406B5EB" w14:textId="77777777" w:rsidR="00520F05" w:rsidRPr="007E0B31" w:rsidRDefault="00520F05" w:rsidP="00520F05">
            <w:pPr>
              <w:pStyle w:val="Arial11Bold"/>
              <w:rPr>
                <w:rFonts w:cs="Arial"/>
              </w:rPr>
            </w:pPr>
            <w:r w:rsidRPr="007E0B31">
              <w:rPr>
                <w:rFonts w:cs="Arial"/>
              </w:rPr>
              <w:t>Safety From The System</w:t>
            </w:r>
          </w:p>
        </w:tc>
        <w:tc>
          <w:tcPr>
            <w:tcW w:w="6513" w:type="dxa"/>
          </w:tcPr>
          <w:p w14:paraId="407DEDEF" w14:textId="77777777" w:rsidR="00520F05" w:rsidRPr="007E0B31" w:rsidRDefault="00520F05" w:rsidP="00520F05">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520F05" w:rsidRPr="007E0B31" w14:paraId="70243D83" w14:textId="77777777" w:rsidTr="00486E52">
        <w:trPr>
          <w:cantSplit/>
          <w:trHeight w:val="300"/>
        </w:trPr>
        <w:tc>
          <w:tcPr>
            <w:tcW w:w="3122" w:type="dxa"/>
          </w:tcPr>
          <w:p w14:paraId="22E262B1" w14:textId="77777777" w:rsidR="00520F05" w:rsidRPr="007E0B31" w:rsidRDefault="00520F05" w:rsidP="00520F05">
            <w:pPr>
              <w:pStyle w:val="Arial11Bold"/>
              <w:rPr>
                <w:rFonts w:cs="Arial"/>
              </w:rPr>
            </w:pPr>
            <w:r w:rsidRPr="007E0B31">
              <w:rPr>
                <w:rFonts w:cs="Arial"/>
              </w:rPr>
              <w:t xml:space="preserve">Safety Key </w:t>
            </w:r>
          </w:p>
        </w:tc>
        <w:tc>
          <w:tcPr>
            <w:tcW w:w="6513" w:type="dxa"/>
          </w:tcPr>
          <w:p w14:paraId="61F0DB91" w14:textId="77777777" w:rsidR="00520F05" w:rsidRPr="007E0B31" w:rsidRDefault="00520F05" w:rsidP="00520F05">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520F05" w:rsidRPr="007E0B31" w14:paraId="30E0A369" w14:textId="77777777" w:rsidTr="00486E52">
        <w:trPr>
          <w:cantSplit/>
          <w:trHeight w:val="300"/>
        </w:trPr>
        <w:tc>
          <w:tcPr>
            <w:tcW w:w="3122" w:type="dxa"/>
          </w:tcPr>
          <w:p w14:paraId="3958C3C0" w14:textId="77777777" w:rsidR="00520F05" w:rsidRPr="007E0B31" w:rsidRDefault="00520F05" w:rsidP="00520F05">
            <w:pPr>
              <w:pStyle w:val="Arial11Bold"/>
              <w:rPr>
                <w:rFonts w:cs="Arial"/>
              </w:rPr>
            </w:pPr>
            <w:r w:rsidRPr="007E0B31">
              <w:rPr>
                <w:rFonts w:cs="Arial"/>
              </w:rPr>
              <w:t>Safety Log</w:t>
            </w:r>
          </w:p>
        </w:tc>
        <w:tc>
          <w:tcPr>
            <w:tcW w:w="6513" w:type="dxa"/>
          </w:tcPr>
          <w:p w14:paraId="1D5A6BA7" w14:textId="77777777" w:rsidR="00520F05" w:rsidRPr="007E0B31" w:rsidRDefault="00520F05" w:rsidP="00520F05">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520F05" w:rsidRPr="007E0B31" w14:paraId="7B8B0D19" w14:textId="77777777" w:rsidTr="00486E52">
        <w:trPr>
          <w:cantSplit/>
          <w:trHeight w:val="300"/>
        </w:trPr>
        <w:tc>
          <w:tcPr>
            <w:tcW w:w="3122" w:type="dxa"/>
          </w:tcPr>
          <w:p w14:paraId="34E9C066" w14:textId="77777777" w:rsidR="00520F05" w:rsidRPr="007E0B31" w:rsidRDefault="00520F05" w:rsidP="00520F05">
            <w:pPr>
              <w:pStyle w:val="Arial11Bold"/>
              <w:rPr>
                <w:rFonts w:cs="Arial"/>
              </w:rPr>
            </w:pPr>
            <w:r w:rsidRPr="007E0B31">
              <w:rPr>
                <w:rFonts w:cs="Arial"/>
              </w:rPr>
              <w:t>Safety Precautions</w:t>
            </w:r>
          </w:p>
        </w:tc>
        <w:tc>
          <w:tcPr>
            <w:tcW w:w="6513" w:type="dxa"/>
          </w:tcPr>
          <w:p w14:paraId="0686C6F3" w14:textId="77777777" w:rsidR="00520F05" w:rsidRPr="007E0B31" w:rsidRDefault="00520F05" w:rsidP="00520F05">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520F05" w:rsidRPr="007E0B31" w14:paraId="5883E205" w14:textId="77777777" w:rsidTr="00486E52">
        <w:trPr>
          <w:cantSplit/>
          <w:trHeight w:val="300"/>
        </w:trPr>
        <w:tc>
          <w:tcPr>
            <w:tcW w:w="3122" w:type="dxa"/>
          </w:tcPr>
          <w:p w14:paraId="20827A76" w14:textId="77777777" w:rsidR="00520F05" w:rsidRPr="007E0B31" w:rsidRDefault="00520F05" w:rsidP="00520F05">
            <w:pPr>
              <w:pStyle w:val="Arial11Bold"/>
              <w:rPr>
                <w:rFonts w:cs="Arial"/>
              </w:rPr>
            </w:pPr>
            <w:r w:rsidRPr="007E0B31">
              <w:rPr>
                <w:rFonts w:cs="Arial"/>
              </w:rPr>
              <w:t>Safety Rules</w:t>
            </w:r>
          </w:p>
        </w:tc>
        <w:tc>
          <w:tcPr>
            <w:tcW w:w="6513" w:type="dxa"/>
          </w:tcPr>
          <w:p w14:paraId="48A0B671" w14:textId="174D5A7A" w:rsidR="00520F05" w:rsidRPr="007E0B31" w:rsidRDefault="00520F05" w:rsidP="00520F05">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520F05" w:rsidRPr="007E0B31" w14:paraId="44AE80E0" w14:textId="77777777" w:rsidTr="00486E52">
        <w:trPr>
          <w:cantSplit/>
          <w:trHeight w:val="300"/>
        </w:trPr>
        <w:tc>
          <w:tcPr>
            <w:tcW w:w="3122" w:type="dxa"/>
          </w:tcPr>
          <w:p w14:paraId="5682B2E8" w14:textId="77777777" w:rsidR="00520F05" w:rsidRPr="007E0B31" w:rsidRDefault="00520F05" w:rsidP="00520F05">
            <w:pPr>
              <w:pStyle w:val="Arial11Bold"/>
              <w:rPr>
                <w:rFonts w:cs="Arial"/>
              </w:rPr>
            </w:pPr>
            <w:r w:rsidRPr="007E0B31">
              <w:rPr>
                <w:rFonts w:cs="Arial"/>
              </w:rPr>
              <w:t>Scottish Offshore Transmission System</w:t>
            </w:r>
          </w:p>
        </w:tc>
        <w:tc>
          <w:tcPr>
            <w:tcW w:w="6513" w:type="dxa"/>
          </w:tcPr>
          <w:p w14:paraId="6F1646FE" w14:textId="77777777" w:rsidR="00520F05" w:rsidRPr="007E0B31" w:rsidRDefault="00520F05" w:rsidP="00520F05">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520F05" w:rsidRPr="007E0B31" w14:paraId="4EC37483" w14:textId="77777777" w:rsidTr="00486E52">
        <w:trPr>
          <w:cantSplit/>
          <w:trHeight w:val="300"/>
        </w:trPr>
        <w:tc>
          <w:tcPr>
            <w:tcW w:w="3122" w:type="dxa"/>
          </w:tcPr>
          <w:p w14:paraId="7592DBED" w14:textId="77777777" w:rsidR="00520F05" w:rsidRPr="007E0B31" w:rsidRDefault="00520F05" w:rsidP="00520F05">
            <w:pPr>
              <w:pStyle w:val="Arial11Bold"/>
              <w:rPr>
                <w:rFonts w:cs="Arial"/>
              </w:rPr>
            </w:pPr>
            <w:r w:rsidRPr="007E0B31">
              <w:rPr>
                <w:rFonts w:cs="Arial"/>
              </w:rPr>
              <w:t>Scottish Offshore Transmission Licensee</w:t>
            </w:r>
          </w:p>
        </w:tc>
        <w:tc>
          <w:tcPr>
            <w:tcW w:w="6513" w:type="dxa"/>
          </w:tcPr>
          <w:p w14:paraId="1E0C090A" w14:textId="77777777" w:rsidR="00520F05" w:rsidRPr="007E0B31" w:rsidRDefault="00520F05" w:rsidP="00520F05">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520F05" w:rsidRPr="007E0B31" w14:paraId="46996A6A" w14:textId="77777777" w:rsidTr="00486E52">
        <w:trPr>
          <w:cantSplit/>
          <w:trHeight w:val="300"/>
        </w:trPr>
        <w:tc>
          <w:tcPr>
            <w:tcW w:w="3122" w:type="dxa"/>
          </w:tcPr>
          <w:p w14:paraId="3B59A20D" w14:textId="77777777" w:rsidR="00520F05" w:rsidRPr="007E0B31" w:rsidRDefault="00520F05" w:rsidP="00520F05">
            <w:pPr>
              <w:pStyle w:val="Arial11Bold"/>
              <w:rPr>
                <w:rFonts w:cs="Arial"/>
              </w:rPr>
            </w:pPr>
            <w:r w:rsidRPr="007E0B31">
              <w:rPr>
                <w:rFonts w:cs="Arial"/>
              </w:rPr>
              <w:t>Scottish Transmission System</w:t>
            </w:r>
          </w:p>
        </w:tc>
        <w:tc>
          <w:tcPr>
            <w:tcW w:w="6513" w:type="dxa"/>
          </w:tcPr>
          <w:p w14:paraId="78AAAC1A" w14:textId="4D56C4CB" w:rsidR="00520F05" w:rsidRPr="00DF6D0C" w:rsidRDefault="00520F05" w:rsidP="00520F05">
            <w:pPr>
              <w:pStyle w:val="TableArial11"/>
              <w:rPr>
                <w:rFonts w:cs="Arial"/>
              </w:rPr>
            </w:pPr>
            <w:r w:rsidRPr="00DF6D0C">
              <w:rPr>
                <w:rFonts w:cs="Arial"/>
              </w:rPr>
              <w:t xml:space="preserve">Collectively </w:t>
            </w:r>
            <w:r w:rsidRPr="00DF6D0C">
              <w:rPr>
                <w:rFonts w:cs="Arial"/>
                <w:b/>
                <w:bCs/>
              </w:rPr>
              <w:t>SPT’s Transmission System</w:t>
            </w:r>
            <w:r w:rsidRPr="00DF6D0C">
              <w:rPr>
                <w:rFonts w:cs="Arial"/>
              </w:rPr>
              <w:t xml:space="preserve"> </w:t>
            </w:r>
            <w:r w:rsidRPr="00DF6D0C">
              <w:rPr>
                <w:rFonts w:cs="Arial"/>
                <w:b/>
                <w:bCs/>
              </w:rPr>
              <w:t>SHETL’s Transmission System</w:t>
            </w:r>
            <w:r w:rsidRPr="00DF6D0C">
              <w:rPr>
                <w:rFonts w:cs="Arial"/>
              </w:rPr>
              <w:t>,</w:t>
            </w:r>
            <w:ins w:id="142" w:author="Spencer(ESO), Deborah" w:date="2022-12-13T13:42:00Z">
              <w:r w:rsidR="0008706F" w:rsidRPr="00DF6D0C">
                <w:rPr>
                  <w:rFonts w:cs="Arial"/>
                </w:rPr>
                <w:t xml:space="preserve"> </w:t>
              </w:r>
              <w:r w:rsidR="0008706F" w:rsidRPr="00DF6D0C">
                <w:rPr>
                  <w:rFonts w:cs="Arial"/>
                  <w:color w:val="242424"/>
                  <w:shd w:val="clear" w:color="auto" w:fill="FFFFFF"/>
                </w:rPr>
                <w:t>any</w:t>
              </w:r>
              <w:r w:rsidR="0008706F" w:rsidRPr="00DF6D0C">
                <w:rPr>
                  <w:rFonts w:cs="Arial"/>
                  <w:b/>
                  <w:bCs/>
                  <w:color w:val="242424"/>
                  <w:shd w:val="clear" w:color="auto" w:fill="FFFFFF"/>
                </w:rPr>
                <w:t> Competitively Appointed Transmission</w:t>
              </w:r>
            </w:ins>
            <w:r w:rsidR="00DF6D0C">
              <w:rPr>
                <w:rFonts w:cs="Arial"/>
                <w:b/>
                <w:bCs/>
                <w:color w:val="242424"/>
                <w:shd w:val="clear" w:color="auto" w:fill="FFFFFF"/>
              </w:rPr>
              <w:t xml:space="preserve"> </w:t>
            </w:r>
            <w:ins w:id="143" w:author="Grey (ESO), Alastair" w:date="2023-01-12T14:04:00Z">
              <w:r w:rsidR="00DF6D0C">
                <w:rPr>
                  <w:rFonts w:cs="Arial"/>
                  <w:b/>
                  <w:bCs/>
                  <w:color w:val="242424"/>
                  <w:shd w:val="clear" w:color="auto" w:fill="FFFFFF"/>
                </w:rPr>
                <w:t>Licensee’s</w:t>
              </w:r>
            </w:ins>
            <w:ins w:id="144" w:author="Grey (ESO), Alastair" w:date="2023-01-12T15:18:00Z">
              <w:r w:rsidR="005659EF">
                <w:rPr>
                  <w:rFonts w:cs="Arial"/>
                  <w:b/>
                  <w:bCs/>
                  <w:color w:val="242424"/>
                  <w:shd w:val="clear" w:color="auto" w:fill="FFFFFF"/>
                </w:rPr>
                <w:t xml:space="preserve"> Transmission System</w:t>
              </w:r>
            </w:ins>
            <w:ins w:id="145" w:author="Spencer(ESO), Deborah" w:date="2022-12-13T13:42:00Z">
              <w:r w:rsidR="0008706F" w:rsidRPr="00DF6D0C">
                <w:rPr>
                  <w:rFonts w:cs="Arial"/>
                  <w:b/>
                  <w:bCs/>
                  <w:color w:val="242424"/>
                  <w:shd w:val="clear" w:color="auto" w:fill="FFFFFF"/>
                </w:rPr>
                <w:t xml:space="preserve"> </w:t>
              </w:r>
              <w:r w:rsidR="0008706F" w:rsidRPr="00DF6D0C">
                <w:rPr>
                  <w:rFonts w:cs="Arial"/>
                  <w:color w:val="242424"/>
                  <w:shd w:val="clear" w:color="auto" w:fill="FFFFFF"/>
                </w:rPr>
                <w:t>located in</w:t>
              </w:r>
              <w:r w:rsidR="0008706F" w:rsidRPr="00DF6D0C">
                <w:rPr>
                  <w:rFonts w:cs="Arial"/>
                  <w:b/>
                  <w:bCs/>
                  <w:color w:val="242424"/>
                  <w:shd w:val="clear" w:color="auto" w:fill="FFFFFF"/>
                </w:rPr>
                <w:t xml:space="preserve"> SPT </w:t>
              </w:r>
              <w:r w:rsidR="0008706F" w:rsidRPr="00DF6D0C">
                <w:rPr>
                  <w:rFonts w:cs="Arial"/>
                  <w:color w:val="242424"/>
                  <w:shd w:val="clear" w:color="auto" w:fill="FFFFFF"/>
                </w:rPr>
                <w:t>or</w:t>
              </w:r>
              <w:r w:rsidR="0008706F" w:rsidRPr="00DF6D0C">
                <w:rPr>
                  <w:rFonts w:cs="Arial"/>
                  <w:b/>
                  <w:bCs/>
                  <w:color w:val="242424"/>
                  <w:shd w:val="clear" w:color="auto" w:fill="FFFFFF"/>
                </w:rPr>
                <w:t xml:space="preserve"> SHETL's Transmission Area</w:t>
              </w:r>
            </w:ins>
            <w:r w:rsidRPr="00DF6D0C">
              <w:rPr>
                <w:rFonts w:cs="Arial"/>
              </w:rPr>
              <w:t xml:space="preserve"> and any </w:t>
            </w:r>
            <w:r w:rsidRPr="00DF6D0C">
              <w:rPr>
                <w:rFonts w:cs="Arial"/>
                <w:b/>
                <w:bCs/>
              </w:rPr>
              <w:t>Scottish Offshore Transmission Systems</w:t>
            </w:r>
            <w:r w:rsidRPr="00DF6D0C">
              <w:rPr>
                <w:rFonts w:cs="Arial"/>
              </w:rPr>
              <w:t>.</w:t>
            </w:r>
          </w:p>
        </w:tc>
      </w:tr>
      <w:tr w:rsidR="00520F05" w:rsidRPr="007E0B31" w14:paraId="51287B91" w14:textId="77777777" w:rsidTr="00486E52">
        <w:trPr>
          <w:cantSplit/>
          <w:trHeight w:val="300"/>
        </w:trPr>
        <w:tc>
          <w:tcPr>
            <w:tcW w:w="3122" w:type="dxa"/>
          </w:tcPr>
          <w:p w14:paraId="06943FD9" w14:textId="77777777" w:rsidR="00520F05" w:rsidRPr="007E0B31" w:rsidRDefault="00520F05" w:rsidP="00520F05">
            <w:pPr>
              <w:pStyle w:val="Arial11Bold"/>
              <w:rPr>
                <w:rFonts w:cs="Arial"/>
              </w:rPr>
            </w:pPr>
            <w:r w:rsidRPr="007E0B31">
              <w:rPr>
                <w:rFonts w:cs="Arial"/>
              </w:rPr>
              <w:t>Scottish User</w:t>
            </w:r>
          </w:p>
        </w:tc>
        <w:tc>
          <w:tcPr>
            <w:tcW w:w="6513" w:type="dxa"/>
          </w:tcPr>
          <w:p w14:paraId="00622B6C" w14:textId="77777777" w:rsidR="00520F05" w:rsidRPr="007E0B31" w:rsidRDefault="00520F05" w:rsidP="00520F05">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520F05" w:rsidRPr="007E0B31" w14:paraId="3C0B3E03" w14:textId="77777777" w:rsidTr="00486E52">
        <w:trPr>
          <w:cantSplit/>
          <w:trHeight w:val="300"/>
        </w:trPr>
        <w:tc>
          <w:tcPr>
            <w:tcW w:w="3122" w:type="dxa"/>
          </w:tcPr>
          <w:p w14:paraId="0790467A" w14:textId="0FEE74A2" w:rsidR="00520F05" w:rsidRPr="007E0B31" w:rsidRDefault="00520F05" w:rsidP="00520F05">
            <w:pPr>
              <w:pStyle w:val="Arial11Bold"/>
              <w:rPr>
                <w:rFonts w:cs="Arial"/>
              </w:rPr>
            </w:pPr>
            <w:r>
              <w:rPr>
                <w:rFonts w:cs="Arial"/>
              </w:rPr>
              <w:t>Secondary BM Unit</w:t>
            </w:r>
          </w:p>
        </w:tc>
        <w:tc>
          <w:tcPr>
            <w:tcW w:w="6513" w:type="dxa"/>
          </w:tcPr>
          <w:p w14:paraId="44EC65D4" w14:textId="2371A3C1" w:rsidR="00520F05" w:rsidRPr="007E0B31" w:rsidRDefault="00520F05" w:rsidP="00520F05">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520F05" w:rsidRPr="007E0B31" w14:paraId="76062AB2" w14:textId="77777777" w:rsidTr="00486E52">
        <w:trPr>
          <w:cantSplit/>
          <w:trHeight w:val="300"/>
        </w:trPr>
        <w:tc>
          <w:tcPr>
            <w:tcW w:w="3122" w:type="dxa"/>
          </w:tcPr>
          <w:p w14:paraId="19193F66" w14:textId="77777777" w:rsidR="00520F05" w:rsidRPr="007E0B31" w:rsidRDefault="00520F05" w:rsidP="00520F05">
            <w:pPr>
              <w:pStyle w:val="Arial11Bold"/>
              <w:rPr>
                <w:rFonts w:cs="Arial"/>
              </w:rPr>
            </w:pPr>
            <w:r w:rsidRPr="007E0B31">
              <w:rPr>
                <w:rFonts w:cs="Arial"/>
              </w:rPr>
              <w:t>Secondary Response</w:t>
            </w:r>
          </w:p>
        </w:tc>
        <w:tc>
          <w:tcPr>
            <w:tcW w:w="6513" w:type="dxa"/>
          </w:tcPr>
          <w:p w14:paraId="78A1E61F" w14:textId="77777777" w:rsidR="00520F05" w:rsidRPr="007E0B31" w:rsidRDefault="00520F05" w:rsidP="00520F0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520F05" w:rsidRPr="007E0B31" w14:paraId="564540DA" w14:textId="77777777" w:rsidTr="00486E52">
        <w:trPr>
          <w:cantSplit/>
          <w:trHeight w:val="300"/>
        </w:trPr>
        <w:tc>
          <w:tcPr>
            <w:tcW w:w="3122" w:type="dxa"/>
          </w:tcPr>
          <w:p w14:paraId="65A0DD2E" w14:textId="77777777" w:rsidR="00520F05" w:rsidRPr="007E0B31" w:rsidRDefault="00520F05" w:rsidP="00520F05">
            <w:pPr>
              <w:pStyle w:val="Arial11Bold"/>
              <w:rPr>
                <w:rFonts w:cs="Arial"/>
              </w:rPr>
            </w:pPr>
            <w:r w:rsidRPr="007E0B31">
              <w:rPr>
                <w:rFonts w:cs="Arial"/>
              </w:rPr>
              <w:t>Secretary of State</w:t>
            </w:r>
          </w:p>
        </w:tc>
        <w:tc>
          <w:tcPr>
            <w:tcW w:w="6513" w:type="dxa"/>
          </w:tcPr>
          <w:p w14:paraId="67522AEA" w14:textId="77777777" w:rsidR="00520F05" w:rsidRPr="007E0B31" w:rsidRDefault="00520F05" w:rsidP="00520F05">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520F05" w:rsidRPr="007E0B31" w14:paraId="240349FB" w14:textId="77777777" w:rsidTr="00486E52">
        <w:trPr>
          <w:cantSplit/>
          <w:trHeight w:val="300"/>
        </w:trPr>
        <w:tc>
          <w:tcPr>
            <w:tcW w:w="3122" w:type="dxa"/>
          </w:tcPr>
          <w:p w14:paraId="39D5CFF9" w14:textId="77777777" w:rsidR="00520F05" w:rsidRPr="007E0B31" w:rsidRDefault="00520F05" w:rsidP="00520F05">
            <w:pPr>
              <w:pStyle w:val="Arial11Bold"/>
              <w:rPr>
                <w:rFonts w:cs="Arial"/>
              </w:rPr>
            </w:pPr>
            <w:r w:rsidRPr="007E0B31">
              <w:rPr>
                <w:rFonts w:cs="Arial"/>
              </w:rPr>
              <w:t>Secured Event</w:t>
            </w:r>
          </w:p>
        </w:tc>
        <w:tc>
          <w:tcPr>
            <w:tcW w:w="6513" w:type="dxa"/>
          </w:tcPr>
          <w:p w14:paraId="5A98690F"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520F05" w:rsidRPr="007E0B31" w14:paraId="646622AD" w14:textId="77777777" w:rsidTr="00486E52">
        <w:trPr>
          <w:cantSplit/>
          <w:trHeight w:val="300"/>
        </w:trPr>
        <w:tc>
          <w:tcPr>
            <w:tcW w:w="3122" w:type="dxa"/>
          </w:tcPr>
          <w:p w14:paraId="2D39DA62" w14:textId="77777777" w:rsidR="00520F05" w:rsidRPr="007E0B31" w:rsidRDefault="00520F05" w:rsidP="00520F05">
            <w:pPr>
              <w:pStyle w:val="Arial11Bold"/>
              <w:rPr>
                <w:rFonts w:cs="Arial"/>
              </w:rPr>
            </w:pPr>
            <w:r w:rsidRPr="007E0B31">
              <w:rPr>
                <w:rFonts w:cs="Arial"/>
              </w:rPr>
              <w:t>Security and Quality of Supply Standard (SQSS)</w:t>
            </w:r>
          </w:p>
        </w:tc>
        <w:tc>
          <w:tcPr>
            <w:tcW w:w="6513" w:type="dxa"/>
          </w:tcPr>
          <w:p w14:paraId="1F7B9DEC" w14:textId="77777777" w:rsidR="00520F05" w:rsidRPr="007E0B31" w:rsidRDefault="00520F05" w:rsidP="00520F05">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520F05" w:rsidRPr="007E0B31" w14:paraId="6D1F96AD" w14:textId="77777777" w:rsidTr="00486E52">
        <w:trPr>
          <w:cantSplit/>
          <w:trHeight w:val="300"/>
        </w:trPr>
        <w:tc>
          <w:tcPr>
            <w:tcW w:w="3122" w:type="dxa"/>
          </w:tcPr>
          <w:p w14:paraId="3D4D2CAD" w14:textId="77777777" w:rsidR="00520F05" w:rsidRPr="007E0B31" w:rsidRDefault="00520F05" w:rsidP="00520F05">
            <w:pPr>
              <w:pStyle w:val="Arial11Bold"/>
              <w:rPr>
                <w:rFonts w:cs="Arial"/>
              </w:rPr>
            </w:pPr>
            <w:r w:rsidRPr="007E0B31">
              <w:rPr>
                <w:rFonts w:cs="Arial"/>
              </w:rPr>
              <w:t>Self-Governance Criteria</w:t>
            </w:r>
          </w:p>
        </w:tc>
        <w:tc>
          <w:tcPr>
            <w:tcW w:w="6513" w:type="dxa"/>
          </w:tcPr>
          <w:p w14:paraId="54B7BCEB" w14:textId="77777777" w:rsidR="00520F05" w:rsidRPr="007E0B31" w:rsidRDefault="00520F05" w:rsidP="00520F05">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520F05" w:rsidRPr="007E0B31" w:rsidRDefault="00520F05" w:rsidP="00520F05">
            <w:pPr>
              <w:pStyle w:val="TableArial11"/>
              <w:numPr>
                <w:ilvl w:val="0"/>
                <w:numId w:val="8"/>
              </w:numPr>
              <w:rPr>
                <w:rFonts w:cs="Arial"/>
              </w:rPr>
            </w:pPr>
            <w:r w:rsidRPr="007E0B31">
              <w:rPr>
                <w:rFonts w:cs="Arial"/>
              </w:rPr>
              <w:t>is unlikely to have a material effect on:</w:t>
            </w:r>
          </w:p>
          <w:p w14:paraId="0AFA7F7C" w14:textId="77777777" w:rsidR="00520F05" w:rsidRPr="007E0B31" w:rsidRDefault="00520F05" w:rsidP="00520F05">
            <w:pPr>
              <w:pStyle w:val="TableArial11"/>
              <w:numPr>
                <w:ilvl w:val="0"/>
                <w:numId w:val="9"/>
              </w:numPr>
              <w:rPr>
                <w:rFonts w:cs="Arial"/>
              </w:rPr>
            </w:pPr>
            <w:r w:rsidRPr="007E0B31">
              <w:rPr>
                <w:rFonts w:cs="Arial"/>
              </w:rPr>
              <w:t>existing or future electricity consumers; and</w:t>
            </w:r>
          </w:p>
          <w:p w14:paraId="46F9696D" w14:textId="29B1C8A6" w:rsidR="00520F05" w:rsidRPr="007E0B31" w:rsidRDefault="00520F05" w:rsidP="00520F05">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520F05" w:rsidRPr="007E0B31" w:rsidRDefault="00520F05" w:rsidP="00520F05">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520F05" w:rsidRPr="007E0B31" w:rsidRDefault="00520F05" w:rsidP="00520F05">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520F05" w:rsidRPr="007E0B31" w:rsidRDefault="00520F05" w:rsidP="00520F05">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520F05" w:rsidRPr="00612E81" w:rsidRDefault="00520F05" w:rsidP="00520F05">
            <w:pPr>
              <w:pStyle w:val="TableArial11"/>
              <w:numPr>
                <w:ilvl w:val="0"/>
                <w:numId w:val="8"/>
              </w:numPr>
              <w:rPr>
                <w:rFonts w:cs="Arial"/>
              </w:rPr>
            </w:pPr>
            <w:r w:rsidRPr="00612E81">
              <w:rPr>
                <w:rFonts w:cs="Arial"/>
              </w:rPr>
              <w:t>is unlikely to discriminate between different classes of Users.</w:t>
            </w:r>
          </w:p>
          <w:p w14:paraId="766072C3" w14:textId="0AB255AC" w:rsidR="00520F05" w:rsidRPr="007E0B31" w:rsidRDefault="00520F05" w:rsidP="00520F05">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520F05" w:rsidRPr="007E0B31" w14:paraId="519D0516" w14:textId="77777777" w:rsidTr="00486E52">
        <w:trPr>
          <w:cantSplit/>
          <w:trHeight w:val="300"/>
        </w:trPr>
        <w:tc>
          <w:tcPr>
            <w:tcW w:w="3122" w:type="dxa"/>
          </w:tcPr>
          <w:p w14:paraId="6FE46427" w14:textId="77777777" w:rsidR="00520F05" w:rsidRPr="007E0B31" w:rsidRDefault="00520F05" w:rsidP="00520F05">
            <w:pPr>
              <w:pStyle w:val="Arial11Bold"/>
              <w:rPr>
                <w:rFonts w:cs="Arial"/>
              </w:rPr>
            </w:pPr>
            <w:r w:rsidRPr="007E0B31">
              <w:rPr>
                <w:rFonts w:cs="Arial"/>
              </w:rPr>
              <w:t>Self-Governance Modifications</w:t>
            </w:r>
          </w:p>
        </w:tc>
        <w:tc>
          <w:tcPr>
            <w:tcW w:w="6513" w:type="dxa"/>
          </w:tcPr>
          <w:p w14:paraId="27E32F5F" w14:textId="77777777" w:rsidR="00520F05" w:rsidRPr="007E0B31" w:rsidRDefault="00520F05" w:rsidP="00520F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520F05" w:rsidRPr="007E0B31" w14:paraId="6A0ED69B" w14:textId="77777777" w:rsidTr="00486E52">
        <w:trPr>
          <w:cantSplit/>
          <w:trHeight w:val="300"/>
        </w:trPr>
        <w:tc>
          <w:tcPr>
            <w:tcW w:w="3122" w:type="dxa"/>
          </w:tcPr>
          <w:p w14:paraId="0FD8F1F7" w14:textId="77777777" w:rsidR="00520F05" w:rsidRPr="007E0B31" w:rsidRDefault="00520F05" w:rsidP="00520F05">
            <w:pPr>
              <w:pStyle w:val="Arial11Bold"/>
              <w:rPr>
                <w:rFonts w:cs="Arial"/>
              </w:rPr>
            </w:pPr>
            <w:r w:rsidRPr="007E0B31">
              <w:rPr>
                <w:rFonts w:cs="Arial"/>
              </w:rPr>
              <w:t>Self-Governance Statement</w:t>
            </w:r>
          </w:p>
        </w:tc>
        <w:tc>
          <w:tcPr>
            <w:tcW w:w="6513" w:type="dxa"/>
          </w:tcPr>
          <w:p w14:paraId="10C74376" w14:textId="77777777" w:rsidR="00520F05" w:rsidRPr="007E0B31" w:rsidRDefault="00520F05" w:rsidP="00520F05">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520F05" w:rsidRPr="007E0B31" w:rsidRDefault="00520F05" w:rsidP="00520F05">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520F05" w:rsidRPr="007E0B31" w:rsidRDefault="00520F05" w:rsidP="00520F05">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520F05" w:rsidRPr="007E0B31" w14:paraId="136D3FE1" w14:textId="77777777" w:rsidTr="00486E52">
        <w:trPr>
          <w:cantSplit/>
          <w:trHeight w:val="300"/>
        </w:trPr>
        <w:tc>
          <w:tcPr>
            <w:tcW w:w="3122" w:type="dxa"/>
          </w:tcPr>
          <w:p w14:paraId="564BE747" w14:textId="77777777" w:rsidR="00520F05" w:rsidRPr="007E0B31" w:rsidRDefault="00520F05" w:rsidP="00520F05">
            <w:pPr>
              <w:pStyle w:val="Arial11Bold"/>
              <w:rPr>
                <w:rFonts w:cs="Arial"/>
              </w:rPr>
            </w:pPr>
            <w:r w:rsidRPr="007E0B31">
              <w:rPr>
                <w:rFonts w:cs="Arial"/>
              </w:rPr>
              <w:t>Setpoint Voltage</w:t>
            </w:r>
          </w:p>
        </w:tc>
        <w:tc>
          <w:tcPr>
            <w:tcW w:w="6513" w:type="dxa"/>
          </w:tcPr>
          <w:p w14:paraId="38F46902" w14:textId="77777777" w:rsidR="00520F05" w:rsidRPr="007E0B31" w:rsidRDefault="00520F05" w:rsidP="00520F05">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520F05" w:rsidRPr="007E0B31" w14:paraId="2C5B1DCD" w14:textId="77777777" w:rsidTr="00486E52">
        <w:trPr>
          <w:cantSplit/>
          <w:trHeight w:val="300"/>
        </w:trPr>
        <w:tc>
          <w:tcPr>
            <w:tcW w:w="3122" w:type="dxa"/>
          </w:tcPr>
          <w:p w14:paraId="61385F85" w14:textId="77777777" w:rsidR="00520F05" w:rsidRPr="007E0B31" w:rsidRDefault="00520F05" w:rsidP="00520F05">
            <w:pPr>
              <w:pStyle w:val="Arial11Bold"/>
              <w:rPr>
                <w:rFonts w:cs="Arial"/>
              </w:rPr>
            </w:pPr>
            <w:r w:rsidRPr="007E0B31">
              <w:rPr>
                <w:rFonts w:cs="Arial"/>
              </w:rPr>
              <w:t>Settlement Period</w:t>
            </w:r>
          </w:p>
        </w:tc>
        <w:tc>
          <w:tcPr>
            <w:tcW w:w="6513" w:type="dxa"/>
          </w:tcPr>
          <w:p w14:paraId="4AB567C7" w14:textId="77777777" w:rsidR="00520F05" w:rsidRPr="007E0B31" w:rsidRDefault="00520F05" w:rsidP="00520F05">
            <w:pPr>
              <w:pStyle w:val="TableArial11"/>
              <w:rPr>
                <w:rFonts w:cs="Arial"/>
              </w:rPr>
            </w:pPr>
            <w:r w:rsidRPr="007E0B31">
              <w:rPr>
                <w:rFonts w:cs="Arial"/>
              </w:rPr>
              <w:t>A period of 30 minutes ending on the hour and half-hour in each hour during a day.</w:t>
            </w:r>
          </w:p>
        </w:tc>
      </w:tr>
      <w:tr w:rsidR="00520F05" w:rsidRPr="007E0B31" w14:paraId="2C952150" w14:textId="77777777" w:rsidTr="00486E52">
        <w:trPr>
          <w:cantSplit/>
          <w:trHeight w:val="300"/>
        </w:trPr>
        <w:tc>
          <w:tcPr>
            <w:tcW w:w="3122" w:type="dxa"/>
          </w:tcPr>
          <w:p w14:paraId="3E931984" w14:textId="77777777" w:rsidR="00520F05" w:rsidRPr="007E0B31" w:rsidRDefault="00520F05" w:rsidP="00520F05">
            <w:pPr>
              <w:pStyle w:val="Arial11Bold"/>
              <w:rPr>
                <w:rFonts w:cs="Arial"/>
              </w:rPr>
            </w:pPr>
            <w:r w:rsidRPr="007E0B31">
              <w:rPr>
                <w:rFonts w:cs="Arial"/>
              </w:rPr>
              <w:t>Seven Year Statement</w:t>
            </w:r>
          </w:p>
        </w:tc>
        <w:tc>
          <w:tcPr>
            <w:tcW w:w="6513" w:type="dxa"/>
          </w:tcPr>
          <w:p w14:paraId="2C46A0D7" w14:textId="20DD6457" w:rsidR="00520F05" w:rsidRPr="007E0B31" w:rsidRDefault="00520F05" w:rsidP="00520F05">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520F05" w:rsidRPr="007E0B31" w14:paraId="6A64B863" w14:textId="77777777" w:rsidTr="00486E52">
        <w:trPr>
          <w:cantSplit/>
          <w:trHeight w:val="300"/>
        </w:trPr>
        <w:tc>
          <w:tcPr>
            <w:tcW w:w="3122" w:type="dxa"/>
          </w:tcPr>
          <w:p w14:paraId="702BBF4B" w14:textId="77777777" w:rsidR="00520F05" w:rsidRPr="007E0B31" w:rsidRDefault="00520F05" w:rsidP="00520F05">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513" w:type="dxa"/>
          </w:tcPr>
          <w:p w14:paraId="59569A27" w14:textId="77777777" w:rsidR="00520F05" w:rsidRPr="007E0B31" w:rsidRDefault="00520F05" w:rsidP="00520F05">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520F05" w:rsidRPr="007E0B31" w14:paraId="510136CA" w14:textId="77777777" w:rsidTr="00486E52">
        <w:trPr>
          <w:cantSplit/>
          <w:trHeight w:val="300"/>
        </w:trPr>
        <w:tc>
          <w:tcPr>
            <w:tcW w:w="3122" w:type="dxa"/>
          </w:tcPr>
          <w:p w14:paraId="35028F39" w14:textId="77777777" w:rsidR="00520F05" w:rsidRPr="007E0B31" w:rsidRDefault="00520F05" w:rsidP="00520F05">
            <w:pPr>
              <w:pStyle w:val="Arial11Bold"/>
              <w:rPr>
                <w:rFonts w:cs="Arial"/>
                <w:lang w:val="en-US"/>
              </w:rPr>
            </w:pPr>
            <w:r w:rsidRPr="007E0B31">
              <w:rPr>
                <w:rFonts w:cs="Arial"/>
                <w:lang w:val="en-US"/>
              </w:rPr>
              <w:t>SHETL</w:t>
            </w:r>
          </w:p>
        </w:tc>
        <w:tc>
          <w:tcPr>
            <w:tcW w:w="6513" w:type="dxa"/>
          </w:tcPr>
          <w:p w14:paraId="3E3D4EB4" w14:textId="77777777" w:rsidR="00520F05" w:rsidRPr="007E0B31" w:rsidRDefault="00520F05" w:rsidP="00520F05">
            <w:pPr>
              <w:pStyle w:val="TableArial11"/>
              <w:rPr>
                <w:rFonts w:cs="Arial"/>
              </w:rPr>
            </w:pPr>
            <w:r w:rsidRPr="007E0B31">
              <w:rPr>
                <w:rFonts w:cs="Arial"/>
              </w:rPr>
              <w:t>Scottish Hydro-Electric Transmission Limited</w:t>
            </w:r>
            <w:r>
              <w:rPr>
                <w:rFonts w:cs="Arial"/>
              </w:rPr>
              <w:t>.</w:t>
            </w:r>
          </w:p>
        </w:tc>
      </w:tr>
      <w:tr w:rsidR="00520F05" w:rsidRPr="007E0B31" w14:paraId="67FED673" w14:textId="77777777" w:rsidTr="00486E52">
        <w:trPr>
          <w:cantSplit/>
          <w:trHeight w:val="300"/>
        </w:trPr>
        <w:tc>
          <w:tcPr>
            <w:tcW w:w="3122" w:type="dxa"/>
          </w:tcPr>
          <w:p w14:paraId="369FD6B3" w14:textId="77777777" w:rsidR="00520F05" w:rsidRPr="007E0B31" w:rsidRDefault="00520F05" w:rsidP="00520F05">
            <w:pPr>
              <w:pStyle w:val="Arial11Bold"/>
              <w:rPr>
                <w:rFonts w:cs="Arial"/>
              </w:rPr>
            </w:pPr>
            <w:r w:rsidRPr="007E0B31">
              <w:rPr>
                <w:rFonts w:cs="Arial"/>
              </w:rPr>
              <w:t>Shutdown</w:t>
            </w:r>
          </w:p>
        </w:tc>
        <w:tc>
          <w:tcPr>
            <w:tcW w:w="6513" w:type="dxa"/>
          </w:tcPr>
          <w:p w14:paraId="6E389810" w14:textId="7260EDEB" w:rsidR="00520F05" w:rsidRPr="000B675D" w:rsidRDefault="00520F05" w:rsidP="00520F05">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520F05" w:rsidRPr="00105C6E" w:rsidRDefault="00520F05" w:rsidP="00520F05">
            <w:pPr>
              <w:pStyle w:val="Default"/>
              <w:jc w:val="both"/>
              <w:rPr>
                <w:sz w:val="20"/>
                <w:szCs w:val="20"/>
              </w:rPr>
            </w:pPr>
          </w:p>
          <w:p w14:paraId="2CFC5969" w14:textId="7E76E59F" w:rsidR="00520F05" w:rsidRPr="00A87826" w:rsidRDefault="00520F05" w:rsidP="00520F05">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520F05" w:rsidRPr="007E0B31" w14:paraId="7BC2DAF6" w14:textId="77777777" w:rsidTr="00486E52">
        <w:trPr>
          <w:cantSplit/>
          <w:trHeight w:val="300"/>
        </w:trPr>
        <w:tc>
          <w:tcPr>
            <w:tcW w:w="3122" w:type="dxa"/>
          </w:tcPr>
          <w:p w14:paraId="3675FAA8" w14:textId="77777777" w:rsidR="00520F05" w:rsidRPr="007E0B31" w:rsidRDefault="00520F05" w:rsidP="00520F05">
            <w:pPr>
              <w:pStyle w:val="Arial11Bold"/>
              <w:rPr>
                <w:rFonts w:cs="Arial"/>
                <w:lang w:val="en-US"/>
              </w:rPr>
            </w:pPr>
            <w:r w:rsidRPr="007E0B31">
              <w:rPr>
                <w:rFonts w:cs="Arial"/>
                <w:lang w:val="en-US"/>
              </w:rPr>
              <w:t>Significant Code Review</w:t>
            </w:r>
          </w:p>
        </w:tc>
        <w:tc>
          <w:tcPr>
            <w:tcW w:w="6513" w:type="dxa"/>
          </w:tcPr>
          <w:p w14:paraId="671DC2B0" w14:textId="77777777" w:rsidR="00520F05" w:rsidRPr="007E0B31" w:rsidRDefault="00520F05" w:rsidP="00520F0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520F05" w:rsidRPr="007E0B31" w14:paraId="1B5DF07B" w14:textId="77777777" w:rsidTr="00486E52">
        <w:trPr>
          <w:cantSplit/>
          <w:trHeight w:val="300"/>
        </w:trPr>
        <w:tc>
          <w:tcPr>
            <w:tcW w:w="3122" w:type="dxa"/>
          </w:tcPr>
          <w:p w14:paraId="7D570753" w14:textId="77777777" w:rsidR="00520F05" w:rsidRPr="007E0B31" w:rsidRDefault="00520F05" w:rsidP="00520F05">
            <w:pPr>
              <w:pStyle w:val="Arial11Bold"/>
              <w:rPr>
                <w:rFonts w:cs="Arial"/>
                <w:lang w:val="en-US"/>
              </w:rPr>
            </w:pPr>
            <w:r w:rsidRPr="007E0B31">
              <w:rPr>
                <w:rFonts w:cs="Arial"/>
                <w:lang w:val="en-US"/>
              </w:rPr>
              <w:t>Significant Code Review Phase</w:t>
            </w:r>
          </w:p>
        </w:tc>
        <w:tc>
          <w:tcPr>
            <w:tcW w:w="6513" w:type="dxa"/>
          </w:tcPr>
          <w:p w14:paraId="0EC0F404" w14:textId="77777777" w:rsidR="00520F05" w:rsidRPr="007E0B31" w:rsidRDefault="00520F05" w:rsidP="00520F0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520F05" w:rsidRPr="007E0B31" w14:paraId="5ADB841A" w14:textId="77777777" w:rsidTr="00486E52">
        <w:trPr>
          <w:cantSplit/>
          <w:trHeight w:val="300"/>
        </w:trPr>
        <w:tc>
          <w:tcPr>
            <w:tcW w:w="3122" w:type="dxa"/>
          </w:tcPr>
          <w:p w14:paraId="7F34926A" w14:textId="77777777" w:rsidR="00520F05" w:rsidRPr="007E0B31" w:rsidRDefault="00520F05" w:rsidP="00520F05">
            <w:pPr>
              <w:pStyle w:val="Arial11Bold"/>
              <w:rPr>
                <w:rFonts w:cs="Arial"/>
              </w:rPr>
            </w:pPr>
            <w:r>
              <w:rPr>
                <w:rFonts w:cs="Arial"/>
                <w:shd w:val="clear" w:color="auto" w:fill="FAF9F8"/>
              </w:rPr>
              <w:t>Significant Event</w:t>
            </w:r>
          </w:p>
        </w:tc>
        <w:tc>
          <w:tcPr>
            <w:tcW w:w="6513" w:type="dxa"/>
          </w:tcPr>
          <w:p w14:paraId="1EE1E359" w14:textId="77777777" w:rsidR="00520F05" w:rsidRPr="007E0B31" w:rsidRDefault="00520F05" w:rsidP="00520F05">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520F05" w:rsidRPr="007E0B31" w14:paraId="1BEA81BE" w14:textId="77777777" w:rsidTr="00486E52">
        <w:trPr>
          <w:cantSplit/>
          <w:trHeight w:val="300"/>
        </w:trPr>
        <w:tc>
          <w:tcPr>
            <w:tcW w:w="3122" w:type="dxa"/>
          </w:tcPr>
          <w:p w14:paraId="7DDF6CE8" w14:textId="77777777" w:rsidR="00520F05" w:rsidRPr="007E0B31" w:rsidRDefault="00520F05" w:rsidP="00520F05">
            <w:pPr>
              <w:pStyle w:val="Arial11Bold"/>
              <w:rPr>
                <w:rFonts w:cs="Arial"/>
              </w:rPr>
            </w:pPr>
            <w:r w:rsidRPr="007E0B31">
              <w:rPr>
                <w:rFonts w:cs="Arial"/>
              </w:rPr>
              <w:t>Significant Incident</w:t>
            </w:r>
          </w:p>
        </w:tc>
        <w:tc>
          <w:tcPr>
            <w:tcW w:w="6513" w:type="dxa"/>
          </w:tcPr>
          <w:p w14:paraId="7F61F265" w14:textId="77777777" w:rsidR="00520F05" w:rsidRPr="007E0B31" w:rsidRDefault="00520F05" w:rsidP="00520F05">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520F05" w:rsidRPr="007E0B31" w14:paraId="3E055DF2" w14:textId="77777777" w:rsidTr="00486E52">
        <w:trPr>
          <w:cantSplit/>
          <w:trHeight w:val="300"/>
        </w:trPr>
        <w:tc>
          <w:tcPr>
            <w:tcW w:w="3122" w:type="dxa"/>
          </w:tcPr>
          <w:p w14:paraId="0E800888" w14:textId="77777777" w:rsidR="00520F05" w:rsidRPr="007E0B31" w:rsidRDefault="00520F05" w:rsidP="00520F05">
            <w:pPr>
              <w:pStyle w:val="Arial11Bold"/>
              <w:rPr>
                <w:rFonts w:cs="Arial"/>
              </w:rPr>
            </w:pPr>
            <w:r w:rsidRPr="007E0B31">
              <w:rPr>
                <w:rFonts w:cs="Arial"/>
              </w:rPr>
              <w:t>Simultaneous Tap Change</w:t>
            </w:r>
          </w:p>
        </w:tc>
        <w:tc>
          <w:tcPr>
            <w:tcW w:w="6513" w:type="dxa"/>
          </w:tcPr>
          <w:p w14:paraId="60D3F25A" w14:textId="2377F85E" w:rsidR="00520F05" w:rsidRPr="007E0B31" w:rsidRDefault="00520F05" w:rsidP="00520F05">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520F05" w:rsidRPr="007E0B31" w14:paraId="328E6979" w14:textId="77777777" w:rsidTr="00486E52">
        <w:trPr>
          <w:cantSplit/>
          <w:trHeight w:val="300"/>
        </w:trPr>
        <w:tc>
          <w:tcPr>
            <w:tcW w:w="3122" w:type="dxa"/>
          </w:tcPr>
          <w:p w14:paraId="7DB29454" w14:textId="260E372C" w:rsidR="00520F05" w:rsidRPr="009A551F" w:rsidRDefault="00520F05" w:rsidP="00520F05">
            <w:pPr>
              <w:pStyle w:val="Arial11Bold"/>
              <w:rPr>
                <w:rFonts w:cs="Arial"/>
              </w:rPr>
            </w:pPr>
            <w:r w:rsidRPr="009A551F">
              <w:rPr>
                <w:lang w:val="en-US"/>
              </w:rPr>
              <w:t>Single Intraday Coupling</w:t>
            </w:r>
          </w:p>
        </w:tc>
        <w:tc>
          <w:tcPr>
            <w:tcW w:w="6513" w:type="dxa"/>
          </w:tcPr>
          <w:p w14:paraId="46F14FC7" w14:textId="686B1D19" w:rsidR="00520F05" w:rsidRPr="009A551F" w:rsidRDefault="00520F05" w:rsidP="00520F05">
            <w:pPr>
              <w:pStyle w:val="TableArial11"/>
              <w:rPr>
                <w:rFonts w:cs="Arial"/>
              </w:rPr>
            </w:pPr>
            <w:r w:rsidRPr="009A551F">
              <w:t>The continuous process where collected orders are matched and cross-zonal capacity is allocated simultaneously for different bidding zones in the intraday market.</w:t>
            </w:r>
          </w:p>
        </w:tc>
      </w:tr>
      <w:tr w:rsidR="00520F05" w:rsidRPr="007E0B31" w14:paraId="5AFB48FD" w14:textId="77777777" w:rsidTr="00486E52">
        <w:trPr>
          <w:cantSplit/>
          <w:trHeight w:val="300"/>
        </w:trPr>
        <w:tc>
          <w:tcPr>
            <w:tcW w:w="3122" w:type="dxa"/>
          </w:tcPr>
          <w:p w14:paraId="6EF1D6A4" w14:textId="77777777" w:rsidR="00520F05" w:rsidRPr="007E0B31" w:rsidRDefault="00520F05" w:rsidP="00520F05">
            <w:pPr>
              <w:pStyle w:val="Arial11Bold"/>
              <w:rPr>
                <w:rFonts w:cs="Arial"/>
              </w:rPr>
            </w:pPr>
            <w:r w:rsidRPr="007E0B31">
              <w:rPr>
                <w:rFonts w:cs="Arial"/>
              </w:rPr>
              <w:t>Single Line Diagram</w:t>
            </w:r>
          </w:p>
        </w:tc>
        <w:tc>
          <w:tcPr>
            <w:tcW w:w="6513" w:type="dxa"/>
          </w:tcPr>
          <w:p w14:paraId="4EC44797" w14:textId="77777777" w:rsidR="00520F05" w:rsidRPr="007E0B31" w:rsidRDefault="00520F05" w:rsidP="00520F05">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520F05" w:rsidRPr="007E0B31" w14:paraId="465C7113" w14:textId="77777777" w:rsidTr="00486E52">
        <w:trPr>
          <w:cantSplit/>
          <w:trHeight w:val="300"/>
        </w:trPr>
        <w:tc>
          <w:tcPr>
            <w:tcW w:w="3122" w:type="dxa"/>
          </w:tcPr>
          <w:p w14:paraId="752C09A5" w14:textId="77777777" w:rsidR="00520F05" w:rsidRPr="007E0B31" w:rsidRDefault="00520F05" w:rsidP="00520F05">
            <w:pPr>
              <w:pStyle w:val="Arial11Bold"/>
              <w:rPr>
                <w:rFonts w:cs="Arial"/>
              </w:rPr>
            </w:pPr>
            <w:r w:rsidRPr="007E0B31">
              <w:rPr>
                <w:rFonts w:cs="Arial"/>
              </w:rPr>
              <w:t>Single Point of Connection</w:t>
            </w:r>
          </w:p>
        </w:tc>
        <w:tc>
          <w:tcPr>
            <w:tcW w:w="6513" w:type="dxa"/>
          </w:tcPr>
          <w:p w14:paraId="357AE2D2" w14:textId="77777777" w:rsidR="00520F05" w:rsidRPr="007E0B31" w:rsidRDefault="00520F05" w:rsidP="00520F05">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520F05" w:rsidRPr="007E0B31" w14:paraId="6F54CDA0" w14:textId="77777777" w:rsidTr="00486E52">
        <w:trPr>
          <w:cantSplit/>
          <w:trHeight w:val="300"/>
        </w:trPr>
        <w:tc>
          <w:tcPr>
            <w:tcW w:w="3122" w:type="dxa"/>
          </w:tcPr>
          <w:p w14:paraId="636AB71F" w14:textId="77777777" w:rsidR="00520F05" w:rsidRPr="007E0B31" w:rsidRDefault="00520F05" w:rsidP="00520F05">
            <w:pPr>
              <w:pStyle w:val="Arial11Bold"/>
              <w:rPr>
                <w:rFonts w:cs="Arial"/>
              </w:rPr>
            </w:pPr>
            <w:r w:rsidRPr="007E0B31">
              <w:rPr>
                <w:rFonts w:cs="Arial"/>
              </w:rPr>
              <w:t>Site Common Drawings</w:t>
            </w:r>
          </w:p>
        </w:tc>
        <w:tc>
          <w:tcPr>
            <w:tcW w:w="6513" w:type="dxa"/>
          </w:tcPr>
          <w:p w14:paraId="10001C92" w14:textId="77777777" w:rsidR="00520F05" w:rsidRPr="007E0B31" w:rsidRDefault="00520F05" w:rsidP="00520F05">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520F05" w:rsidRPr="007E0B31" w14:paraId="5735D188" w14:textId="77777777" w:rsidTr="00486E52">
        <w:trPr>
          <w:cantSplit/>
          <w:trHeight w:val="300"/>
        </w:trPr>
        <w:tc>
          <w:tcPr>
            <w:tcW w:w="3122" w:type="dxa"/>
          </w:tcPr>
          <w:p w14:paraId="236162FF" w14:textId="77777777" w:rsidR="00520F05" w:rsidRPr="007E0B31" w:rsidRDefault="00520F05" w:rsidP="00520F05">
            <w:pPr>
              <w:pStyle w:val="Arial11Bold"/>
              <w:rPr>
                <w:rFonts w:cs="Arial"/>
              </w:rPr>
            </w:pPr>
            <w:r w:rsidRPr="007E0B31">
              <w:rPr>
                <w:rFonts w:cs="Arial"/>
              </w:rPr>
              <w:t xml:space="preserve">Site Responsibility Schedule </w:t>
            </w:r>
          </w:p>
        </w:tc>
        <w:tc>
          <w:tcPr>
            <w:tcW w:w="6513" w:type="dxa"/>
          </w:tcPr>
          <w:p w14:paraId="6A1F8B74" w14:textId="77777777" w:rsidR="00520F05" w:rsidRPr="007E0B31" w:rsidRDefault="00520F05" w:rsidP="00520F05">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520F05" w:rsidRPr="007E0B31" w14:paraId="45E94789" w14:textId="77777777" w:rsidTr="00486E52">
        <w:trPr>
          <w:cantSplit/>
          <w:trHeight w:val="300"/>
        </w:trPr>
        <w:tc>
          <w:tcPr>
            <w:tcW w:w="3122" w:type="dxa"/>
          </w:tcPr>
          <w:p w14:paraId="46B439EE" w14:textId="77777777" w:rsidR="00520F05" w:rsidRPr="007E0B31" w:rsidRDefault="00520F05" w:rsidP="00520F05">
            <w:pPr>
              <w:pStyle w:val="Arial11Bold"/>
              <w:rPr>
                <w:rFonts w:cs="Arial"/>
              </w:rPr>
            </w:pPr>
            <w:r w:rsidRPr="007E0B31">
              <w:rPr>
                <w:rFonts w:cs="Arial"/>
              </w:rPr>
              <w:t>Slope</w:t>
            </w:r>
          </w:p>
        </w:tc>
        <w:tc>
          <w:tcPr>
            <w:tcW w:w="6513" w:type="dxa"/>
          </w:tcPr>
          <w:p w14:paraId="0B1F2C0B" w14:textId="77777777" w:rsidR="00520F05" w:rsidRPr="007E0B31" w:rsidRDefault="00520F05" w:rsidP="00520F05">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520F05" w:rsidRPr="007E0B31" w14:paraId="37CB2940" w14:textId="77777777" w:rsidTr="00486E52">
        <w:trPr>
          <w:cantSplit/>
          <w:trHeight w:val="300"/>
        </w:trPr>
        <w:tc>
          <w:tcPr>
            <w:tcW w:w="3122" w:type="dxa"/>
          </w:tcPr>
          <w:p w14:paraId="216A2CB0" w14:textId="77777777" w:rsidR="00520F05" w:rsidRPr="007E0B31" w:rsidRDefault="00520F05" w:rsidP="00520F05">
            <w:pPr>
              <w:pStyle w:val="Arial11Bold"/>
              <w:rPr>
                <w:rFonts w:cs="Arial"/>
              </w:rPr>
            </w:pPr>
            <w:r w:rsidRPr="007E0B31">
              <w:rPr>
                <w:rFonts w:cs="Arial"/>
              </w:rPr>
              <w:t>Small Participant</w:t>
            </w:r>
          </w:p>
        </w:tc>
        <w:tc>
          <w:tcPr>
            <w:tcW w:w="6513" w:type="dxa"/>
          </w:tcPr>
          <w:p w14:paraId="01410E38" w14:textId="77777777" w:rsidR="00520F05" w:rsidRPr="007E0B31" w:rsidRDefault="00520F05" w:rsidP="00520F05">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520F05" w:rsidRPr="007E0B31" w14:paraId="1F395979" w14:textId="77777777" w:rsidTr="00486E52">
        <w:trPr>
          <w:cantSplit/>
          <w:trHeight w:val="300"/>
        </w:trPr>
        <w:tc>
          <w:tcPr>
            <w:tcW w:w="3122" w:type="dxa"/>
          </w:tcPr>
          <w:p w14:paraId="07FA4ADB" w14:textId="77777777" w:rsidR="00520F05" w:rsidRPr="007E0B31" w:rsidRDefault="00520F05" w:rsidP="00520F05">
            <w:pPr>
              <w:pStyle w:val="Arial11Bold"/>
              <w:rPr>
                <w:rFonts w:cs="Arial"/>
              </w:rPr>
            </w:pPr>
            <w:r w:rsidRPr="007E0B31">
              <w:rPr>
                <w:rFonts w:cs="Arial"/>
              </w:rPr>
              <w:t>Small Power Station</w:t>
            </w:r>
          </w:p>
        </w:tc>
        <w:tc>
          <w:tcPr>
            <w:tcW w:w="6513" w:type="dxa"/>
          </w:tcPr>
          <w:p w14:paraId="281660E4" w14:textId="77777777" w:rsidR="00520F05" w:rsidRPr="007E0B31" w:rsidRDefault="00520F05" w:rsidP="00520F05">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directly connected to:</w:t>
            </w:r>
          </w:p>
          <w:p w14:paraId="13A62CE9" w14:textId="79E895FB" w:rsidR="00520F05" w:rsidRPr="007E0B31" w:rsidRDefault="00520F05" w:rsidP="00520F05">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ins w:id="146" w:author="Grey (ESO), Alastair" w:date="2022-12-14T10:25:00Z">
              <w:r w:rsidR="00B918B5">
                <w:rPr>
                  <w:rFonts w:cs="Arial"/>
                  <w:bCs/>
                </w:rPr>
                <w:t xml:space="preserve"> </w:t>
              </w:r>
              <w:r w:rsidR="005D5DD5">
                <w:rPr>
                  <w:rFonts w:cs="Arial"/>
                  <w:bCs/>
                </w:rPr>
                <w:t xml:space="preserve">or located in </w:t>
              </w:r>
              <w:r w:rsidR="005D5DD5">
                <w:rPr>
                  <w:rFonts w:cs="Arial"/>
                  <w:b/>
                </w:rPr>
                <w:t xml:space="preserve">NGET’s Transmission Area </w:t>
              </w:r>
              <w:r w:rsidR="005D5DD5">
                <w:rPr>
                  <w:rFonts w:cs="Arial"/>
                  <w:bCs/>
                </w:rPr>
                <w:t>but con</w:t>
              </w:r>
            </w:ins>
            <w:ins w:id="147" w:author="Grey (ESO), Alastair" w:date="2022-12-14T10:26:00Z">
              <w:r w:rsidR="005D5DD5">
                <w:rPr>
                  <w:rFonts w:cs="Arial"/>
                  <w:bCs/>
                </w:rPr>
                <w:t xml:space="preserve">nected to a </w:t>
              </w:r>
              <w:r w:rsidR="005D5DD5">
                <w:rPr>
                  <w:rFonts w:cs="Arial"/>
                  <w:b/>
                </w:rPr>
                <w:t>Competitively Appointed Transmission Licensee</w:t>
              </w:r>
            </w:ins>
            <w:ins w:id="148" w:author="Spencer(ESO), Deborah" w:date="2022-12-12T14:53:00Z">
              <w:r w:rsidR="007D160D">
                <w:rPr>
                  <w:rFonts w:cs="Arial"/>
                  <w:b/>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5C5F6390" w:rsidR="00520F05" w:rsidRPr="007E0B31" w:rsidDel="00B947BE" w:rsidRDefault="00520F05" w:rsidP="00520F05">
            <w:pPr>
              <w:pStyle w:val="TableArial11"/>
              <w:ind w:left="1134" w:hanging="567"/>
              <w:rPr>
                <w:del w:id="149" w:author="Spencer(ESO), Deborah" w:date="2022-12-12T14:58:00Z"/>
                <w:rFonts w:cs="Arial"/>
              </w:rPr>
            </w:pPr>
            <w:r w:rsidRPr="007E0B31">
              <w:rPr>
                <w:rFonts w:cs="Arial"/>
              </w:rPr>
              <w:t>(ii)</w:t>
            </w:r>
            <w:r w:rsidRPr="007E0B31">
              <w:rPr>
                <w:rFonts w:cs="Arial"/>
              </w:rPr>
              <w:tab/>
            </w:r>
            <w:r w:rsidRPr="007E0B31">
              <w:rPr>
                <w:rFonts w:cs="Arial"/>
                <w:b/>
              </w:rPr>
              <w:t>SPT’s Transmission System</w:t>
            </w:r>
            <w:ins w:id="150" w:author="Grey (ESO), Alastair" w:date="2022-12-14T10:27:00Z">
              <w:r w:rsidR="006F600A">
                <w:rPr>
                  <w:rFonts w:cs="Arial"/>
                  <w:b/>
                </w:rPr>
                <w:t xml:space="preserve"> </w:t>
              </w:r>
              <w:r w:rsidR="006F600A">
                <w:rPr>
                  <w:rFonts w:cs="Arial"/>
                  <w:bCs/>
                </w:rPr>
                <w:t xml:space="preserve">or located in </w:t>
              </w:r>
            </w:ins>
            <w:ins w:id="151" w:author="Grey (ESO), Alastair" w:date="2022-12-14T10:28:00Z">
              <w:r w:rsidR="009828B7" w:rsidRPr="009828B7">
                <w:rPr>
                  <w:rFonts w:cs="Arial"/>
                  <w:b/>
                </w:rPr>
                <w:t>SPT</w:t>
              </w:r>
            </w:ins>
            <w:ins w:id="152" w:author="Grey (ESO), Alastair" w:date="2022-12-14T10:27:00Z">
              <w:r w:rsidR="006F600A" w:rsidRPr="009828B7">
                <w:rPr>
                  <w:rFonts w:cs="Arial"/>
                  <w:b/>
                </w:rPr>
                <w:t>’s Transmission Area</w:t>
              </w:r>
              <w:r w:rsidR="006F600A">
                <w:rPr>
                  <w:rFonts w:cs="Arial"/>
                  <w:bCs/>
                </w:rPr>
                <w:t xml:space="preserve"> but con</w:t>
              </w:r>
            </w:ins>
            <w:ins w:id="153" w:author="Grey (ESO), Alastair" w:date="2022-12-14T10:28:00Z">
              <w:r w:rsidR="006F600A">
                <w:rPr>
                  <w:rFonts w:cs="Arial"/>
                  <w:bCs/>
                </w:rPr>
                <w:t>nected to a</w:t>
              </w:r>
              <w:r w:rsidR="009828B7">
                <w:rPr>
                  <w:rFonts w:cs="Arial"/>
                  <w:bCs/>
                </w:rPr>
                <w:t xml:space="preserve"> </w:t>
              </w:r>
              <w:r w:rsidR="009828B7" w:rsidRPr="009828B7">
                <w:rPr>
                  <w:rFonts w:cs="Arial"/>
                  <w:b/>
                </w:rPr>
                <w:t>Competitively Appointed Transmission Licensee</w:t>
              </w:r>
              <w:r w:rsidR="006F600A">
                <w:rPr>
                  <w:rFonts w:cs="Arial"/>
                  <w:bCs/>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w:t>
            </w:r>
            <w:proofErr w:type="spellStart"/>
            <w:r w:rsidRPr="007E0B31">
              <w:rPr>
                <w:rFonts w:cs="Arial"/>
              </w:rPr>
              <w:t>or</w:t>
            </w:r>
          </w:p>
          <w:p w14:paraId="295A7B69" w14:textId="5D03F7E7" w:rsidR="00520F05" w:rsidRPr="002B1084" w:rsidRDefault="00520F05" w:rsidP="00D15DD8">
            <w:pPr>
              <w:pStyle w:val="TableArial11"/>
              <w:ind w:left="1134" w:hanging="567"/>
              <w:rPr>
                <w:rFonts w:cs="Arial"/>
              </w:rPr>
            </w:pPr>
            <w:del w:id="154" w:author="Spencer(ESO), Deborah" w:date="2022-12-12T14:58:00Z">
              <w:r w:rsidRPr="1A6A7619" w:rsidDel="00B947BE">
                <w:rPr>
                  <w:rFonts w:cs="Arial"/>
                </w:rPr>
                <w:delText>(iii)</w:delText>
              </w:r>
            </w:del>
            <w:del w:id="155" w:author="Spencer(ESO), Deborah" w:date="2022-12-12T14:57:00Z">
              <w:r w:rsidDel="00792BDD">
                <w:tab/>
              </w:r>
            </w:del>
            <w:r w:rsidRPr="1A6A7619">
              <w:rPr>
                <w:rFonts w:cs="Arial"/>
                <w:b/>
                <w:bCs/>
              </w:rPr>
              <w:t>SHETL’s</w:t>
            </w:r>
            <w:proofErr w:type="spellEnd"/>
            <w:r w:rsidRPr="1A6A7619">
              <w:rPr>
                <w:rFonts w:cs="Arial"/>
                <w:b/>
                <w:bCs/>
              </w:rPr>
              <w:t xml:space="preserve"> Transmission System</w:t>
            </w:r>
            <w:ins w:id="156" w:author="Grey (ESO), Alastair" w:date="2022-12-14T10:29:00Z">
              <w:r w:rsidR="009828B7">
                <w:rPr>
                  <w:rFonts w:cs="Arial"/>
                  <w:b/>
                  <w:bCs/>
                </w:rPr>
                <w:t xml:space="preserve"> </w:t>
              </w:r>
              <w:r w:rsidR="009828B7" w:rsidRPr="0001158F">
                <w:rPr>
                  <w:rFonts w:cs="Arial"/>
                </w:rPr>
                <w:t>or</w:t>
              </w:r>
              <w:r w:rsidR="006B7DB2">
                <w:rPr>
                  <w:rFonts w:cs="Arial"/>
                  <w:b/>
                  <w:bCs/>
                </w:rPr>
                <w:t xml:space="preserve"> </w:t>
              </w:r>
              <w:r w:rsidR="006B7DB2">
                <w:rPr>
                  <w:rFonts w:cs="Arial"/>
                </w:rPr>
                <w:t xml:space="preserve">located in </w:t>
              </w:r>
              <w:r w:rsidR="006B7DB2" w:rsidRPr="006B7DB2">
                <w:rPr>
                  <w:rFonts w:cs="Arial"/>
                  <w:b/>
                  <w:bCs/>
                </w:rPr>
                <w:t>SHETL’s Transmission Area</w:t>
              </w:r>
              <w:r w:rsidR="006B7DB2">
                <w:rPr>
                  <w:rFonts w:cs="Arial"/>
                </w:rPr>
                <w:t xml:space="preserve"> but connected to a </w:t>
              </w:r>
              <w:r w:rsidR="006B7DB2">
                <w:rPr>
                  <w:rFonts w:cs="Arial"/>
                  <w:b/>
                  <w:bCs/>
                </w:rPr>
                <w:t>Competitively Appointed Transmission System</w:t>
              </w:r>
            </w:ins>
            <w:ins w:id="157" w:author="Spencer(ESO), Deborah" w:date="2022-12-12T14:59:00Z">
              <w:r w:rsidR="006F1D84">
                <w:rPr>
                  <w:rFonts w:cs="Arial"/>
                  <w:b/>
                  <w:bCs/>
                </w:rPr>
                <w:t xml:space="preserve"> </w:t>
              </w:r>
            </w:ins>
            <w:r w:rsidRPr="1A6A7619">
              <w:rPr>
                <w:rFonts w:cs="Arial"/>
              </w:rPr>
              <w:t xml:space="preserve">where such a </w:t>
            </w:r>
            <w:r w:rsidRPr="1A6A7619">
              <w:rPr>
                <w:rFonts w:cs="Arial"/>
                <w:b/>
                <w:bCs/>
              </w:rPr>
              <w:t>Power Station</w:t>
            </w:r>
            <w:r w:rsidRPr="1A6A7619">
              <w:rPr>
                <w:rFonts w:cs="Arial"/>
              </w:rPr>
              <w:t xml:space="preserve"> has a </w:t>
            </w:r>
            <w:r w:rsidRPr="1A6A7619">
              <w:rPr>
                <w:rFonts w:cs="Arial"/>
                <w:b/>
                <w:bCs/>
              </w:rPr>
              <w:t>Registered Capacity</w:t>
            </w:r>
            <w:r w:rsidRPr="1A6A7619">
              <w:rPr>
                <w:rFonts w:cs="Arial"/>
              </w:rPr>
              <w:t xml:space="preserve"> of less than 10 MW; or</w:t>
            </w:r>
          </w:p>
          <w:p w14:paraId="0C302555" w14:textId="0AAA175E" w:rsidR="00520F05" w:rsidRPr="002B1084" w:rsidRDefault="00520F05" w:rsidP="007B25AD">
            <w:pPr>
              <w:pStyle w:val="TableArial11"/>
              <w:numPr>
                <w:ilvl w:val="0"/>
                <w:numId w:val="7"/>
              </w:numPr>
            </w:pPr>
            <w:r>
              <w:t>(iv)</w:t>
            </w:r>
            <w:r>
              <w:tab/>
              <w:t xml:space="preserve">an </w:t>
            </w:r>
            <w:r w:rsidRPr="006F1598">
              <w:rPr>
                <w:b/>
                <w:bCs/>
              </w:rPr>
              <w:t>Offshore Transmission System</w:t>
            </w:r>
            <w:r>
              <w:t xml:space="preserve"> where such Power Station has a Registered Capacity of less than 10MW</w:t>
            </w:r>
            <w:r w:rsidR="007B25AD">
              <w:t>;</w:t>
            </w:r>
          </w:p>
          <w:p w14:paraId="140E2BBD" w14:textId="77777777" w:rsidR="00520F05" w:rsidRPr="007E0B31" w:rsidRDefault="00520F05" w:rsidP="00520F05">
            <w:pPr>
              <w:pStyle w:val="TableArial11"/>
              <w:ind w:left="567" w:hanging="567"/>
              <w:rPr>
                <w:rFonts w:cs="Arial"/>
              </w:rPr>
            </w:pPr>
            <w:r w:rsidRPr="007E0B31">
              <w:rPr>
                <w:rFonts w:cs="Arial"/>
              </w:rPr>
              <w:t>or,</w:t>
            </w:r>
          </w:p>
          <w:p w14:paraId="7EB0BBC3"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0D718233" w:rsidR="00520F05" w:rsidRPr="007E0B31" w:rsidRDefault="00520F05" w:rsidP="00520F05">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ins w:id="158" w:author="Spencer(ESO), Deborah" w:date="2022-12-12T15:01:00Z">
              <w:r w:rsidR="0014320B">
                <w:rPr>
                  <w:rFonts w:cs="Arial"/>
                  <w:b/>
                </w:rPr>
                <w:t xml:space="preserve"> </w:t>
              </w:r>
              <w:r w:rsidR="0014320B" w:rsidRPr="007E70A1">
                <w:rPr>
                  <w:rFonts w:cs="Arial"/>
                  <w:bCs/>
                </w:rPr>
                <w:t>or</w:t>
              </w:r>
              <w:r w:rsidR="0014320B" w:rsidRPr="0001158F">
                <w:rPr>
                  <w:rFonts w:cs="Arial"/>
                  <w:bCs/>
                </w:rPr>
                <w:t xml:space="preserve"> </w:t>
              </w:r>
            </w:ins>
            <w:ins w:id="159" w:author="Grey (ESO), Alastair" w:date="2022-12-14T08:59:00Z">
              <w:r w:rsidR="00812A39" w:rsidRPr="0001158F">
                <w:rPr>
                  <w:rFonts w:cs="Arial"/>
                  <w:bCs/>
                </w:rPr>
                <w:t>a</w:t>
              </w:r>
            </w:ins>
            <w:ins w:id="160" w:author="Spencer(ESO), Deborah" w:date="2022-12-12T15:01:00Z">
              <w:r w:rsidR="0014320B">
                <w:rPr>
                  <w:rFonts w:cs="Arial"/>
                  <w:b/>
                </w:rPr>
                <w:t xml:space="preserve"> Competitively Appointed </w:t>
              </w:r>
              <w:proofErr w:type="spellStart"/>
              <w:r w:rsidR="0014320B">
                <w:rPr>
                  <w:rFonts w:cs="Arial"/>
                  <w:b/>
                </w:rPr>
                <w:t>Transmision</w:t>
              </w:r>
              <w:proofErr w:type="spellEnd"/>
              <w:r w:rsidR="0014320B">
                <w:rPr>
                  <w:rFonts w:cs="Arial"/>
                  <w:b/>
                </w:rPr>
                <w:t xml:space="preserve"> Licensee </w:t>
              </w:r>
              <w:r w:rsidR="0014320B" w:rsidRPr="007E70A1">
                <w:rPr>
                  <w:rFonts w:cs="Arial"/>
                  <w:bCs/>
                </w:rPr>
                <w:t>located in</w:t>
              </w:r>
              <w:r w:rsidR="0014320B">
                <w:rPr>
                  <w:rFonts w:cs="Arial"/>
                  <w:b/>
                </w:rPr>
                <w:t xml:space="preserve"> </w:t>
              </w:r>
              <w:r w:rsidR="0014320B" w:rsidRPr="007E0B31">
                <w:rPr>
                  <w:rFonts w:cs="Arial"/>
                </w:rPr>
                <w:t xml:space="preserve"> </w:t>
              </w:r>
              <w:r w:rsidR="0014320B" w:rsidRPr="007E70A1">
                <w:rPr>
                  <w:rFonts w:cs="Arial"/>
                  <w:b/>
                  <w:bCs/>
                </w:rPr>
                <w:t>NGET’s</w:t>
              </w:r>
              <w:r w:rsidR="0014320B">
                <w:rPr>
                  <w:rFonts w:cs="Arial"/>
                </w:rPr>
                <w:t xml:space="preserve"> </w:t>
              </w:r>
              <w:proofErr w:type="spellStart"/>
              <w:r w:rsidR="0014320B" w:rsidRPr="007E70A1">
                <w:rPr>
                  <w:rFonts w:cs="Arial"/>
                  <w:b/>
                  <w:bCs/>
                </w:rPr>
                <w:t>Tranmission</w:t>
              </w:r>
              <w:proofErr w:type="spellEnd"/>
              <w:r w:rsidR="0014320B" w:rsidRPr="007E70A1">
                <w:rPr>
                  <w:rFonts w:cs="Arial"/>
                  <w:b/>
                  <w:bCs/>
                </w:rPr>
                <w:t xml:space="preserve"> Area</w:t>
              </w:r>
            </w:ins>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54991B69" w:rsidR="00520F05" w:rsidRPr="007E0B31" w:rsidRDefault="00520F05" w:rsidP="00520F0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ins w:id="161" w:author="Spencer(ESO), Deborah" w:date="2022-12-12T15:01:00Z">
              <w:r w:rsidR="0014320B">
                <w:rPr>
                  <w:rFonts w:cs="Arial"/>
                  <w:b/>
                </w:rPr>
                <w:t xml:space="preserve"> </w:t>
              </w:r>
              <w:r w:rsidR="0014320B" w:rsidRPr="007E70A1">
                <w:rPr>
                  <w:rFonts w:cs="Arial"/>
                  <w:bCs/>
                </w:rPr>
                <w:t>or</w:t>
              </w:r>
              <w:r w:rsidR="0014320B">
                <w:rPr>
                  <w:rFonts w:cs="Arial"/>
                  <w:b/>
                </w:rPr>
                <w:t xml:space="preserve"> </w:t>
              </w:r>
            </w:ins>
            <w:ins w:id="162" w:author="Grey (ESO), Alastair" w:date="2022-12-14T08:59:00Z">
              <w:r w:rsidR="00812A39" w:rsidRPr="0001158F">
                <w:rPr>
                  <w:rFonts w:cs="Arial"/>
                  <w:bCs/>
                </w:rPr>
                <w:t>a</w:t>
              </w:r>
            </w:ins>
            <w:ins w:id="163" w:author="Spencer(ESO), Deborah" w:date="2022-12-12T15:01:00Z">
              <w:r w:rsidR="0014320B">
                <w:rPr>
                  <w:rFonts w:cs="Arial"/>
                  <w:b/>
                </w:rPr>
                <w:t xml:space="preserve"> Competitively Appointed </w:t>
              </w:r>
              <w:proofErr w:type="spellStart"/>
              <w:r w:rsidR="0014320B">
                <w:rPr>
                  <w:rFonts w:cs="Arial"/>
                  <w:b/>
                </w:rPr>
                <w:t>Transmision</w:t>
              </w:r>
              <w:proofErr w:type="spellEnd"/>
              <w:r w:rsidR="0014320B">
                <w:rPr>
                  <w:rFonts w:cs="Arial"/>
                  <w:b/>
                </w:rPr>
                <w:t xml:space="preserve"> Licensee </w:t>
              </w:r>
              <w:r w:rsidR="0014320B" w:rsidRPr="007E70A1">
                <w:rPr>
                  <w:rFonts w:cs="Arial"/>
                  <w:bCs/>
                </w:rPr>
                <w:t>located in</w:t>
              </w:r>
              <w:r w:rsidR="0014320B">
                <w:rPr>
                  <w:rFonts w:cs="Arial"/>
                  <w:b/>
                </w:rPr>
                <w:t xml:space="preserve"> </w:t>
              </w:r>
              <w:r w:rsidR="0014320B" w:rsidRPr="007E0B31">
                <w:rPr>
                  <w:rFonts w:cs="Arial"/>
                </w:rPr>
                <w:t xml:space="preserve"> </w:t>
              </w:r>
              <w:r w:rsidR="0014320B" w:rsidRPr="007E70A1">
                <w:rPr>
                  <w:rFonts w:cs="Arial"/>
                  <w:b/>
                  <w:bCs/>
                </w:rPr>
                <w:t>SPT’s</w:t>
              </w:r>
              <w:r w:rsidR="0014320B">
                <w:rPr>
                  <w:rFonts w:cs="Arial"/>
                </w:rPr>
                <w:t xml:space="preserve"> </w:t>
              </w:r>
              <w:proofErr w:type="spellStart"/>
              <w:r w:rsidR="0014320B" w:rsidRPr="007E70A1">
                <w:rPr>
                  <w:rFonts w:cs="Arial"/>
                  <w:b/>
                  <w:bCs/>
                </w:rPr>
                <w:t>Tranmission</w:t>
              </w:r>
              <w:proofErr w:type="spellEnd"/>
              <w:r w:rsidR="0014320B" w:rsidRPr="007E70A1">
                <w:rPr>
                  <w:rFonts w:cs="Arial"/>
                  <w:b/>
                  <w:bCs/>
                </w:rPr>
                <w:t xml:space="preserve"> Area</w:t>
              </w:r>
            </w:ins>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39ADE82B" w14:textId="71D64A0E" w:rsidR="00520F05" w:rsidRPr="003B2C0C" w:rsidDel="007B25AD" w:rsidRDefault="00520F05" w:rsidP="00520F05">
            <w:pPr>
              <w:ind w:left="1134" w:hanging="567"/>
              <w:rPr>
                <w:del w:id="164" w:author="Grey (ESO), Alastair" w:date="2023-01-12T14:07:00Z"/>
                <w:rFonts w:cs="Arial"/>
                <w:b/>
                <w:bCs/>
              </w:rPr>
            </w:pPr>
            <w:r w:rsidRPr="1A6A7619">
              <w:rPr>
                <w:rFonts w:cs="Arial"/>
              </w:rPr>
              <w:t>(iii)</w:t>
            </w:r>
            <w:r>
              <w:tab/>
            </w:r>
            <w:r w:rsidRPr="1A6A7619">
              <w:rPr>
                <w:rFonts w:cs="Arial"/>
                <w:b/>
                <w:bCs/>
              </w:rPr>
              <w:t>SHETL’s Transmission System</w:t>
            </w:r>
            <w:ins w:id="165" w:author="Spencer(ESO), Deborah" w:date="2022-12-12T15:01:00Z">
              <w:r w:rsidR="0014320B">
                <w:rPr>
                  <w:rFonts w:cs="Arial"/>
                  <w:b/>
                  <w:bCs/>
                </w:rPr>
                <w:t xml:space="preserve"> </w:t>
              </w:r>
              <w:r w:rsidR="0014320B" w:rsidRPr="007E70A1">
                <w:rPr>
                  <w:rFonts w:cs="Arial"/>
                  <w:bCs/>
                </w:rPr>
                <w:t>or</w:t>
              </w:r>
              <w:r w:rsidR="0014320B">
                <w:rPr>
                  <w:rFonts w:cs="Arial"/>
                  <w:b/>
                </w:rPr>
                <w:t xml:space="preserve"> </w:t>
              </w:r>
            </w:ins>
            <w:ins w:id="166" w:author="Grey (ESO), Alastair" w:date="2022-12-14T08:59:00Z">
              <w:r w:rsidR="00812A39" w:rsidRPr="0001158F">
                <w:rPr>
                  <w:rFonts w:cs="Arial"/>
                  <w:bCs/>
                </w:rPr>
                <w:t>a</w:t>
              </w:r>
            </w:ins>
            <w:ins w:id="167" w:author="Spencer(ESO), Deborah" w:date="2022-12-12T15:01:00Z">
              <w:r w:rsidR="0014320B">
                <w:rPr>
                  <w:rFonts w:cs="Arial"/>
                  <w:b/>
                </w:rPr>
                <w:t xml:space="preserve"> Competitively Appointed </w:t>
              </w:r>
              <w:proofErr w:type="spellStart"/>
              <w:r w:rsidR="0014320B">
                <w:rPr>
                  <w:rFonts w:cs="Arial"/>
                  <w:b/>
                </w:rPr>
                <w:t>Transmision</w:t>
              </w:r>
              <w:proofErr w:type="spellEnd"/>
              <w:r w:rsidR="0014320B">
                <w:rPr>
                  <w:rFonts w:cs="Arial"/>
                  <w:b/>
                </w:rPr>
                <w:t xml:space="preserve"> Licensee </w:t>
              </w:r>
              <w:r w:rsidR="0014320B" w:rsidRPr="007E70A1">
                <w:rPr>
                  <w:rFonts w:cs="Arial"/>
                  <w:bCs/>
                </w:rPr>
                <w:t>located in</w:t>
              </w:r>
              <w:r w:rsidR="0014320B">
                <w:rPr>
                  <w:rFonts w:cs="Arial"/>
                  <w:b/>
                </w:rPr>
                <w:t xml:space="preserve"> </w:t>
              </w:r>
              <w:r w:rsidR="0014320B" w:rsidRPr="007E0B31">
                <w:rPr>
                  <w:rFonts w:cs="Arial"/>
                </w:rPr>
                <w:t xml:space="preserve"> </w:t>
              </w:r>
              <w:r w:rsidR="0014320B" w:rsidRPr="007E70A1">
                <w:rPr>
                  <w:rFonts w:cs="Arial"/>
                  <w:b/>
                  <w:bCs/>
                </w:rPr>
                <w:t>S</w:t>
              </w:r>
              <w:r w:rsidR="0014320B">
                <w:rPr>
                  <w:rFonts w:cs="Arial"/>
                  <w:b/>
                  <w:bCs/>
                </w:rPr>
                <w:t>HETL</w:t>
              </w:r>
              <w:r w:rsidR="0014320B" w:rsidRPr="007E70A1">
                <w:rPr>
                  <w:rFonts w:cs="Arial"/>
                  <w:b/>
                  <w:bCs/>
                </w:rPr>
                <w:t>’s</w:t>
              </w:r>
              <w:r w:rsidR="0014320B">
                <w:rPr>
                  <w:rFonts w:cs="Arial"/>
                </w:rPr>
                <w:t xml:space="preserve"> </w:t>
              </w:r>
              <w:proofErr w:type="spellStart"/>
              <w:r w:rsidR="0014320B" w:rsidRPr="007E70A1">
                <w:rPr>
                  <w:rFonts w:cs="Arial"/>
                  <w:b/>
                  <w:bCs/>
                </w:rPr>
                <w:t>Tranmission</w:t>
              </w:r>
              <w:proofErr w:type="spellEnd"/>
              <w:r w:rsidR="0014320B" w:rsidRPr="007E70A1">
                <w:rPr>
                  <w:rFonts w:cs="Arial"/>
                  <w:b/>
                  <w:bCs/>
                </w:rPr>
                <w:t xml:space="preserve"> Area</w:t>
              </w:r>
            </w:ins>
            <w:r w:rsidRPr="1A6A7619">
              <w:rPr>
                <w:rFonts w:cs="Arial"/>
              </w:rPr>
              <w:t xml:space="preserve"> and such </w:t>
            </w:r>
            <w:r w:rsidRPr="1A6A7619">
              <w:rPr>
                <w:rFonts w:cs="Arial"/>
                <w:b/>
                <w:bCs/>
              </w:rPr>
              <w:t>Power Station</w:t>
            </w:r>
            <w:r w:rsidRPr="1A6A7619">
              <w:rPr>
                <w:rFonts w:cs="Arial"/>
              </w:rPr>
              <w:t xml:space="preserve"> has a </w:t>
            </w:r>
            <w:r w:rsidRPr="1A6A7619">
              <w:rPr>
                <w:rFonts w:cs="Arial"/>
                <w:b/>
                <w:bCs/>
              </w:rPr>
              <w:t>Registered Capacity</w:t>
            </w:r>
            <w:r w:rsidRPr="1A6A7619">
              <w:rPr>
                <w:rFonts w:cs="Arial"/>
              </w:rPr>
              <w:t xml:space="preserve"> of less than 10MW;</w:t>
            </w:r>
          </w:p>
          <w:p w14:paraId="74836A84" w14:textId="10A64F1E" w:rsidR="00520F05" w:rsidRPr="007E0B31" w:rsidRDefault="00520F05" w:rsidP="007B25AD">
            <w:pPr>
              <w:ind w:left="1134" w:hanging="567"/>
            </w:pPr>
          </w:p>
          <w:p w14:paraId="709A46B5" w14:textId="77777777" w:rsidR="00520F05" w:rsidRPr="007E0B31" w:rsidRDefault="00520F05" w:rsidP="00520F05">
            <w:pPr>
              <w:pStyle w:val="TableArial11"/>
              <w:ind w:left="567" w:hanging="567"/>
              <w:rPr>
                <w:rFonts w:cs="Arial"/>
              </w:rPr>
            </w:pPr>
            <w:r w:rsidRPr="007E0B31">
              <w:rPr>
                <w:rFonts w:cs="Arial"/>
              </w:rPr>
              <w:t>or,</w:t>
            </w:r>
          </w:p>
          <w:p w14:paraId="6997783A"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2172E4BF" w:rsidR="00520F05" w:rsidRPr="007E0B31" w:rsidRDefault="00520F05" w:rsidP="00520F05">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172687FE" w:rsidR="00520F05" w:rsidRPr="007E0B31" w:rsidRDefault="00520F05" w:rsidP="00520F0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A499C60" w:rsidR="00520F05" w:rsidRPr="007E0B31" w:rsidRDefault="00520F05" w:rsidP="00520F05">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520F05" w:rsidRPr="007E0B31" w:rsidRDefault="00520F05" w:rsidP="00520F05">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20F05" w:rsidRPr="007E0B31" w14:paraId="7573FBB9" w14:textId="77777777" w:rsidTr="00486E52">
        <w:trPr>
          <w:cantSplit/>
          <w:trHeight w:val="300"/>
        </w:trPr>
        <w:tc>
          <w:tcPr>
            <w:tcW w:w="3122" w:type="dxa"/>
          </w:tcPr>
          <w:p w14:paraId="762A4B06" w14:textId="77777777" w:rsidR="00520F05" w:rsidRPr="007E0B31" w:rsidRDefault="00520F05" w:rsidP="00520F05">
            <w:pPr>
              <w:pStyle w:val="Arial11Bold"/>
              <w:rPr>
                <w:rFonts w:cs="Arial"/>
              </w:rPr>
            </w:pPr>
            <w:r w:rsidRPr="007E0B31">
              <w:rPr>
                <w:rFonts w:cs="Arial"/>
              </w:rPr>
              <w:t>Speeder Motor Setting Range</w:t>
            </w:r>
          </w:p>
        </w:tc>
        <w:tc>
          <w:tcPr>
            <w:tcW w:w="6513" w:type="dxa"/>
          </w:tcPr>
          <w:p w14:paraId="4F8D293D" w14:textId="77777777" w:rsidR="00520F05" w:rsidRPr="007E0B31" w:rsidRDefault="00520F05" w:rsidP="00520F05">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520F05" w:rsidRPr="007E0B31" w14:paraId="04280D98" w14:textId="77777777" w:rsidTr="00486E52">
        <w:trPr>
          <w:cantSplit/>
          <w:trHeight w:val="300"/>
        </w:trPr>
        <w:tc>
          <w:tcPr>
            <w:tcW w:w="3122" w:type="dxa"/>
          </w:tcPr>
          <w:p w14:paraId="7D8CDDFE" w14:textId="77777777" w:rsidR="00520F05" w:rsidRPr="007E0B31" w:rsidRDefault="00520F05" w:rsidP="00520F05">
            <w:pPr>
              <w:pStyle w:val="Arial11Bold"/>
              <w:rPr>
                <w:rFonts w:cs="Arial"/>
              </w:rPr>
            </w:pPr>
            <w:r w:rsidRPr="007E0B31">
              <w:rPr>
                <w:rFonts w:cs="Arial"/>
              </w:rPr>
              <w:t>SPT</w:t>
            </w:r>
          </w:p>
        </w:tc>
        <w:tc>
          <w:tcPr>
            <w:tcW w:w="6513" w:type="dxa"/>
          </w:tcPr>
          <w:p w14:paraId="202D47CC" w14:textId="77777777" w:rsidR="00520F05" w:rsidRPr="007E0B31" w:rsidRDefault="00520F05" w:rsidP="00520F05">
            <w:pPr>
              <w:pStyle w:val="TableArial11"/>
              <w:rPr>
                <w:rFonts w:cs="Arial"/>
              </w:rPr>
            </w:pPr>
            <w:r w:rsidRPr="007E0B31">
              <w:rPr>
                <w:rFonts w:cs="Arial"/>
              </w:rPr>
              <w:t>SP Transmission Limited</w:t>
            </w:r>
            <w:r>
              <w:rPr>
                <w:rFonts w:cs="Arial"/>
              </w:rPr>
              <w:t xml:space="preserve"> plc</w:t>
            </w:r>
          </w:p>
        </w:tc>
      </w:tr>
      <w:tr w:rsidR="00520F05" w:rsidRPr="007E0B31" w14:paraId="2DA67376" w14:textId="77777777" w:rsidTr="00486E52">
        <w:trPr>
          <w:cantSplit/>
          <w:trHeight w:val="300"/>
        </w:trPr>
        <w:tc>
          <w:tcPr>
            <w:tcW w:w="3122" w:type="dxa"/>
          </w:tcPr>
          <w:p w14:paraId="22F630E2" w14:textId="084D3F3B" w:rsidR="00520F05" w:rsidRPr="004F1DF0" w:rsidRDefault="00520F05" w:rsidP="00520F05">
            <w:pPr>
              <w:rPr>
                <w:b/>
              </w:rPr>
            </w:pPr>
            <w:r w:rsidRPr="004F1DF0">
              <w:rPr>
                <w:rFonts w:cs="Arial"/>
                <w:b/>
              </w:rPr>
              <w:t>Standard Contract Terms</w:t>
            </w:r>
          </w:p>
        </w:tc>
        <w:tc>
          <w:tcPr>
            <w:tcW w:w="6513" w:type="dxa"/>
          </w:tcPr>
          <w:p w14:paraId="5D840AFD" w14:textId="4E3A5439" w:rsidR="00520F05" w:rsidRPr="00DD7E1A" w:rsidRDefault="00520F05" w:rsidP="00520F05">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520F05" w:rsidRPr="007E0B31" w14:paraId="67A0366B" w14:textId="77777777" w:rsidTr="00486E52">
        <w:trPr>
          <w:cantSplit/>
          <w:trHeight w:val="300"/>
        </w:trPr>
        <w:tc>
          <w:tcPr>
            <w:tcW w:w="3122" w:type="dxa"/>
          </w:tcPr>
          <w:p w14:paraId="0F9E2157" w14:textId="5498E044" w:rsidR="00520F05" w:rsidRDefault="00520F05" w:rsidP="00520F05">
            <w:pPr>
              <w:pStyle w:val="Arial11Bold"/>
              <w:rPr>
                <w:rFonts w:cs="Arial"/>
              </w:rPr>
            </w:pPr>
            <w:r w:rsidRPr="007E0B31">
              <w:rPr>
                <w:rFonts w:cs="Arial"/>
              </w:rPr>
              <w:t>Standard Modifications</w:t>
            </w:r>
          </w:p>
          <w:p w14:paraId="07E084EC" w14:textId="7E4794BD" w:rsidR="00520F05" w:rsidRPr="00FB43E1" w:rsidRDefault="00520F05" w:rsidP="00520F05"/>
        </w:tc>
        <w:tc>
          <w:tcPr>
            <w:tcW w:w="6513" w:type="dxa"/>
          </w:tcPr>
          <w:p w14:paraId="46989946" w14:textId="77777777" w:rsidR="00520F05" w:rsidRPr="005C20E3" w:rsidRDefault="00520F05" w:rsidP="00520F05">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520F05" w:rsidRPr="005C20E3" w:rsidRDefault="00520F05" w:rsidP="00520F05">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520F05" w:rsidRPr="007E0B31" w:rsidRDefault="00520F05" w:rsidP="00520F05">
            <w:pPr>
              <w:widowControl/>
              <w:autoSpaceDE w:val="0"/>
              <w:autoSpaceDN w:val="0"/>
              <w:adjustRightInd w:val="0"/>
              <w:snapToGrid w:val="0"/>
              <w:rPr>
                <w:rFonts w:cs="Arial"/>
              </w:rPr>
            </w:pPr>
          </w:p>
        </w:tc>
      </w:tr>
      <w:tr w:rsidR="00520F05" w:rsidRPr="007E0B31" w14:paraId="0BE680B8" w14:textId="77777777" w:rsidTr="00486E52">
        <w:trPr>
          <w:cantSplit/>
          <w:trHeight w:val="300"/>
        </w:trPr>
        <w:tc>
          <w:tcPr>
            <w:tcW w:w="3122" w:type="dxa"/>
          </w:tcPr>
          <w:p w14:paraId="08548C67" w14:textId="77777777" w:rsidR="00520F05" w:rsidRPr="007E0B31" w:rsidRDefault="00520F05" w:rsidP="00520F05">
            <w:pPr>
              <w:pStyle w:val="Arial11Bold"/>
              <w:rPr>
                <w:rFonts w:cs="Arial"/>
              </w:rPr>
            </w:pPr>
            <w:r w:rsidRPr="007E0B31">
              <w:rPr>
                <w:rFonts w:cs="Arial"/>
              </w:rPr>
              <w:t>Standard Planning Data</w:t>
            </w:r>
          </w:p>
        </w:tc>
        <w:tc>
          <w:tcPr>
            <w:tcW w:w="6513" w:type="dxa"/>
          </w:tcPr>
          <w:p w14:paraId="2E9B039E" w14:textId="4F20BEE7" w:rsidR="00520F05" w:rsidRPr="007E0B31" w:rsidRDefault="00520F05" w:rsidP="00520F05">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520F05" w:rsidRPr="007E0B31" w14:paraId="50C48905" w14:textId="77777777" w:rsidTr="00486E52">
        <w:trPr>
          <w:cantSplit/>
          <w:trHeight w:val="300"/>
        </w:trPr>
        <w:tc>
          <w:tcPr>
            <w:tcW w:w="3122" w:type="dxa"/>
          </w:tcPr>
          <w:p w14:paraId="2AB06ACF" w14:textId="35A4C384" w:rsidR="00520F05" w:rsidRPr="007E0B31" w:rsidRDefault="00520F05" w:rsidP="00520F05">
            <w:pPr>
              <w:pStyle w:val="Arial11Bold"/>
              <w:rPr>
                <w:rFonts w:cs="Arial"/>
              </w:rPr>
            </w:pPr>
            <w:r>
              <w:rPr>
                <w:rFonts w:cs="Arial"/>
              </w:rPr>
              <w:t>Standard Product</w:t>
            </w:r>
          </w:p>
        </w:tc>
        <w:tc>
          <w:tcPr>
            <w:tcW w:w="6513" w:type="dxa"/>
          </w:tcPr>
          <w:p w14:paraId="4CFE3F05" w14:textId="3648906A" w:rsidR="00520F05" w:rsidRPr="007E0B31" w:rsidRDefault="00520F05" w:rsidP="00520F05">
            <w:pPr>
              <w:pStyle w:val="TableArial11"/>
              <w:rPr>
                <w:rFonts w:cs="Arial"/>
              </w:rPr>
            </w:pPr>
            <w:r>
              <w:rPr>
                <w:rFonts w:cs="Arial"/>
              </w:rPr>
              <w:t>Means a harmonised balancing product defined by all EU TSOs for the exchange of balance services.</w:t>
            </w:r>
          </w:p>
        </w:tc>
      </w:tr>
      <w:tr w:rsidR="00520F05" w:rsidRPr="007E0B31" w14:paraId="4044E3F1" w14:textId="77777777" w:rsidTr="00486E52">
        <w:trPr>
          <w:cantSplit/>
          <w:trHeight w:val="300"/>
        </w:trPr>
        <w:tc>
          <w:tcPr>
            <w:tcW w:w="3122" w:type="dxa"/>
          </w:tcPr>
          <w:p w14:paraId="1595BA77" w14:textId="0A36263B" w:rsidR="00520F05" w:rsidRPr="007E0B31" w:rsidRDefault="00520F05" w:rsidP="00520F05">
            <w:pPr>
              <w:pStyle w:val="Arial11Bold"/>
              <w:rPr>
                <w:rFonts w:cs="Arial"/>
              </w:rPr>
            </w:pPr>
            <w:r>
              <w:rPr>
                <w:rFonts w:cs="Arial"/>
              </w:rPr>
              <w:t>Specific Product</w:t>
            </w:r>
          </w:p>
        </w:tc>
        <w:tc>
          <w:tcPr>
            <w:tcW w:w="6513" w:type="dxa"/>
          </w:tcPr>
          <w:p w14:paraId="2C1F1A68" w14:textId="18D90CF3" w:rsidR="00520F05" w:rsidRPr="007E0B31" w:rsidRDefault="00520F05" w:rsidP="00520F05">
            <w:pPr>
              <w:pStyle w:val="TableArial11"/>
              <w:rPr>
                <w:rFonts w:cs="Arial"/>
              </w:rPr>
            </w:pPr>
            <w:r>
              <w:rPr>
                <w:rFonts w:cs="Arial"/>
              </w:rPr>
              <w:t>Means in the context of Balancing Services a product that is not a standard product.</w:t>
            </w:r>
          </w:p>
        </w:tc>
      </w:tr>
      <w:tr w:rsidR="00520F05" w:rsidRPr="007E0B31" w14:paraId="72218AE6" w14:textId="77777777" w:rsidTr="00486E52">
        <w:trPr>
          <w:cantSplit/>
          <w:trHeight w:val="300"/>
        </w:trPr>
        <w:tc>
          <w:tcPr>
            <w:tcW w:w="3122" w:type="dxa"/>
          </w:tcPr>
          <w:p w14:paraId="24E4CECA" w14:textId="77777777" w:rsidR="00520F05" w:rsidRPr="007E0B31" w:rsidRDefault="00520F05" w:rsidP="00520F05">
            <w:pPr>
              <w:pStyle w:val="Arial11Bold"/>
              <w:rPr>
                <w:rFonts w:cs="Arial"/>
              </w:rPr>
            </w:pPr>
            <w:r w:rsidRPr="007E0B31">
              <w:rPr>
                <w:rFonts w:cs="Arial"/>
              </w:rPr>
              <w:t>Start Time</w:t>
            </w:r>
          </w:p>
        </w:tc>
        <w:tc>
          <w:tcPr>
            <w:tcW w:w="6513" w:type="dxa"/>
          </w:tcPr>
          <w:p w14:paraId="78DDDAD8" w14:textId="508DFE7C" w:rsidR="00520F05" w:rsidRPr="007E0B31" w:rsidRDefault="00520F05" w:rsidP="00520F05">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520F05" w:rsidRPr="007E0B31" w14:paraId="763B02FF" w14:textId="77777777" w:rsidTr="00486E52">
        <w:trPr>
          <w:cantSplit/>
          <w:trHeight w:val="300"/>
        </w:trPr>
        <w:tc>
          <w:tcPr>
            <w:tcW w:w="3122" w:type="dxa"/>
          </w:tcPr>
          <w:p w14:paraId="0BDA9245" w14:textId="77777777" w:rsidR="00520F05" w:rsidRPr="007E0B31" w:rsidRDefault="00520F05" w:rsidP="00520F05">
            <w:pPr>
              <w:pStyle w:val="Arial11Bold"/>
              <w:rPr>
                <w:rFonts w:cs="Arial"/>
              </w:rPr>
            </w:pPr>
            <w:r w:rsidRPr="007E0B31">
              <w:rPr>
                <w:rFonts w:cs="Arial"/>
              </w:rPr>
              <w:t>Start-Up</w:t>
            </w:r>
          </w:p>
        </w:tc>
        <w:tc>
          <w:tcPr>
            <w:tcW w:w="6513" w:type="dxa"/>
          </w:tcPr>
          <w:p w14:paraId="4FEE3525" w14:textId="0B945479" w:rsidR="00520F05" w:rsidRPr="000B675D" w:rsidRDefault="00520F05" w:rsidP="00520F05">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520F05" w:rsidRPr="00020048" w:rsidRDefault="00520F05" w:rsidP="00520F05">
            <w:pPr>
              <w:pStyle w:val="Default"/>
              <w:jc w:val="both"/>
              <w:rPr>
                <w:sz w:val="20"/>
                <w:szCs w:val="20"/>
              </w:rPr>
            </w:pPr>
          </w:p>
          <w:p w14:paraId="5B2A0628" w14:textId="4DE42AEA" w:rsidR="00520F05" w:rsidRPr="00020048" w:rsidRDefault="00520F05" w:rsidP="00520F05">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520F05" w:rsidRPr="007E0B31" w14:paraId="62345A33" w14:textId="77777777" w:rsidTr="00486E52">
        <w:trPr>
          <w:cantSplit/>
          <w:trHeight w:val="300"/>
        </w:trPr>
        <w:tc>
          <w:tcPr>
            <w:tcW w:w="3122" w:type="dxa"/>
          </w:tcPr>
          <w:p w14:paraId="50EEE201" w14:textId="77777777" w:rsidR="00520F05" w:rsidRPr="007E0B31" w:rsidRDefault="00520F05" w:rsidP="00520F05">
            <w:pPr>
              <w:pStyle w:val="Arial11Bold"/>
              <w:rPr>
                <w:rFonts w:cs="Arial"/>
              </w:rPr>
            </w:pPr>
            <w:r w:rsidRPr="007E0B31">
              <w:rPr>
                <w:rFonts w:cs="Arial"/>
              </w:rPr>
              <w:t>Statement of Readiness</w:t>
            </w:r>
          </w:p>
        </w:tc>
        <w:tc>
          <w:tcPr>
            <w:tcW w:w="6513" w:type="dxa"/>
          </w:tcPr>
          <w:p w14:paraId="77611375"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520F05" w:rsidRPr="007E0B31" w14:paraId="1419E7F2" w14:textId="77777777" w:rsidTr="00486E52">
        <w:trPr>
          <w:cantSplit/>
          <w:trHeight w:val="300"/>
        </w:trPr>
        <w:tc>
          <w:tcPr>
            <w:tcW w:w="3122" w:type="dxa"/>
          </w:tcPr>
          <w:p w14:paraId="0D75498C" w14:textId="77777777" w:rsidR="00520F05" w:rsidRPr="007E0B31" w:rsidRDefault="00520F05" w:rsidP="00520F05">
            <w:pPr>
              <w:pStyle w:val="Arial11Bold"/>
              <w:rPr>
                <w:rFonts w:cs="Arial"/>
              </w:rPr>
            </w:pPr>
            <w:r w:rsidRPr="007E0B31">
              <w:rPr>
                <w:rFonts w:cs="Arial"/>
              </w:rPr>
              <w:t>Station Board</w:t>
            </w:r>
          </w:p>
        </w:tc>
        <w:tc>
          <w:tcPr>
            <w:tcW w:w="6513" w:type="dxa"/>
          </w:tcPr>
          <w:p w14:paraId="67932C5D" w14:textId="77777777" w:rsidR="00520F05" w:rsidRPr="007E0B31" w:rsidRDefault="00520F05" w:rsidP="00520F0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520F05" w:rsidRPr="007E0B31" w14:paraId="600D28C8" w14:textId="77777777" w:rsidTr="00486E52">
        <w:trPr>
          <w:cantSplit/>
          <w:trHeight w:val="300"/>
        </w:trPr>
        <w:tc>
          <w:tcPr>
            <w:tcW w:w="3122" w:type="dxa"/>
          </w:tcPr>
          <w:p w14:paraId="40E3E191" w14:textId="77777777" w:rsidR="00520F05" w:rsidRPr="007E0B31" w:rsidRDefault="00520F05" w:rsidP="00520F05">
            <w:pPr>
              <w:pStyle w:val="Arial11Bold"/>
              <w:rPr>
                <w:rFonts w:cs="Arial"/>
              </w:rPr>
            </w:pPr>
            <w:r w:rsidRPr="007E0B31">
              <w:rPr>
                <w:rFonts w:cs="Arial"/>
              </w:rPr>
              <w:t>Station Transformer</w:t>
            </w:r>
          </w:p>
        </w:tc>
        <w:tc>
          <w:tcPr>
            <w:tcW w:w="6513" w:type="dxa"/>
          </w:tcPr>
          <w:p w14:paraId="0151496D" w14:textId="77777777" w:rsidR="00520F05" w:rsidRPr="007E0B31" w:rsidRDefault="00520F05" w:rsidP="00520F05">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520F05" w:rsidRPr="007E0B31" w14:paraId="7EF10FB5" w14:textId="77777777" w:rsidTr="00486E52">
        <w:trPr>
          <w:cantSplit/>
          <w:trHeight w:val="300"/>
        </w:trPr>
        <w:tc>
          <w:tcPr>
            <w:tcW w:w="3122" w:type="dxa"/>
          </w:tcPr>
          <w:p w14:paraId="73E257B8" w14:textId="77777777" w:rsidR="00520F05" w:rsidRPr="007E0B31" w:rsidRDefault="00520F05" w:rsidP="00520F05">
            <w:pPr>
              <w:pStyle w:val="Arial11Bold"/>
              <w:rPr>
                <w:rFonts w:cs="Arial"/>
              </w:rPr>
            </w:pPr>
            <w:r w:rsidRPr="007E0B31">
              <w:rPr>
                <w:rFonts w:cs="Arial"/>
              </w:rPr>
              <w:t>STC Committee</w:t>
            </w:r>
          </w:p>
        </w:tc>
        <w:tc>
          <w:tcPr>
            <w:tcW w:w="6513" w:type="dxa"/>
          </w:tcPr>
          <w:p w14:paraId="4D4C3098" w14:textId="77777777" w:rsidR="00520F05" w:rsidRPr="007E0B31" w:rsidRDefault="00520F05" w:rsidP="00520F05">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520F05" w:rsidRPr="007E0B31" w14:paraId="2E35A53F" w14:textId="77777777" w:rsidTr="00486E52">
        <w:trPr>
          <w:cantSplit/>
          <w:trHeight w:val="300"/>
        </w:trPr>
        <w:tc>
          <w:tcPr>
            <w:tcW w:w="3122" w:type="dxa"/>
          </w:tcPr>
          <w:p w14:paraId="00F48074" w14:textId="77777777" w:rsidR="00520F05" w:rsidRPr="007E0B31" w:rsidRDefault="00520F05" w:rsidP="00520F05">
            <w:pPr>
              <w:pStyle w:val="Arial11Bold"/>
              <w:rPr>
                <w:rFonts w:cs="Arial"/>
              </w:rPr>
            </w:pPr>
            <w:r w:rsidRPr="007E0B31">
              <w:rPr>
                <w:rFonts w:cs="Arial"/>
              </w:rPr>
              <w:t>Steam Unit</w:t>
            </w:r>
          </w:p>
        </w:tc>
        <w:tc>
          <w:tcPr>
            <w:tcW w:w="6513" w:type="dxa"/>
          </w:tcPr>
          <w:p w14:paraId="3EF0929F" w14:textId="77777777" w:rsidR="00520F05" w:rsidRPr="007E0B31" w:rsidRDefault="00520F05" w:rsidP="00520F05">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520F05" w:rsidRPr="007E0B31" w14:paraId="79BC204A" w14:textId="77777777" w:rsidTr="00486E52">
        <w:trPr>
          <w:cantSplit/>
          <w:trHeight w:val="300"/>
        </w:trPr>
        <w:tc>
          <w:tcPr>
            <w:tcW w:w="3122" w:type="dxa"/>
          </w:tcPr>
          <w:p w14:paraId="6442283E" w14:textId="77777777" w:rsidR="00520F05" w:rsidRPr="007E0B31" w:rsidRDefault="00520F05" w:rsidP="00520F05">
            <w:pPr>
              <w:pStyle w:val="Arial11Bold"/>
              <w:rPr>
                <w:rFonts w:cs="Arial"/>
              </w:rPr>
            </w:pPr>
            <w:r>
              <w:t>Storage User</w:t>
            </w:r>
          </w:p>
        </w:tc>
        <w:tc>
          <w:tcPr>
            <w:tcW w:w="6513" w:type="dxa"/>
          </w:tcPr>
          <w:p w14:paraId="590EC982" w14:textId="77777777" w:rsidR="00520F05" w:rsidRDefault="00520F05" w:rsidP="00520F05">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520F05" w:rsidRDefault="00520F05" w:rsidP="00520F05">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520F05" w:rsidRPr="007E0B31" w:rsidRDefault="00520F05" w:rsidP="00520F05">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520F05" w:rsidRPr="007E0B31" w14:paraId="00A4A935" w14:textId="77777777" w:rsidTr="00486E52">
        <w:trPr>
          <w:cantSplit/>
          <w:trHeight w:val="300"/>
        </w:trPr>
        <w:tc>
          <w:tcPr>
            <w:tcW w:w="3122" w:type="dxa"/>
          </w:tcPr>
          <w:p w14:paraId="5B112BC4" w14:textId="77777777" w:rsidR="00520F05" w:rsidRPr="007E0B31" w:rsidRDefault="00520F05" w:rsidP="00520F05">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513" w:type="dxa"/>
          </w:tcPr>
          <w:p w14:paraId="3CC8DBCA" w14:textId="77777777" w:rsidR="00520F05" w:rsidRPr="007E0B31" w:rsidRDefault="00520F05" w:rsidP="00520F05">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520F05" w:rsidRPr="007E0B31" w14:paraId="69833897" w14:textId="77777777" w:rsidTr="00486E52">
        <w:trPr>
          <w:cantSplit/>
          <w:trHeight w:val="300"/>
        </w:trPr>
        <w:tc>
          <w:tcPr>
            <w:tcW w:w="3122" w:type="dxa"/>
          </w:tcPr>
          <w:p w14:paraId="47FBFB0B" w14:textId="77777777" w:rsidR="00520F05" w:rsidRPr="007E0B31" w:rsidRDefault="00520F05" w:rsidP="00520F05">
            <w:pPr>
              <w:pStyle w:val="Arial11Bold"/>
              <w:rPr>
                <w:rFonts w:cs="Arial"/>
              </w:rPr>
            </w:pPr>
            <w:r w:rsidRPr="007E0B31">
              <w:rPr>
                <w:rFonts w:cs="Arial"/>
              </w:rPr>
              <w:t>Substantial Modification</w:t>
            </w:r>
          </w:p>
        </w:tc>
        <w:tc>
          <w:tcPr>
            <w:tcW w:w="6513" w:type="dxa"/>
          </w:tcPr>
          <w:p w14:paraId="28DAB5F5" w14:textId="1B8D727B" w:rsidR="00520F05" w:rsidRPr="007E0B31" w:rsidRDefault="00520F05" w:rsidP="00520F05">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520F05" w:rsidRPr="007E0B31" w14:paraId="3B41007D" w14:textId="77777777" w:rsidTr="00486E52">
        <w:trPr>
          <w:cantSplit/>
          <w:trHeight w:val="300"/>
        </w:trPr>
        <w:tc>
          <w:tcPr>
            <w:tcW w:w="3122" w:type="dxa"/>
          </w:tcPr>
          <w:p w14:paraId="6A1EE8B9" w14:textId="77777777" w:rsidR="00520F05" w:rsidRPr="007E0B31" w:rsidRDefault="00520F05" w:rsidP="00520F05">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513" w:type="dxa"/>
          </w:tcPr>
          <w:p w14:paraId="3ED2E251" w14:textId="77777777" w:rsidR="00520F05" w:rsidRPr="007E0B31" w:rsidRDefault="00520F05" w:rsidP="00520F05">
            <w:pPr>
              <w:pStyle w:val="TableArial11"/>
              <w:rPr>
                <w:rFonts w:cs="Arial"/>
              </w:rPr>
            </w:pPr>
            <w:r w:rsidRPr="007E0B31">
              <w:rPr>
                <w:rFonts w:cs="Arial"/>
              </w:rPr>
              <w:t>Any voltage greater than 200kV.</w:t>
            </w:r>
          </w:p>
        </w:tc>
      </w:tr>
      <w:tr w:rsidR="00520F05" w:rsidRPr="007E0B31" w14:paraId="207CFB67" w14:textId="77777777" w:rsidTr="00486E52">
        <w:trPr>
          <w:cantSplit/>
          <w:trHeight w:val="300"/>
        </w:trPr>
        <w:tc>
          <w:tcPr>
            <w:tcW w:w="3122" w:type="dxa"/>
          </w:tcPr>
          <w:p w14:paraId="47BC84B1" w14:textId="77777777" w:rsidR="00520F05" w:rsidRPr="007E0B31" w:rsidRDefault="00520F05" w:rsidP="00520F05">
            <w:pPr>
              <w:pStyle w:val="Arial11Bold"/>
              <w:rPr>
                <w:rFonts w:cs="Arial"/>
              </w:rPr>
            </w:pPr>
            <w:r w:rsidRPr="007E0B31">
              <w:rPr>
                <w:rFonts w:cs="Arial"/>
              </w:rPr>
              <w:t>Supplier</w:t>
            </w:r>
          </w:p>
        </w:tc>
        <w:tc>
          <w:tcPr>
            <w:tcW w:w="6513" w:type="dxa"/>
          </w:tcPr>
          <w:p w14:paraId="263B4681"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520F05" w:rsidRPr="00EE567A" w:rsidRDefault="00520F05" w:rsidP="00520F05">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520F05" w:rsidRPr="007E0B31" w14:paraId="17F58A80" w14:textId="77777777" w:rsidTr="00486E52">
        <w:trPr>
          <w:cantSplit/>
          <w:trHeight w:val="300"/>
        </w:trPr>
        <w:tc>
          <w:tcPr>
            <w:tcW w:w="3122" w:type="dxa"/>
          </w:tcPr>
          <w:p w14:paraId="75C55EEE" w14:textId="77777777" w:rsidR="00520F05" w:rsidRPr="007E0B31" w:rsidRDefault="00520F05" w:rsidP="00520F05">
            <w:pPr>
              <w:pStyle w:val="Arial11Bold"/>
              <w:rPr>
                <w:rFonts w:cs="Arial"/>
              </w:rPr>
            </w:pPr>
            <w:r w:rsidRPr="007E0B31">
              <w:rPr>
                <w:rFonts w:cs="Arial"/>
              </w:rPr>
              <w:t>Surplus</w:t>
            </w:r>
          </w:p>
        </w:tc>
        <w:tc>
          <w:tcPr>
            <w:tcW w:w="6513" w:type="dxa"/>
          </w:tcPr>
          <w:p w14:paraId="2FD7B95D" w14:textId="421BC578" w:rsidR="00520F05" w:rsidRPr="007E0B31" w:rsidRDefault="00520F05" w:rsidP="00520F05">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520F05" w:rsidRPr="007E0B31" w:rsidRDefault="00520F05" w:rsidP="00520F05">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520F05" w:rsidRPr="007E0B31" w:rsidRDefault="00520F05" w:rsidP="00520F05">
            <w:pPr>
              <w:pStyle w:val="TableArial11"/>
              <w:rPr>
                <w:rFonts w:cs="Arial"/>
              </w:rPr>
            </w:pPr>
          </w:p>
        </w:tc>
      </w:tr>
      <w:tr w:rsidR="00520F05" w:rsidRPr="007E0B31" w14:paraId="7F14BA30" w14:textId="77777777" w:rsidTr="00486E52">
        <w:trPr>
          <w:cantSplit/>
          <w:trHeight w:val="300"/>
        </w:trPr>
        <w:tc>
          <w:tcPr>
            <w:tcW w:w="3122" w:type="dxa"/>
          </w:tcPr>
          <w:p w14:paraId="41CEFC1C" w14:textId="77777777" w:rsidR="00520F05" w:rsidRPr="007E0B31" w:rsidRDefault="00520F05" w:rsidP="00520F05">
            <w:pPr>
              <w:pStyle w:val="Arial11Bold"/>
              <w:rPr>
                <w:rFonts w:cs="Arial"/>
              </w:rPr>
            </w:pPr>
            <w:r w:rsidRPr="007E0B31">
              <w:rPr>
                <w:rFonts w:cs="Arial"/>
              </w:rPr>
              <w:t>Synchronised</w:t>
            </w:r>
          </w:p>
        </w:tc>
        <w:tc>
          <w:tcPr>
            <w:tcW w:w="6513" w:type="dxa"/>
          </w:tcPr>
          <w:p w14:paraId="3CAA8D12"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520F05" w:rsidRDefault="00520F05" w:rsidP="00520F05">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520F05" w:rsidRPr="000F734A" w:rsidRDefault="00520F05" w:rsidP="00520F05"/>
          <w:p w14:paraId="75F2CFA4" w14:textId="7AF4E47E" w:rsidR="00520F05" w:rsidRPr="000F734A" w:rsidRDefault="00520F05" w:rsidP="00520F05">
            <w:pPr>
              <w:jc w:val="right"/>
            </w:pPr>
          </w:p>
        </w:tc>
      </w:tr>
      <w:tr w:rsidR="00520F05" w:rsidRPr="007E0B31" w14:paraId="17661C2E" w14:textId="77777777" w:rsidTr="00486E52">
        <w:trPr>
          <w:cantSplit/>
          <w:trHeight w:val="300"/>
        </w:trPr>
        <w:tc>
          <w:tcPr>
            <w:tcW w:w="3122" w:type="dxa"/>
          </w:tcPr>
          <w:p w14:paraId="36D58C8A" w14:textId="77777777" w:rsidR="00520F05" w:rsidRPr="007E0B31" w:rsidRDefault="00520F05" w:rsidP="00520F05">
            <w:pPr>
              <w:pStyle w:val="Arial11Bold"/>
              <w:rPr>
                <w:rFonts w:cs="Arial"/>
              </w:rPr>
            </w:pPr>
            <w:r w:rsidRPr="00DB341C">
              <w:rPr>
                <w:rFonts w:cs="Arial"/>
              </w:rPr>
              <w:t>Synchronous Electricity Storage Module</w:t>
            </w:r>
          </w:p>
        </w:tc>
        <w:tc>
          <w:tcPr>
            <w:tcW w:w="6513" w:type="dxa"/>
          </w:tcPr>
          <w:p w14:paraId="397D4FAB" w14:textId="77777777" w:rsidR="00520F05" w:rsidRPr="007E0B31" w:rsidRDefault="00520F05" w:rsidP="00520F05">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520F05" w:rsidRPr="007E0B31" w14:paraId="52481EFC" w14:textId="77777777" w:rsidTr="00486E52">
        <w:trPr>
          <w:cantSplit/>
          <w:trHeight w:val="300"/>
        </w:trPr>
        <w:tc>
          <w:tcPr>
            <w:tcW w:w="3122" w:type="dxa"/>
          </w:tcPr>
          <w:p w14:paraId="4353C802" w14:textId="77777777" w:rsidR="00520F05" w:rsidRPr="007E0B31" w:rsidRDefault="00520F05" w:rsidP="00520F05">
            <w:pPr>
              <w:pStyle w:val="Arial11Bold"/>
              <w:rPr>
                <w:rFonts w:cs="Arial"/>
              </w:rPr>
            </w:pPr>
            <w:r w:rsidRPr="00DB341C">
              <w:rPr>
                <w:rFonts w:cs="Arial"/>
              </w:rPr>
              <w:t>Synchronous Electricity Storage Unit</w:t>
            </w:r>
          </w:p>
        </w:tc>
        <w:tc>
          <w:tcPr>
            <w:tcW w:w="6513" w:type="dxa"/>
          </w:tcPr>
          <w:p w14:paraId="002CD085" w14:textId="77777777" w:rsidR="00520F05" w:rsidRPr="007E0B31" w:rsidRDefault="00520F05" w:rsidP="00520F05">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520F05" w:rsidRPr="007E0B31" w14:paraId="07EE0535" w14:textId="77777777" w:rsidTr="00486E52">
        <w:trPr>
          <w:cantSplit/>
          <w:trHeight w:val="300"/>
        </w:trPr>
        <w:tc>
          <w:tcPr>
            <w:tcW w:w="3122" w:type="dxa"/>
          </w:tcPr>
          <w:p w14:paraId="5937CE21" w14:textId="77777777" w:rsidR="00520F05" w:rsidRPr="007E0B31" w:rsidRDefault="00520F05" w:rsidP="00520F05">
            <w:pPr>
              <w:pStyle w:val="Arial11Bold"/>
              <w:rPr>
                <w:rFonts w:cs="Arial"/>
              </w:rPr>
            </w:pPr>
            <w:r w:rsidRPr="007E0B31">
              <w:rPr>
                <w:rFonts w:cs="Arial"/>
              </w:rPr>
              <w:t>Synchronising Generation</w:t>
            </w:r>
          </w:p>
        </w:tc>
        <w:tc>
          <w:tcPr>
            <w:tcW w:w="6513" w:type="dxa"/>
          </w:tcPr>
          <w:p w14:paraId="4CEBAA38" w14:textId="77777777" w:rsidR="00520F05" w:rsidRPr="007E0B31" w:rsidRDefault="00520F05" w:rsidP="00520F05">
            <w:pPr>
              <w:pStyle w:val="TableArial11"/>
              <w:rPr>
                <w:rFonts w:cs="Arial"/>
              </w:rPr>
            </w:pPr>
            <w:r w:rsidRPr="007E0B31">
              <w:rPr>
                <w:rFonts w:cs="Arial"/>
              </w:rPr>
              <w:t>The amount of MW (in whole MW) produced at the moment of synchronising.</w:t>
            </w:r>
          </w:p>
        </w:tc>
      </w:tr>
      <w:tr w:rsidR="00520F05" w:rsidRPr="007E0B31" w14:paraId="25ADF21B" w14:textId="77777777" w:rsidTr="00486E52">
        <w:trPr>
          <w:cantSplit/>
          <w:trHeight w:val="300"/>
        </w:trPr>
        <w:tc>
          <w:tcPr>
            <w:tcW w:w="3122" w:type="dxa"/>
          </w:tcPr>
          <w:p w14:paraId="514A7415" w14:textId="77777777" w:rsidR="00520F05" w:rsidRPr="007E0B31" w:rsidRDefault="00520F05" w:rsidP="00520F05">
            <w:pPr>
              <w:pStyle w:val="Arial11Bold"/>
              <w:rPr>
                <w:rFonts w:cs="Arial"/>
              </w:rPr>
            </w:pPr>
            <w:r w:rsidRPr="007E0B31">
              <w:rPr>
                <w:rFonts w:cs="Arial"/>
              </w:rPr>
              <w:t>Synchronising Group</w:t>
            </w:r>
          </w:p>
        </w:tc>
        <w:tc>
          <w:tcPr>
            <w:tcW w:w="6513" w:type="dxa"/>
          </w:tcPr>
          <w:p w14:paraId="30541B74" w14:textId="77777777" w:rsidR="00520F05" w:rsidRPr="007E0B31" w:rsidRDefault="00520F05" w:rsidP="00520F05">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520F05" w:rsidRPr="007E0B31" w14:paraId="15108730" w14:textId="77777777" w:rsidTr="00486E52">
        <w:trPr>
          <w:cantSplit/>
          <w:trHeight w:val="300"/>
        </w:trPr>
        <w:tc>
          <w:tcPr>
            <w:tcW w:w="3122" w:type="dxa"/>
          </w:tcPr>
          <w:p w14:paraId="1D2DBBCB" w14:textId="77777777" w:rsidR="00520F05" w:rsidRPr="007E0B31" w:rsidRDefault="00520F05" w:rsidP="00520F05">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513" w:type="dxa"/>
          </w:tcPr>
          <w:p w14:paraId="7E8A273F" w14:textId="77777777" w:rsidR="00520F05" w:rsidRPr="007E0B31" w:rsidRDefault="00520F05" w:rsidP="00520F05">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520F05" w:rsidRPr="007E0B31" w14:paraId="5C3BD77A" w14:textId="77777777" w:rsidTr="00486E52">
        <w:trPr>
          <w:cantSplit/>
          <w:trHeight w:val="300"/>
        </w:trPr>
        <w:tc>
          <w:tcPr>
            <w:tcW w:w="3122" w:type="dxa"/>
          </w:tcPr>
          <w:p w14:paraId="361EF41C" w14:textId="77777777" w:rsidR="00520F05" w:rsidRPr="007E0B31" w:rsidRDefault="00520F05" w:rsidP="00520F05">
            <w:pPr>
              <w:pStyle w:val="Arial11Bold"/>
              <w:rPr>
                <w:rFonts w:cs="Arial"/>
              </w:rPr>
            </w:pPr>
            <w:r w:rsidRPr="007E0B31">
              <w:rPr>
                <w:rFonts w:cs="Arial"/>
              </w:rPr>
              <w:t>Synchronous Compensation</w:t>
            </w:r>
          </w:p>
        </w:tc>
        <w:tc>
          <w:tcPr>
            <w:tcW w:w="6513" w:type="dxa"/>
          </w:tcPr>
          <w:p w14:paraId="5C87AE70" w14:textId="77777777" w:rsidR="00520F05" w:rsidRPr="007E0B31" w:rsidRDefault="00520F05" w:rsidP="00520F05">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520F05" w:rsidRPr="007E0B31" w14:paraId="09E76574" w14:textId="77777777" w:rsidTr="00486E52">
        <w:trPr>
          <w:cantSplit/>
          <w:trHeight w:val="300"/>
        </w:trPr>
        <w:tc>
          <w:tcPr>
            <w:tcW w:w="3122" w:type="dxa"/>
          </w:tcPr>
          <w:p w14:paraId="7AD1E9C5" w14:textId="20EE06FA" w:rsidR="00520F05" w:rsidRPr="007E0B31" w:rsidRDefault="00520F05" w:rsidP="00520F05">
            <w:pPr>
              <w:pStyle w:val="Arial11Bold"/>
              <w:rPr>
                <w:rFonts w:cs="Arial"/>
              </w:rPr>
            </w:pPr>
            <w:r>
              <w:t>Synchronous Compensation Equipment</w:t>
            </w:r>
          </w:p>
        </w:tc>
        <w:tc>
          <w:tcPr>
            <w:tcW w:w="6513" w:type="dxa"/>
          </w:tcPr>
          <w:p w14:paraId="6202363B" w14:textId="06D11D6B" w:rsidR="00520F05" w:rsidRPr="007E0B31" w:rsidRDefault="00520F05" w:rsidP="00520F05">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520F05" w:rsidRPr="007E0B31" w14:paraId="44891D1E" w14:textId="77777777" w:rsidTr="00486E52">
        <w:trPr>
          <w:cantSplit/>
          <w:trHeight w:val="300"/>
        </w:trPr>
        <w:tc>
          <w:tcPr>
            <w:tcW w:w="3122" w:type="dxa"/>
          </w:tcPr>
          <w:p w14:paraId="2C8F33FD" w14:textId="6717B83A" w:rsidR="00520F05" w:rsidRPr="007E0B31" w:rsidRDefault="00520F05" w:rsidP="00520F05">
            <w:pPr>
              <w:pStyle w:val="Arial11Bold"/>
              <w:rPr>
                <w:rFonts w:cs="Arial"/>
              </w:rPr>
            </w:pPr>
            <w:r>
              <w:t>Synchronous Electricity Storage Module</w:t>
            </w:r>
          </w:p>
        </w:tc>
        <w:tc>
          <w:tcPr>
            <w:tcW w:w="6513" w:type="dxa"/>
          </w:tcPr>
          <w:p w14:paraId="0CCA3613" w14:textId="3A085331" w:rsidR="00520F05" w:rsidRPr="007E0B31" w:rsidRDefault="00520F05" w:rsidP="00520F05">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520F05" w:rsidRPr="007E0B31" w14:paraId="2D43A999" w14:textId="77777777" w:rsidTr="00486E52">
        <w:trPr>
          <w:cantSplit/>
          <w:trHeight w:val="300"/>
        </w:trPr>
        <w:tc>
          <w:tcPr>
            <w:tcW w:w="3122" w:type="dxa"/>
          </w:tcPr>
          <w:p w14:paraId="4F1100D1" w14:textId="1B9A5EDA" w:rsidR="00520F05" w:rsidRPr="007E0B31" w:rsidRDefault="00520F05" w:rsidP="00520F05">
            <w:pPr>
              <w:pStyle w:val="Arial11Bold"/>
              <w:rPr>
                <w:rFonts w:cs="Arial"/>
              </w:rPr>
            </w:pPr>
            <w:r>
              <w:t>Synchronous Electricity Storage Unit</w:t>
            </w:r>
          </w:p>
        </w:tc>
        <w:tc>
          <w:tcPr>
            <w:tcW w:w="6513" w:type="dxa"/>
          </w:tcPr>
          <w:p w14:paraId="5A5941F1" w14:textId="7A431EFA" w:rsidR="00520F05" w:rsidRPr="007E0B31" w:rsidRDefault="00520F05" w:rsidP="00520F05">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520F05" w:rsidRPr="007E0B31" w14:paraId="7B664425" w14:textId="77777777" w:rsidTr="00486E52">
        <w:trPr>
          <w:cantSplit/>
          <w:trHeight w:val="300"/>
        </w:trPr>
        <w:tc>
          <w:tcPr>
            <w:tcW w:w="3122" w:type="dxa"/>
          </w:tcPr>
          <w:p w14:paraId="29B76C12" w14:textId="61773681" w:rsidR="00520F05" w:rsidRPr="007E0B31" w:rsidRDefault="00520F05" w:rsidP="00520F05">
            <w:pPr>
              <w:pStyle w:val="Arial11Bold"/>
              <w:rPr>
                <w:rFonts w:cs="Arial"/>
              </w:rPr>
            </w:pPr>
            <w:r>
              <w:t>Synchronous Flywheel</w:t>
            </w:r>
          </w:p>
        </w:tc>
        <w:tc>
          <w:tcPr>
            <w:tcW w:w="6513" w:type="dxa"/>
          </w:tcPr>
          <w:p w14:paraId="7CB9B51E" w14:textId="65FF6627" w:rsidR="00520F05" w:rsidRPr="007E0B31" w:rsidRDefault="00520F05" w:rsidP="00520F05">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520F05" w:rsidRPr="007E0B31" w14:paraId="019A8B7A" w14:textId="77777777" w:rsidTr="00486E52">
        <w:trPr>
          <w:cantSplit/>
          <w:trHeight w:val="300"/>
        </w:trPr>
        <w:tc>
          <w:tcPr>
            <w:tcW w:w="3122" w:type="dxa"/>
          </w:tcPr>
          <w:p w14:paraId="7EC64686" w14:textId="77777777" w:rsidR="00520F05" w:rsidRPr="007E0B31" w:rsidRDefault="00520F05" w:rsidP="00520F05">
            <w:pPr>
              <w:pStyle w:val="Arial11Bold"/>
              <w:rPr>
                <w:rFonts w:cs="Arial"/>
              </w:rPr>
            </w:pPr>
            <w:r w:rsidRPr="007E0B31">
              <w:rPr>
                <w:rFonts w:cs="Arial"/>
              </w:rPr>
              <w:t>Synchronous Generating Unit</w:t>
            </w:r>
          </w:p>
        </w:tc>
        <w:tc>
          <w:tcPr>
            <w:tcW w:w="6513" w:type="dxa"/>
          </w:tcPr>
          <w:p w14:paraId="178C6F67" w14:textId="77777777" w:rsidR="00520F05" w:rsidRPr="007E0B31" w:rsidRDefault="00520F05" w:rsidP="00520F05">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520F05" w:rsidRPr="007E0B31" w14:paraId="27E5B6F9" w14:textId="77777777" w:rsidTr="00486E52">
        <w:trPr>
          <w:cantSplit/>
          <w:trHeight w:val="300"/>
        </w:trPr>
        <w:tc>
          <w:tcPr>
            <w:tcW w:w="3122" w:type="dxa"/>
          </w:tcPr>
          <w:p w14:paraId="20E57E9F" w14:textId="77777777" w:rsidR="00520F05" w:rsidRPr="007E0B31" w:rsidRDefault="00520F05" w:rsidP="00520F05">
            <w:pPr>
              <w:pStyle w:val="Arial11Bold"/>
              <w:rPr>
                <w:rFonts w:cs="Arial"/>
              </w:rPr>
            </w:pPr>
            <w:r w:rsidRPr="007E0B31">
              <w:rPr>
                <w:rFonts w:cs="Arial"/>
              </w:rPr>
              <w:t>Synchronous Generating Unit Performance Chart</w:t>
            </w:r>
          </w:p>
        </w:tc>
        <w:tc>
          <w:tcPr>
            <w:tcW w:w="6513" w:type="dxa"/>
          </w:tcPr>
          <w:p w14:paraId="1F374F30" w14:textId="4EB5627D" w:rsidR="00520F05" w:rsidRPr="007E0B31" w:rsidRDefault="00520F05" w:rsidP="00520F05">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520F05" w:rsidRPr="007E0B31" w14:paraId="4145DF38" w14:textId="77777777" w:rsidTr="00486E52">
        <w:trPr>
          <w:cantSplit/>
          <w:trHeight w:val="300"/>
        </w:trPr>
        <w:tc>
          <w:tcPr>
            <w:tcW w:w="3122" w:type="dxa"/>
          </w:tcPr>
          <w:p w14:paraId="32A93813"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Synchronous Power-Generating Module</w:t>
            </w:r>
          </w:p>
        </w:tc>
        <w:tc>
          <w:tcPr>
            <w:tcW w:w="6513" w:type="dxa"/>
          </w:tcPr>
          <w:p w14:paraId="20D90948" w14:textId="6579D802" w:rsidR="00520F05" w:rsidRPr="007E0B31" w:rsidRDefault="00520F05" w:rsidP="00520F05">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520F05" w:rsidRPr="007E0B31" w14:paraId="4A56AE2F" w14:textId="77777777" w:rsidTr="00486E52">
        <w:trPr>
          <w:cantSplit/>
          <w:trHeight w:val="300"/>
        </w:trPr>
        <w:tc>
          <w:tcPr>
            <w:tcW w:w="3122" w:type="dxa"/>
          </w:tcPr>
          <w:p w14:paraId="30913130"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Synchronous Power Generating Module Matrix</w:t>
            </w:r>
          </w:p>
        </w:tc>
        <w:tc>
          <w:tcPr>
            <w:tcW w:w="6513" w:type="dxa"/>
          </w:tcPr>
          <w:p w14:paraId="4D18C552"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520F05" w:rsidRPr="007E0B31" w14:paraId="580C9961" w14:textId="77777777" w:rsidTr="00486E52">
        <w:trPr>
          <w:cantSplit/>
          <w:trHeight w:val="300"/>
        </w:trPr>
        <w:tc>
          <w:tcPr>
            <w:tcW w:w="3122" w:type="dxa"/>
          </w:tcPr>
          <w:p w14:paraId="7A652147"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513" w:type="dxa"/>
          </w:tcPr>
          <w:p w14:paraId="14BAA9B1"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520F05" w:rsidRPr="007E0B31" w14:paraId="2F063EF7" w14:textId="77777777" w:rsidTr="00486E52">
        <w:trPr>
          <w:cantSplit/>
          <w:trHeight w:val="300"/>
        </w:trPr>
        <w:tc>
          <w:tcPr>
            <w:tcW w:w="3122" w:type="dxa"/>
          </w:tcPr>
          <w:p w14:paraId="76651346" w14:textId="77777777" w:rsidR="00520F05" w:rsidRPr="007E0B31" w:rsidRDefault="00520F05" w:rsidP="00520F05">
            <w:pPr>
              <w:pStyle w:val="Level1Text"/>
              <w:tabs>
                <w:tab w:val="left" w:pos="0"/>
              </w:tabs>
              <w:ind w:left="0" w:firstLine="0"/>
              <w:rPr>
                <w:rFonts w:cs="Arial"/>
                <w:b/>
                <w:color w:val="auto"/>
              </w:rPr>
            </w:pPr>
            <w:r w:rsidRPr="007E0B31">
              <w:rPr>
                <w:rFonts w:cs="Arial"/>
                <w:b/>
                <w:color w:val="auto"/>
              </w:rPr>
              <w:t>Synchronous Power Generating Unit</w:t>
            </w:r>
          </w:p>
        </w:tc>
        <w:tc>
          <w:tcPr>
            <w:tcW w:w="6513" w:type="dxa"/>
          </w:tcPr>
          <w:p w14:paraId="1EA159FF"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520F05" w:rsidRPr="007E0B31" w14:paraId="7CE97EC2" w14:textId="77777777" w:rsidTr="00486E52">
        <w:trPr>
          <w:cantSplit/>
          <w:trHeight w:val="300"/>
        </w:trPr>
        <w:tc>
          <w:tcPr>
            <w:tcW w:w="3122" w:type="dxa"/>
          </w:tcPr>
          <w:p w14:paraId="1DAA4D78" w14:textId="77777777" w:rsidR="00520F05" w:rsidRPr="007E0B31" w:rsidRDefault="00520F05" w:rsidP="00520F05">
            <w:pPr>
              <w:pStyle w:val="Arial11Bold"/>
              <w:rPr>
                <w:rFonts w:cs="Arial"/>
              </w:rPr>
            </w:pPr>
            <w:r w:rsidRPr="007E0B31">
              <w:rPr>
                <w:rFonts w:cs="Arial"/>
              </w:rPr>
              <w:t>Synchronous Speed</w:t>
            </w:r>
          </w:p>
        </w:tc>
        <w:tc>
          <w:tcPr>
            <w:tcW w:w="6513" w:type="dxa"/>
          </w:tcPr>
          <w:p w14:paraId="296AAFDD" w14:textId="77777777" w:rsidR="00520F05" w:rsidRPr="007E0B31" w:rsidRDefault="00520F05" w:rsidP="00520F05">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520F05" w:rsidRPr="007E0B31" w14:paraId="46A121A4" w14:textId="77777777" w:rsidTr="00486E52">
        <w:trPr>
          <w:cantSplit/>
          <w:trHeight w:val="300"/>
        </w:trPr>
        <w:tc>
          <w:tcPr>
            <w:tcW w:w="3122" w:type="dxa"/>
          </w:tcPr>
          <w:p w14:paraId="24B0D1A3" w14:textId="77777777" w:rsidR="00520F05" w:rsidRPr="007E0B31" w:rsidRDefault="00520F05" w:rsidP="00520F05">
            <w:pPr>
              <w:pStyle w:val="Arial11Bold"/>
              <w:rPr>
                <w:rFonts w:cs="Arial"/>
              </w:rPr>
            </w:pPr>
            <w:r w:rsidRPr="007E0B31">
              <w:rPr>
                <w:rFonts w:cs="Arial"/>
              </w:rPr>
              <w:t>System</w:t>
            </w:r>
          </w:p>
        </w:tc>
        <w:tc>
          <w:tcPr>
            <w:tcW w:w="6513" w:type="dxa"/>
          </w:tcPr>
          <w:p w14:paraId="2E67291E" w14:textId="77777777" w:rsidR="00520F05" w:rsidRPr="007E0B31" w:rsidRDefault="00520F05" w:rsidP="00520F05">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520F05" w:rsidRPr="007E0B31" w14:paraId="198C9C42" w14:textId="77777777" w:rsidTr="00486E52">
        <w:trPr>
          <w:cantSplit/>
          <w:trHeight w:val="300"/>
        </w:trPr>
        <w:tc>
          <w:tcPr>
            <w:tcW w:w="3122" w:type="dxa"/>
          </w:tcPr>
          <w:p w14:paraId="2E945DD5" w14:textId="77777777" w:rsidR="00520F05" w:rsidRPr="007E0B31" w:rsidRDefault="00520F05" w:rsidP="00520F05">
            <w:pPr>
              <w:pStyle w:val="Arial11Bold"/>
              <w:rPr>
                <w:rFonts w:cs="Arial"/>
              </w:rPr>
            </w:pPr>
            <w:r w:rsidRPr="007E0B31">
              <w:rPr>
                <w:rFonts w:cs="Arial"/>
              </w:rPr>
              <w:t>System Ancillary Services</w:t>
            </w:r>
          </w:p>
        </w:tc>
        <w:tc>
          <w:tcPr>
            <w:tcW w:w="6513" w:type="dxa"/>
          </w:tcPr>
          <w:p w14:paraId="0CE07246" w14:textId="77777777" w:rsidR="00520F05" w:rsidRPr="007E0B31" w:rsidRDefault="00520F05" w:rsidP="00520F05">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520F05" w:rsidRPr="007E0B31" w14:paraId="778725C7" w14:textId="77777777" w:rsidTr="00486E52">
        <w:trPr>
          <w:cantSplit/>
          <w:trHeight w:val="300"/>
        </w:trPr>
        <w:tc>
          <w:tcPr>
            <w:tcW w:w="3122" w:type="dxa"/>
          </w:tcPr>
          <w:p w14:paraId="425345A0" w14:textId="77777777" w:rsidR="00520F05" w:rsidRPr="007E0B31" w:rsidRDefault="00520F05" w:rsidP="00520F05">
            <w:pPr>
              <w:pStyle w:val="Arial11Bold"/>
              <w:rPr>
                <w:rFonts w:cs="Arial"/>
              </w:rPr>
            </w:pPr>
            <w:r w:rsidRPr="007E0B31">
              <w:rPr>
                <w:rFonts w:cs="Arial"/>
              </w:rPr>
              <w:t>System Constraint</w:t>
            </w:r>
          </w:p>
        </w:tc>
        <w:tc>
          <w:tcPr>
            <w:tcW w:w="6513" w:type="dxa"/>
          </w:tcPr>
          <w:p w14:paraId="0FA2E711" w14:textId="77777777" w:rsidR="00520F05" w:rsidRPr="007E0B31" w:rsidRDefault="00520F05" w:rsidP="00520F05">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520F05" w:rsidRPr="007E0B31" w14:paraId="6A6B0B8D" w14:textId="77777777" w:rsidTr="00486E52">
        <w:trPr>
          <w:cantSplit/>
          <w:trHeight w:val="300"/>
        </w:trPr>
        <w:tc>
          <w:tcPr>
            <w:tcW w:w="3122" w:type="dxa"/>
          </w:tcPr>
          <w:p w14:paraId="16C142C0" w14:textId="77777777" w:rsidR="00520F05" w:rsidRPr="007E0B31" w:rsidRDefault="00520F05" w:rsidP="00520F05">
            <w:pPr>
              <w:pStyle w:val="Arial11Bold"/>
              <w:rPr>
                <w:rFonts w:cs="Arial"/>
              </w:rPr>
            </w:pPr>
            <w:r w:rsidRPr="007E0B31">
              <w:rPr>
                <w:rFonts w:cs="Arial"/>
              </w:rPr>
              <w:t>System Constrained Capacity</w:t>
            </w:r>
          </w:p>
        </w:tc>
        <w:tc>
          <w:tcPr>
            <w:tcW w:w="6513" w:type="dxa"/>
          </w:tcPr>
          <w:p w14:paraId="0F2A722E" w14:textId="77777777" w:rsidR="00520F05" w:rsidRPr="007E0B31" w:rsidRDefault="00520F05" w:rsidP="00520F05">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520F05" w:rsidRPr="007E0B31" w14:paraId="2DCCEFE3" w14:textId="77777777" w:rsidTr="00486E52">
        <w:trPr>
          <w:cantSplit/>
          <w:trHeight w:val="300"/>
        </w:trPr>
        <w:tc>
          <w:tcPr>
            <w:tcW w:w="3122" w:type="dxa"/>
          </w:tcPr>
          <w:p w14:paraId="27A70CF2" w14:textId="77777777" w:rsidR="00520F05" w:rsidRPr="007E0B31" w:rsidRDefault="00520F05" w:rsidP="00520F05">
            <w:pPr>
              <w:pStyle w:val="Arial11Bold"/>
              <w:rPr>
                <w:rFonts w:cs="Arial"/>
              </w:rPr>
            </w:pPr>
            <w:r w:rsidRPr="007E0B31">
              <w:rPr>
                <w:rFonts w:cs="Arial"/>
              </w:rPr>
              <w:t>System Constraint Group</w:t>
            </w:r>
          </w:p>
        </w:tc>
        <w:tc>
          <w:tcPr>
            <w:tcW w:w="6513" w:type="dxa"/>
          </w:tcPr>
          <w:p w14:paraId="4EA868E5" w14:textId="77777777" w:rsidR="00520F05" w:rsidRPr="007E0B31" w:rsidRDefault="00520F05" w:rsidP="00520F05">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520F05" w:rsidRPr="007E0B31" w14:paraId="6A7E13AA" w14:textId="77777777" w:rsidTr="00486E52">
        <w:trPr>
          <w:cantSplit/>
          <w:trHeight w:val="300"/>
        </w:trPr>
        <w:tc>
          <w:tcPr>
            <w:tcW w:w="3122" w:type="dxa"/>
          </w:tcPr>
          <w:p w14:paraId="58BAEEED" w14:textId="182D3352" w:rsidR="00520F05" w:rsidRPr="007E0B31" w:rsidRDefault="00520F05" w:rsidP="00520F05">
            <w:pPr>
              <w:pStyle w:val="Arial11Bold"/>
              <w:rPr>
                <w:rFonts w:cs="Arial"/>
              </w:rPr>
            </w:pPr>
            <w:r w:rsidRPr="00636020">
              <w:rPr>
                <w:bCs/>
              </w:rPr>
              <w:t>System Defence Plan</w:t>
            </w:r>
          </w:p>
        </w:tc>
        <w:tc>
          <w:tcPr>
            <w:tcW w:w="6513" w:type="dxa"/>
          </w:tcPr>
          <w:p w14:paraId="166CE446" w14:textId="3D8DFA81" w:rsidR="00520F05" w:rsidRPr="007E0B31" w:rsidRDefault="00520F05" w:rsidP="00520F05">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520F05" w:rsidRPr="007E0B31" w14:paraId="4B0C4096" w14:textId="77777777" w:rsidTr="00486E52">
        <w:trPr>
          <w:cantSplit/>
          <w:trHeight w:val="300"/>
        </w:trPr>
        <w:tc>
          <w:tcPr>
            <w:tcW w:w="3122" w:type="dxa"/>
          </w:tcPr>
          <w:p w14:paraId="2A1B9103" w14:textId="77777777" w:rsidR="00520F05" w:rsidRPr="007E0B31" w:rsidRDefault="00520F05" w:rsidP="00520F05">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513" w:type="dxa"/>
          </w:tcPr>
          <w:p w14:paraId="7E96E6BE" w14:textId="77777777" w:rsidR="00520F05" w:rsidRPr="007E0B31" w:rsidRDefault="00520F05" w:rsidP="00520F05">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520F05" w:rsidRPr="007E0B31" w:rsidRDefault="00520F05" w:rsidP="00520F05">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520F05" w:rsidRPr="007E0B31" w:rsidRDefault="00520F05" w:rsidP="00520F05">
            <w:pPr>
              <w:pStyle w:val="TableArial11"/>
              <w:rPr>
                <w:rFonts w:cs="Arial"/>
              </w:rPr>
            </w:pPr>
            <w:r w:rsidRPr="007E0B31">
              <w:rPr>
                <w:rFonts w:cs="Arial"/>
              </w:rPr>
              <w:t>Where:</w:t>
            </w:r>
          </w:p>
          <w:p w14:paraId="1D419929" w14:textId="77777777" w:rsidR="00520F05" w:rsidRPr="007E0B31" w:rsidRDefault="00520F05" w:rsidP="00520F05">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520F05" w:rsidRPr="007E0B31" w:rsidRDefault="00520F05" w:rsidP="00520F05">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520F05" w:rsidRPr="007E0B31" w14:paraId="4B14F526" w14:textId="77777777" w:rsidTr="00486E52">
        <w:trPr>
          <w:cantSplit/>
          <w:trHeight w:val="300"/>
        </w:trPr>
        <w:tc>
          <w:tcPr>
            <w:tcW w:w="3122" w:type="dxa"/>
          </w:tcPr>
          <w:p w14:paraId="3549E3D2" w14:textId="77777777" w:rsidR="00520F05" w:rsidRPr="007E0B31" w:rsidRDefault="00520F05" w:rsidP="00520F05">
            <w:pPr>
              <w:pStyle w:val="Arial11Bold"/>
              <w:rPr>
                <w:rFonts w:cs="Arial"/>
              </w:rPr>
            </w:pPr>
            <w:r>
              <w:rPr>
                <w:rFonts w:cs="Arial"/>
                <w:shd w:val="clear" w:color="auto" w:fill="FAF9F8"/>
              </w:rPr>
              <w:t>System Incidents Report</w:t>
            </w:r>
          </w:p>
        </w:tc>
        <w:tc>
          <w:tcPr>
            <w:tcW w:w="6513" w:type="dxa"/>
          </w:tcPr>
          <w:p w14:paraId="6EB5AF5A" w14:textId="77777777" w:rsidR="00520F05" w:rsidRPr="007E0B31" w:rsidRDefault="00520F05" w:rsidP="00520F05">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520F05" w:rsidRPr="007E0B31" w14:paraId="64E976F1" w14:textId="77777777" w:rsidTr="00486E52">
        <w:trPr>
          <w:cantSplit/>
          <w:trHeight w:val="300"/>
        </w:trPr>
        <w:tc>
          <w:tcPr>
            <w:tcW w:w="3122" w:type="dxa"/>
          </w:tcPr>
          <w:p w14:paraId="3016A7F7" w14:textId="77777777" w:rsidR="00520F05" w:rsidRPr="007E0B31" w:rsidRDefault="00520F05" w:rsidP="00520F05">
            <w:pPr>
              <w:pStyle w:val="Arial11Bold"/>
              <w:rPr>
                <w:rFonts w:cs="Arial"/>
              </w:rPr>
            </w:pPr>
            <w:r w:rsidRPr="007E0B31">
              <w:rPr>
                <w:rFonts w:cs="Arial"/>
              </w:rPr>
              <w:t>System Margin</w:t>
            </w:r>
          </w:p>
        </w:tc>
        <w:tc>
          <w:tcPr>
            <w:tcW w:w="6513" w:type="dxa"/>
          </w:tcPr>
          <w:p w14:paraId="703670AA" w14:textId="77777777" w:rsidR="00520F05" w:rsidRPr="007E0B31" w:rsidRDefault="00520F05" w:rsidP="00520F05">
            <w:pPr>
              <w:pStyle w:val="TableArial11"/>
              <w:rPr>
                <w:rFonts w:cs="Arial"/>
              </w:rPr>
            </w:pPr>
            <w:r w:rsidRPr="007E0B31">
              <w:rPr>
                <w:rFonts w:cs="Arial"/>
              </w:rPr>
              <w:t xml:space="preserve">The margin in any period between </w:t>
            </w:r>
          </w:p>
          <w:p w14:paraId="738D23F7"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520F05" w:rsidRPr="007E0B31" w:rsidRDefault="00520F05" w:rsidP="00520F05">
            <w:pPr>
              <w:pStyle w:val="TableArial11"/>
              <w:rPr>
                <w:rFonts w:cs="Arial"/>
                <w:b/>
              </w:rPr>
            </w:pPr>
            <w:r w:rsidRPr="007E0B31">
              <w:rPr>
                <w:rFonts w:cs="Arial"/>
              </w:rPr>
              <w:t>for that period.</w:t>
            </w:r>
          </w:p>
        </w:tc>
      </w:tr>
      <w:tr w:rsidR="00520F05" w:rsidRPr="007E0B31" w14:paraId="3099E31F" w14:textId="77777777" w:rsidTr="00486E52">
        <w:trPr>
          <w:cantSplit/>
          <w:trHeight w:val="300"/>
        </w:trPr>
        <w:tc>
          <w:tcPr>
            <w:tcW w:w="3122" w:type="dxa"/>
          </w:tcPr>
          <w:p w14:paraId="6B84F741" w14:textId="77777777" w:rsidR="00520F05" w:rsidRPr="007E0B31" w:rsidRDefault="00520F05" w:rsidP="00520F05">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513" w:type="dxa"/>
          </w:tcPr>
          <w:p w14:paraId="670E748B" w14:textId="77777777" w:rsidR="00520F05" w:rsidRPr="007E0B31" w:rsidRDefault="00520F05" w:rsidP="00520F0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520F05" w:rsidRPr="007E0B31" w14:paraId="3D29B4B3" w14:textId="77777777" w:rsidTr="00486E52">
        <w:trPr>
          <w:cantSplit/>
          <w:trHeight w:val="300"/>
        </w:trPr>
        <w:tc>
          <w:tcPr>
            <w:tcW w:w="3122" w:type="dxa"/>
          </w:tcPr>
          <w:p w14:paraId="1AAAE1F3" w14:textId="77777777" w:rsidR="00520F05" w:rsidRPr="007E0B31" w:rsidRDefault="00520F05" w:rsidP="00520F05">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513" w:type="dxa"/>
          </w:tcPr>
          <w:p w14:paraId="28AAD7E8" w14:textId="711D3105" w:rsidR="00520F05" w:rsidRPr="007E0B31" w:rsidRDefault="00520F05" w:rsidP="00520F05">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520F05" w:rsidRPr="007E0B31" w14:paraId="3847C81E" w14:textId="77777777" w:rsidTr="00486E52">
        <w:trPr>
          <w:cantSplit/>
          <w:trHeight w:val="300"/>
        </w:trPr>
        <w:tc>
          <w:tcPr>
            <w:tcW w:w="3122" w:type="dxa"/>
          </w:tcPr>
          <w:p w14:paraId="7FC4DAB5" w14:textId="7005E6F4" w:rsidR="00520F05" w:rsidRPr="007E0B31" w:rsidRDefault="00520F05" w:rsidP="00520F05">
            <w:pPr>
              <w:pStyle w:val="Arial11Bold"/>
              <w:rPr>
                <w:rFonts w:cs="Arial"/>
              </w:rPr>
            </w:pPr>
            <w:r w:rsidRPr="00636020">
              <w:rPr>
                <w:bCs/>
              </w:rPr>
              <w:t>System Restoration Plan</w:t>
            </w:r>
          </w:p>
        </w:tc>
        <w:tc>
          <w:tcPr>
            <w:tcW w:w="6513" w:type="dxa"/>
          </w:tcPr>
          <w:p w14:paraId="3E074751" w14:textId="0B79F36A" w:rsidR="00520F05" w:rsidRPr="007E0B31" w:rsidRDefault="00520F05" w:rsidP="00520F05">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520F05" w:rsidRPr="007E0B31" w14:paraId="6694953E" w14:textId="77777777" w:rsidTr="00486E52">
        <w:trPr>
          <w:cantSplit/>
          <w:trHeight w:val="300"/>
        </w:trPr>
        <w:tc>
          <w:tcPr>
            <w:tcW w:w="3122" w:type="dxa"/>
          </w:tcPr>
          <w:p w14:paraId="04061391" w14:textId="77777777" w:rsidR="00520F05" w:rsidRPr="007E0B31" w:rsidRDefault="00520F05" w:rsidP="00520F05">
            <w:pPr>
              <w:pStyle w:val="Arial11Bold"/>
              <w:rPr>
                <w:rFonts w:cs="Arial"/>
              </w:rPr>
            </w:pPr>
            <w:r w:rsidRPr="007E0B31">
              <w:rPr>
                <w:rFonts w:cs="Arial"/>
              </w:rPr>
              <w:t>System Telephony</w:t>
            </w:r>
          </w:p>
        </w:tc>
        <w:tc>
          <w:tcPr>
            <w:tcW w:w="6513" w:type="dxa"/>
          </w:tcPr>
          <w:p w14:paraId="782961A9" w14:textId="07EE71F9" w:rsidR="00520F05" w:rsidRPr="007E0B31" w:rsidRDefault="00520F05" w:rsidP="00520F05">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520F05" w:rsidRPr="007E0B31" w14:paraId="7CE86D0C" w14:textId="77777777" w:rsidTr="00486E52">
        <w:trPr>
          <w:cantSplit/>
          <w:trHeight w:val="300"/>
        </w:trPr>
        <w:tc>
          <w:tcPr>
            <w:tcW w:w="3122" w:type="dxa"/>
          </w:tcPr>
          <w:p w14:paraId="6D2E474F" w14:textId="77777777" w:rsidR="00520F05" w:rsidRPr="007E0B31" w:rsidRDefault="00520F05" w:rsidP="00520F05">
            <w:pPr>
              <w:pStyle w:val="Arial11Bold"/>
              <w:rPr>
                <w:rFonts w:cs="Arial"/>
              </w:rPr>
            </w:pPr>
            <w:r w:rsidRPr="007E0B31">
              <w:rPr>
                <w:rFonts w:cs="Arial"/>
              </w:rPr>
              <w:t>System Tests</w:t>
            </w:r>
          </w:p>
        </w:tc>
        <w:tc>
          <w:tcPr>
            <w:tcW w:w="6513" w:type="dxa"/>
          </w:tcPr>
          <w:p w14:paraId="23728F19" w14:textId="77777777" w:rsidR="00520F05" w:rsidRPr="007E0B31" w:rsidRDefault="00520F05" w:rsidP="00520F05">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520F05" w:rsidRPr="007E0B31" w14:paraId="08C1037D" w14:textId="77777777" w:rsidTr="00486E52">
        <w:trPr>
          <w:cantSplit/>
          <w:trHeight w:val="300"/>
        </w:trPr>
        <w:tc>
          <w:tcPr>
            <w:tcW w:w="3122" w:type="dxa"/>
          </w:tcPr>
          <w:p w14:paraId="7BAC63AF" w14:textId="77777777" w:rsidR="00520F05" w:rsidRPr="007E0B31" w:rsidRDefault="00520F05" w:rsidP="00520F05">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513" w:type="dxa"/>
          </w:tcPr>
          <w:p w14:paraId="1F793A5F" w14:textId="77777777" w:rsidR="00520F05" w:rsidRPr="007E0B31" w:rsidRDefault="00520F05" w:rsidP="00520F05">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520F05" w:rsidRPr="007E0B31" w14:paraId="0CFD31AD" w14:textId="77777777" w:rsidTr="00486E52">
        <w:trPr>
          <w:cantSplit/>
          <w:trHeight w:val="300"/>
        </w:trPr>
        <w:tc>
          <w:tcPr>
            <w:tcW w:w="3122" w:type="dxa"/>
          </w:tcPr>
          <w:p w14:paraId="6FAF95FE" w14:textId="77777777" w:rsidR="00520F05" w:rsidRPr="007E0B31" w:rsidRDefault="00520F05" w:rsidP="00520F05">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513" w:type="dxa"/>
          </w:tcPr>
          <w:p w14:paraId="3E1A2B55" w14:textId="61971953" w:rsidR="00520F05" w:rsidRPr="007E0B31" w:rsidRDefault="00520F05" w:rsidP="00520F05">
            <w:pPr>
              <w:pStyle w:val="TableArial11"/>
              <w:rPr>
                <w:rFonts w:cs="Arial"/>
              </w:rPr>
            </w:pPr>
            <w:bookmarkStart w:id="16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68"/>
            <w:r w:rsidRPr="007E0B31">
              <w:rPr>
                <w:rFonts w:cs="Arial"/>
              </w:rPr>
              <w:t>.</w:t>
            </w:r>
          </w:p>
        </w:tc>
      </w:tr>
      <w:tr w:rsidR="00520F05" w:rsidRPr="007E0B31" w14:paraId="1DA61D3F" w14:textId="77777777" w:rsidTr="00486E52">
        <w:trPr>
          <w:cantSplit/>
          <w:trHeight w:val="300"/>
        </w:trPr>
        <w:tc>
          <w:tcPr>
            <w:tcW w:w="3122" w:type="dxa"/>
          </w:tcPr>
          <w:p w14:paraId="68676C7F" w14:textId="77777777" w:rsidR="00520F05" w:rsidRPr="007E0B31" w:rsidRDefault="00520F05" w:rsidP="00520F05">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513" w:type="dxa"/>
          </w:tcPr>
          <w:p w14:paraId="62BA3C3F" w14:textId="7BBA8F9D" w:rsidR="00520F05" w:rsidRPr="007E0B31" w:rsidRDefault="00520F05" w:rsidP="00520F05">
            <w:pPr>
              <w:pStyle w:val="TableArial11"/>
              <w:rPr>
                <w:rFonts w:cs="Arial"/>
              </w:rPr>
            </w:pPr>
            <w:bookmarkStart w:id="16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69"/>
          </w:p>
        </w:tc>
      </w:tr>
      <w:tr w:rsidR="00520F05" w:rsidRPr="007E0B31" w14:paraId="3E6A3EE0" w14:textId="77777777" w:rsidTr="00486E52">
        <w:trPr>
          <w:cantSplit/>
          <w:trHeight w:val="300"/>
        </w:trPr>
        <w:tc>
          <w:tcPr>
            <w:tcW w:w="3122" w:type="dxa"/>
          </w:tcPr>
          <w:p w14:paraId="08BCC3FF" w14:textId="59C7359D" w:rsidR="00520F05" w:rsidRPr="007E0B31" w:rsidRDefault="00520F05" w:rsidP="00520F05">
            <w:pPr>
              <w:pStyle w:val="Arial11Bold"/>
              <w:rPr>
                <w:rFonts w:cs="Arial"/>
              </w:rPr>
            </w:pPr>
          </w:p>
        </w:tc>
        <w:tc>
          <w:tcPr>
            <w:tcW w:w="6513" w:type="dxa"/>
          </w:tcPr>
          <w:p w14:paraId="4CB7B366" w14:textId="654BB76D" w:rsidR="00520F05" w:rsidRPr="007E0B31" w:rsidRDefault="00520F05" w:rsidP="00520F05">
            <w:pPr>
              <w:pStyle w:val="TableArial11"/>
              <w:rPr>
                <w:rFonts w:cs="Arial"/>
              </w:rPr>
            </w:pPr>
          </w:p>
        </w:tc>
      </w:tr>
      <w:tr w:rsidR="00520F05" w:rsidRPr="007E0B31" w14:paraId="5E31ADD9" w14:textId="77777777" w:rsidTr="00486E52">
        <w:trPr>
          <w:cantSplit/>
          <w:trHeight w:val="300"/>
        </w:trPr>
        <w:tc>
          <w:tcPr>
            <w:tcW w:w="3122" w:type="dxa"/>
          </w:tcPr>
          <w:p w14:paraId="0CFAE3A8" w14:textId="77777777" w:rsidR="00520F05" w:rsidRPr="007E0B31" w:rsidRDefault="00520F05" w:rsidP="00520F05">
            <w:pPr>
              <w:pStyle w:val="Arial11Bold"/>
              <w:rPr>
                <w:rFonts w:cs="Arial"/>
              </w:rPr>
            </w:pPr>
            <w:r w:rsidRPr="007E0B31">
              <w:rPr>
                <w:rFonts w:cs="Arial"/>
              </w:rPr>
              <w:t>Target Frequency</w:t>
            </w:r>
          </w:p>
        </w:tc>
        <w:tc>
          <w:tcPr>
            <w:tcW w:w="6513" w:type="dxa"/>
          </w:tcPr>
          <w:p w14:paraId="0FFC5410" w14:textId="0DE1412A" w:rsidR="00520F05" w:rsidRPr="007E0B31" w:rsidRDefault="00520F05" w:rsidP="00520F05">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520F05" w:rsidRPr="007E0B31" w14:paraId="33638CB5" w14:textId="77777777" w:rsidTr="00486E52">
        <w:trPr>
          <w:cantSplit/>
          <w:trHeight w:val="300"/>
        </w:trPr>
        <w:tc>
          <w:tcPr>
            <w:tcW w:w="3122" w:type="dxa"/>
          </w:tcPr>
          <w:p w14:paraId="32E734FA" w14:textId="77777777" w:rsidR="00520F05" w:rsidRPr="007E0B31" w:rsidRDefault="00520F05" w:rsidP="00520F05">
            <w:pPr>
              <w:pStyle w:val="Arial11Bold"/>
              <w:rPr>
                <w:rFonts w:cs="Arial"/>
              </w:rPr>
            </w:pPr>
            <w:r w:rsidRPr="007E0B31">
              <w:rPr>
                <w:rFonts w:cs="Arial"/>
              </w:rPr>
              <w:t>Technical Specification</w:t>
            </w:r>
          </w:p>
        </w:tc>
        <w:tc>
          <w:tcPr>
            <w:tcW w:w="6513" w:type="dxa"/>
          </w:tcPr>
          <w:p w14:paraId="6AE817CF" w14:textId="77777777" w:rsidR="00520F05" w:rsidRPr="007E0B31" w:rsidRDefault="00520F05" w:rsidP="00520F05">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520F05" w:rsidRPr="007E0B31" w:rsidRDefault="00520F05" w:rsidP="00520F05">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520F05" w:rsidRPr="007E0B31" w14:paraId="4A337598" w14:textId="77777777" w:rsidTr="00486E52">
        <w:trPr>
          <w:cantSplit/>
          <w:trHeight w:val="300"/>
        </w:trPr>
        <w:tc>
          <w:tcPr>
            <w:tcW w:w="3122" w:type="dxa"/>
          </w:tcPr>
          <w:p w14:paraId="39FDCA0F" w14:textId="51FF5C89" w:rsidR="00520F05" w:rsidRPr="007E0B31" w:rsidRDefault="00520F05" w:rsidP="00520F05">
            <w:pPr>
              <w:pStyle w:val="Arial11Bold"/>
              <w:rPr>
                <w:rFonts w:cs="Arial"/>
              </w:rPr>
            </w:pPr>
            <w:r>
              <w:rPr>
                <w:rFonts w:cs="Arial"/>
              </w:rPr>
              <w:t>TERRE</w:t>
            </w:r>
          </w:p>
        </w:tc>
        <w:tc>
          <w:tcPr>
            <w:tcW w:w="6513" w:type="dxa"/>
          </w:tcPr>
          <w:p w14:paraId="583D7EB9" w14:textId="2F95AC51" w:rsidR="00520F05" w:rsidRPr="007E0B31" w:rsidRDefault="00520F05" w:rsidP="00520F05">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520F05" w:rsidRPr="007E0B31" w14:paraId="5926AD32" w14:textId="77777777" w:rsidTr="00486E52">
        <w:trPr>
          <w:cantSplit/>
          <w:trHeight w:val="300"/>
        </w:trPr>
        <w:tc>
          <w:tcPr>
            <w:tcW w:w="3122" w:type="dxa"/>
          </w:tcPr>
          <w:p w14:paraId="567E2BEF" w14:textId="695F4B81" w:rsidR="00520F05" w:rsidRDefault="00520F05" w:rsidP="00520F05">
            <w:pPr>
              <w:pStyle w:val="Arial11Bold"/>
              <w:rPr>
                <w:rFonts w:cs="Arial"/>
              </w:rPr>
            </w:pPr>
            <w:r w:rsidRPr="0081264E">
              <w:rPr>
                <w:rFonts w:cs="Arial"/>
              </w:rPr>
              <w:t>TERRE Activation Period</w:t>
            </w:r>
          </w:p>
        </w:tc>
        <w:tc>
          <w:tcPr>
            <w:tcW w:w="6513" w:type="dxa"/>
          </w:tcPr>
          <w:p w14:paraId="41684B89" w14:textId="1905B62B" w:rsidR="00520F05" w:rsidRPr="0081264E" w:rsidRDefault="00520F05" w:rsidP="00520F05">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520F05" w:rsidRPr="007E0B31" w14:paraId="49B52FEC" w14:textId="77777777" w:rsidTr="00486E52">
        <w:trPr>
          <w:cantSplit/>
          <w:trHeight w:val="300"/>
        </w:trPr>
        <w:tc>
          <w:tcPr>
            <w:tcW w:w="3122" w:type="dxa"/>
          </w:tcPr>
          <w:p w14:paraId="1FED211F" w14:textId="533B6423" w:rsidR="00520F05" w:rsidRPr="0081264E" w:rsidRDefault="00520F05" w:rsidP="00520F05">
            <w:pPr>
              <w:pStyle w:val="Arial11Bold"/>
              <w:rPr>
                <w:rFonts w:cs="Arial"/>
              </w:rPr>
            </w:pPr>
            <w:r w:rsidRPr="0081264E">
              <w:rPr>
                <w:rFonts w:cs="Arial"/>
              </w:rPr>
              <w:t>TERRE Auction Period</w:t>
            </w:r>
          </w:p>
        </w:tc>
        <w:tc>
          <w:tcPr>
            <w:tcW w:w="6513" w:type="dxa"/>
          </w:tcPr>
          <w:p w14:paraId="671C74AE" w14:textId="7274A881" w:rsidR="00520F05" w:rsidRPr="0081264E" w:rsidRDefault="00520F05" w:rsidP="00520F05">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520F05" w:rsidRPr="007E0B31" w14:paraId="65701A2F" w14:textId="77777777" w:rsidTr="00486E52">
        <w:trPr>
          <w:cantSplit/>
          <w:trHeight w:val="300"/>
        </w:trPr>
        <w:tc>
          <w:tcPr>
            <w:tcW w:w="3122" w:type="dxa"/>
          </w:tcPr>
          <w:p w14:paraId="7DA4E9BF" w14:textId="53EC5DBC" w:rsidR="00520F05" w:rsidRPr="0081264E" w:rsidRDefault="00520F05" w:rsidP="00520F05">
            <w:pPr>
              <w:pStyle w:val="Arial11Bold"/>
              <w:rPr>
                <w:rFonts w:cs="Arial"/>
              </w:rPr>
            </w:pPr>
            <w:r w:rsidRPr="0081264E">
              <w:rPr>
                <w:rFonts w:cs="Arial"/>
              </w:rPr>
              <w:t>TERRE Bid</w:t>
            </w:r>
          </w:p>
        </w:tc>
        <w:tc>
          <w:tcPr>
            <w:tcW w:w="6513" w:type="dxa"/>
          </w:tcPr>
          <w:p w14:paraId="3AA84BC8" w14:textId="59D282F8" w:rsidR="00520F05" w:rsidRPr="0081264E" w:rsidRDefault="00520F05" w:rsidP="00520F05">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520F05" w:rsidRPr="007E0B31" w14:paraId="55062C4A" w14:textId="77777777" w:rsidTr="00486E52">
        <w:trPr>
          <w:cantSplit/>
          <w:trHeight w:val="300"/>
        </w:trPr>
        <w:tc>
          <w:tcPr>
            <w:tcW w:w="3122" w:type="dxa"/>
          </w:tcPr>
          <w:p w14:paraId="0E3BA98F" w14:textId="3DE6A8A3" w:rsidR="00520F05" w:rsidRPr="0081264E" w:rsidRDefault="00520F05" w:rsidP="00520F05">
            <w:pPr>
              <w:pStyle w:val="Arial11Bold"/>
              <w:rPr>
                <w:rFonts w:cs="Arial"/>
              </w:rPr>
            </w:pPr>
            <w:r>
              <w:rPr>
                <w:rFonts w:cs="Arial"/>
              </w:rPr>
              <w:t>TERRE Central Platform</w:t>
            </w:r>
          </w:p>
        </w:tc>
        <w:tc>
          <w:tcPr>
            <w:tcW w:w="6513" w:type="dxa"/>
          </w:tcPr>
          <w:p w14:paraId="21E47917" w14:textId="46FA1734" w:rsidR="00520F05" w:rsidRPr="0081264E" w:rsidRDefault="00520F05" w:rsidP="00520F05">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520F05" w:rsidRPr="0079139F" w14:paraId="275B43EB" w14:textId="77777777" w:rsidTr="00486E52">
        <w:trPr>
          <w:cantSplit/>
          <w:trHeight w:val="300"/>
        </w:trPr>
        <w:tc>
          <w:tcPr>
            <w:tcW w:w="3122" w:type="dxa"/>
          </w:tcPr>
          <w:p w14:paraId="2CEC27FA" w14:textId="6D73E446" w:rsidR="00520F05" w:rsidRPr="0079139F" w:rsidRDefault="00520F05" w:rsidP="00520F05">
            <w:pPr>
              <w:pStyle w:val="Arial11Bold"/>
              <w:rPr>
                <w:rFonts w:cs="Arial"/>
              </w:rPr>
            </w:pPr>
            <w:r w:rsidRPr="0079139F">
              <w:rPr>
                <w:rFonts w:cs="Arial"/>
              </w:rPr>
              <w:t>TERRE Data Validation and Consistency Rules</w:t>
            </w:r>
          </w:p>
        </w:tc>
        <w:tc>
          <w:tcPr>
            <w:tcW w:w="6513" w:type="dxa"/>
          </w:tcPr>
          <w:p w14:paraId="7AC65FEF" w14:textId="12093011" w:rsidR="00520F05" w:rsidRDefault="00520F05" w:rsidP="00520F05">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520F05" w:rsidRPr="007E0B31" w14:paraId="377F57A2" w14:textId="77777777" w:rsidTr="00486E52">
        <w:trPr>
          <w:cantSplit/>
          <w:trHeight w:val="300"/>
        </w:trPr>
        <w:tc>
          <w:tcPr>
            <w:tcW w:w="3122" w:type="dxa"/>
          </w:tcPr>
          <w:p w14:paraId="150333DE" w14:textId="33A1157A" w:rsidR="00520F05" w:rsidRDefault="00520F05" w:rsidP="00520F05">
            <w:pPr>
              <w:pStyle w:val="Arial11Bold"/>
              <w:jc w:val="both"/>
              <w:rPr>
                <w:rFonts w:cs="Arial"/>
              </w:rPr>
            </w:pPr>
            <w:r w:rsidRPr="0081264E">
              <w:rPr>
                <w:rFonts w:cs="Arial"/>
              </w:rPr>
              <w:t>TERRE Gate Closure</w:t>
            </w:r>
          </w:p>
        </w:tc>
        <w:tc>
          <w:tcPr>
            <w:tcW w:w="6513" w:type="dxa"/>
          </w:tcPr>
          <w:p w14:paraId="36E98425" w14:textId="7BF742E0" w:rsidR="00520F05" w:rsidRPr="0081264E" w:rsidRDefault="00520F05" w:rsidP="00520F05">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520F05" w:rsidRPr="007E0B31" w14:paraId="162A65B2" w14:textId="77777777" w:rsidTr="00486E52">
        <w:trPr>
          <w:cantSplit/>
          <w:trHeight w:val="300"/>
        </w:trPr>
        <w:tc>
          <w:tcPr>
            <w:tcW w:w="3122" w:type="dxa"/>
          </w:tcPr>
          <w:p w14:paraId="1E8AEB6A" w14:textId="77777777" w:rsidR="00520F05" w:rsidRDefault="00520F05" w:rsidP="00520F05">
            <w:pPr>
              <w:pStyle w:val="Arial11Bold"/>
              <w:jc w:val="both"/>
              <w:rPr>
                <w:rFonts w:cs="Arial"/>
              </w:rPr>
            </w:pPr>
            <w:r>
              <w:rPr>
                <w:rFonts w:cs="Arial"/>
              </w:rPr>
              <w:t>TERRE Instruction</w:t>
            </w:r>
          </w:p>
          <w:p w14:paraId="6C90D26B" w14:textId="1F6FC951" w:rsidR="00520F05" w:rsidRPr="0081264E" w:rsidRDefault="00520F05" w:rsidP="00520F05">
            <w:pPr>
              <w:pStyle w:val="Arial11Bold"/>
              <w:jc w:val="both"/>
              <w:rPr>
                <w:rFonts w:cs="Arial"/>
              </w:rPr>
            </w:pPr>
            <w:r w:rsidRPr="0081264E">
              <w:rPr>
                <w:rFonts w:cs="Arial"/>
              </w:rPr>
              <w:t>Guide</w:t>
            </w:r>
          </w:p>
        </w:tc>
        <w:tc>
          <w:tcPr>
            <w:tcW w:w="6513" w:type="dxa"/>
          </w:tcPr>
          <w:p w14:paraId="0AE534E2" w14:textId="203C4D64" w:rsidR="00520F05" w:rsidRDefault="00520F05" w:rsidP="00520F05">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520F05" w:rsidRPr="007E0B31" w14:paraId="3B8258A7" w14:textId="77777777" w:rsidTr="00486E52">
        <w:trPr>
          <w:cantSplit/>
          <w:trHeight w:val="300"/>
        </w:trPr>
        <w:tc>
          <w:tcPr>
            <w:tcW w:w="3122" w:type="dxa"/>
          </w:tcPr>
          <w:p w14:paraId="0D19D080" w14:textId="77777777" w:rsidR="00520F05" w:rsidRPr="007E0B31" w:rsidRDefault="00520F05" w:rsidP="00520F05">
            <w:pPr>
              <w:pStyle w:val="Arial11Bold"/>
              <w:rPr>
                <w:rFonts w:cs="Arial"/>
              </w:rPr>
            </w:pPr>
            <w:r w:rsidRPr="007E0B31">
              <w:rPr>
                <w:rFonts w:cs="Arial"/>
              </w:rPr>
              <w:t>Test Co-ordinator</w:t>
            </w:r>
          </w:p>
        </w:tc>
        <w:tc>
          <w:tcPr>
            <w:tcW w:w="6513" w:type="dxa"/>
          </w:tcPr>
          <w:p w14:paraId="326082B0" w14:textId="77777777" w:rsidR="00520F05" w:rsidRPr="007E0B31" w:rsidRDefault="00520F05" w:rsidP="00520F05">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520F05" w:rsidRPr="007E0B31" w14:paraId="01488D17" w14:textId="77777777" w:rsidTr="00486E52">
        <w:trPr>
          <w:cantSplit/>
          <w:trHeight w:val="300"/>
        </w:trPr>
        <w:tc>
          <w:tcPr>
            <w:tcW w:w="3122" w:type="dxa"/>
          </w:tcPr>
          <w:p w14:paraId="128FD9C9" w14:textId="77777777" w:rsidR="00520F05" w:rsidRPr="007E0B31" w:rsidRDefault="00520F05" w:rsidP="00520F05">
            <w:pPr>
              <w:pStyle w:val="Arial11Bold"/>
              <w:rPr>
                <w:rFonts w:cs="Arial"/>
              </w:rPr>
            </w:pPr>
            <w:r w:rsidRPr="007E0B31">
              <w:rPr>
                <w:rFonts w:cs="Arial"/>
              </w:rPr>
              <w:t>Test Panel</w:t>
            </w:r>
          </w:p>
        </w:tc>
        <w:tc>
          <w:tcPr>
            <w:tcW w:w="6513" w:type="dxa"/>
          </w:tcPr>
          <w:p w14:paraId="33A2A2B3" w14:textId="77777777" w:rsidR="00520F05" w:rsidRPr="007E0B31" w:rsidRDefault="00520F05" w:rsidP="00520F05">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520F05" w:rsidRPr="007E0B31" w14:paraId="28AD5A3B" w14:textId="77777777" w:rsidTr="00486E52">
        <w:trPr>
          <w:cantSplit/>
          <w:trHeight w:val="300"/>
        </w:trPr>
        <w:tc>
          <w:tcPr>
            <w:tcW w:w="3122" w:type="dxa"/>
          </w:tcPr>
          <w:p w14:paraId="57595996" w14:textId="77777777" w:rsidR="00520F05" w:rsidRPr="007E0B31" w:rsidRDefault="00520F05" w:rsidP="00520F05">
            <w:pPr>
              <w:pStyle w:val="Arial11Bold"/>
              <w:rPr>
                <w:rFonts w:cs="Arial"/>
              </w:rPr>
            </w:pPr>
            <w:r w:rsidRPr="007E0B31">
              <w:rPr>
                <w:rFonts w:cs="Arial"/>
              </w:rPr>
              <w:t>Test Programme</w:t>
            </w:r>
          </w:p>
        </w:tc>
        <w:tc>
          <w:tcPr>
            <w:tcW w:w="6513" w:type="dxa"/>
          </w:tcPr>
          <w:p w14:paraId="19CEAC1B" w14:textId="77C128C1" w:rsidR="00520F05" w:rsidRPr="007E0B31" w:rsidRDefault="00520F05" w:rsidP="00520F05">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520F05" w:rsidRPr="007E0B31" w14:paraId="1328CFC6" w14:textId="77777777" w:rsidTr="00486E52">
        <w:trPr>
          <w:cantSplit/>
          <w:trHeight w:val="300"/>
        </w:trPr>
        <w:tc>
          <w:tcPr>
            <w:tcW w:w="3122" w:type="dxa"/>
          </w:tcPr>
          <w:p w14:paraId="1D6B5BC8" w14:textId="77777777" w:rsidR="00520F05" w:rsidRPr="007E0B31" w:rsidRDefault="00520F05" w:rsidP="00520F05">
            <w:pPr>
              <w:pStyle w:val="Arial11Bold"/>
              <w:rPr>
                <w:rFonts w:cs="Arial"/>
              </w:rPr>
            </w:pPr>
            <w:r w:rsidRPr="007E0B31">
              <w:rPr>
                <w:rFonts w:cs="Arial"/>
              </w:rPr>
              <w:t>Test Proposer</w:t>
            </w:r>
          </w:p>
        </w:tc>
        <w:tc>
          <w:tcPr>
            <w:tcW w:w="6513" w:type="dxa"/>
          </w:tcPr>
          <w:p w14:paraId="3AACD309" w14:textId="77777777" w:rsidR="00520F05" w:rsidRPr="007E0B31" w:rsidRDefault="00520F05" w:rsidP="00520F05">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520F05" w:rsidRPr="007E0B31" w14:paraId="316C92C8" w14:textId="77777777" w:rsidTr="00486E52">
        <w:trPr>
          <w:cantSplit/>
          <w:trHeight w:val="300"/>
        </w:trPr>
        <w:tc>
          <w:tcPr>
            <w:tcW w:w="3122" w:type="dxa"/>
          </w:tcPr>
          <w:p w14:paraId="06874C34" w14:textId="30838C72" w:rsidR="00520F05" w:rsidRPr="004C03CD" w:rsidRDefault="00520F05" w:rsidP="00520F05">
            <w:pPr>
              <w:pStyle w:val="Arial11Bold"/>
              <w:rPr>
                <w:rFonts w:cs="Arial"/>
              </w:rPr>
            </w:pPr>
            <w:r w:rsidRPr="002510FF">
              <w:rPr>
                <w:rFonts w:cs="Arial"/>
              </w:rPr>
              <w:t>Test Signal</w:t>
            </w:r>
          </w:p>
        </w:tc>
        <w:tc>
          <w:tcPr>
            <w:tcW w:w="6513" w:type="dxa"/>
          </w:tcPr>
          <w:p w14:paraId="0F830BE9" w14:textId="5C14D1D7" w:rsidR="00520F05" w:rsidRPr="004C03CD" w:rsidRDefault="00520F05" w:rsidP="00520F05">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520F05" w:rsidRPr="007E0B31" w14:paraId="1191920B" w14:textId="77777777" w:rsidTr="00486E52">
        <w:trPr>
          <w:cantSplit/>
          <w:trHeight w:val="300"/>
        </w:trPr>
        <w:tc>
          <w:tcPr>
            <w:tcW w:w="3122" w:type="dxa"/>
          </w:tcPr>
          <w:p w14:paraId="1A32535D" w14:textId="3657B7C0" w:rsidR="00520F05" w:rsidRPr="007E0B31" w:rsidRDefault="00520F05" w:rsidP="00520F05">
            <w:pPr>
              <w:pStyle w:val="Arial11Bold"/>
              <w:rPr>
                <w:rFonts w:cs="Arial"/>
              </w:rPr>
            </w:pPr>
            <w:r>
              <w:rPr>
                <w:rFonts w:cs="Arial"/>
              </w:rPr>
              <w:t>The Company</w:t>
            </w:r>
          </w:p>
        </w:tc>
        <w:tc>
          <w:tcPr>
            <w:tcW w:w="6513" w:type="dxa"/>
          </w:tcPr>
          <w:p w14:paraId="17B4E3BD" w14:textId="6C60723C" w:rsidR="00520F05" w:rsidRPr="007E0B31" w:rsidRDefault="00520F05" w:rsidP="00520F05">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520F05" w:rsidRPr="007E0B31" w14:paraId="100BAB28" w14:textId="77777777" w:rsidTr="00486E52">
        <w:trPr>
          <w:cantSplit/>
          <w:trHeight w:val="300"/>
        </w:trPr>
        <w:tc>
          <w:tcPr>
            <w:tcW w:w="3122" w:type="dxa"/>
          </w:tcPr>
          <w:p w14:paraId="4F575092" w14:textId="1BAAF1FB" w:rsidR="00520F05" w:rsidRPr="007E0B31" w:rsidRDefault="00520F05" w:rsidP="00520F05">
            <w:pPr>
              <w:pStyle w:val="Arial11Bold"/>
              <w:rPr>
                <w:rFonts w:cs="Arial"/>
              </w:rPr>
            </w:pPr>
            <w:r>
              <w:rPr>
                <w:rFonts w:cs="Arial"/>
              </w:rPr>
              <w:t>The Company</w:t>
            </w:r>
            <w:r w:rsidRPr="007E0B31">
              <w:rPr>
                <w:rFonts w:cs="Arial"/>
              </w:rPr>
              <w:t xml:space="preserve"> Control Engineer</w:t>
            </w:r>
          </w:p>
        </w:tc>
        <w:tc>
          <w:tcPr>
            <w:tcW w:w="6513" w:type="dxa"/>
          </w:tcPr>
          <w:p w14:paraId="63BACB07" w14:textId="0811E3CF" w:rsidR="00520F05" w:rsidRPr="007E0B31" w:rsidRDefault="00520F05" w:rsidP="00520F05">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520F05" w:rsidRPr="007E0B31" w14:paraId="07C21332" w14:textId="77777777" w:rsidTr="00486E52">
        <w:trPr>
          <w:cantSplit/>
          <w:trHeight w:val="300"/>
        </w:trPr>
        <w:tc>
          <w:tcPr>
            <w:tcW w:w="3122" w:type="dxa"/>
          </w:tcPr>
          <w:p w14:paraId="46DE90D6" w14:textId="315D2376" w:rsidR="00520F05" w:rsidRPr="007E0B31" w:rsidRDefault="00520F05" w:rsidP="00520F05">
            <w:pPr>
              <w:pStyle w:val="Arial11Bold"/>
              <w:rPr>
                <w:rFonts w:cs="Arial"/>
              </w:rPr>
            </w:pPr>
            <w:r>
              <w:rPr>
                <w:rFonts w:cs="Arial"/>
              </w:rPr>
              <w:t>The Company</w:t>
            </w:r>
            <w:r w:rsidRPr="007E0B31">
              <w:rPr>
                <w:rFonts w:cs="Arial"/>
              </w:rPr>
              <w:t xml:space="preserve"> Operational Strategy</w:t>
            </w:r>
          </w:p>
        </w:tc>
        <w:tc>
          <w:tcPr>
            <w:tcW w:w="6513" w:type="dxa"/>
          </w:tcPr>
          <w:p w14:paraId="636729F9" w14:textId="5D264699" w:rsidR="00520F05" w:rsidRPr="007E0B31" w:rsidRDefault="00520F05" w:rsidP="00520F05">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520F05" w:rsidRPr="007E0B31" w14:paraId="6E50222A" w14:textId="77777777" w:rsidTr="00486E52">
        <w:trPr>
          <w:cantSplit/>
          <w:trHeight w:val="300"/>
        </w:trPr>
        <w:tc>
          <w:tcPr>
            <w:tcW w:w="3122" w:type="dxa"/>
          </w:tcPr>
          <w:p w14:paraId="1FB787B1" w14:textId="77777777" w:rsidR="00520F05" w:rsidRPr="007E0B31" w:rsidRDefault="00520F05" w:rsidP="00520F05">
            <w:pPr>
              <w:pStyle w:val="Arial11Bold"/>
              <w:rPr>
                <w:rFonts w:cs="Arial"/>
              </w:rPr>
            </w:pPr>
            <w:r w:rsidRPr="007E0B31">
              <w:rPr>
                <w:rFonts w:cs="Arial"/>
              </w:rPr>
              <w:t>Total Shutdown</w:t>
            </w:r>
          </w:p>
        </w:tc>
        <w:tc>
          <w:tcPr>
            <w:tcW w:w="6513" w:type="dxa"/>
          </w:tcPr>
          <w:p w14:paraId="5EDD63F2" w14:textId="484570DE" w:rsidR="00520F05" w:rsidRPr="007E0B31" w:rsidRDefault="00520F05" w:rsidP="00520F05">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520F05" w:rsidRPr="007E0B31" w14:paraId="03665F8A" w14:textId="77777777" w:rsidTr="00486E52">
        <w:trPr>
          <w:cantSplit/>
          <w:trHeight w:val="300"/>
        </w:trPr>
        <w:tc>
          <w:tcPr>
            <w:tcW w:w="3122" w:type="dxa"/>
          </w:tcPr>
          <w:p w14:paraId="133B8AA4" w14:textId="77777777" w:rsidR="00520F05" w:rsidRPr="007E0B31" w:rsidRDefault="00520F05" w:rsidP="00520F05">
            <w:pPr>
              <w:pStyle w:val="Arial11Bold"/>
              <w:rPr>
                <w:rFonts w:cs="Arial"/>
              </w:rPr>
            </w:pPr>
            <w:r w:rsidRPr="007E0B31">
              <w:rPr>
                <w:rFonts w:cs="Arial"/>
              </w:rPr>
              <w:t>Total System</w:t>
            </w:r>
          </w:p>
        </w:tc>
        <w:tc>
          <w:tcPr>
            <w:tcW w:w="6513" w:type="dxa"/>
          </w:tcPr>
          <w:p w14:paraId="6E425FE9" w14:textId="77777777" w:rsidR="00520F05" w:rsidRPr="007E0B31" w:rsidRDefault="00520F05" w:rsidP="00520F05">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520F05" w:rsidRPr="007E0B31" w14:paraId="2CEA121D" w14:textId="77777777" w:rsidTr="00486E52">
        <w:trPr>
          <w:cantSplit/>
          <w:trHeight w:val="300"/>
        </w:trPr>
        <w:tc>
          <w:tcPr>
            <w:tcW w:w="3122" w:type="dxa"/>
          </w:tcPr>
          <w:p w14:paraId="096BE835" w14:textId="77777777" w:rsidR="00520F05" w:rsidRPr="007E0B31" w:rsidRDefault="00520F05" w:rsidP="00520F05">
            <w:pPr>
              <w:pStyle w:val="Arial11Bold"/>
              <w:rPr>
                <w:rFonts w:cs="Arial"/>
              </w:rPr>
            </w:pPr>
            <w:r w:rsidRPr="007E0B31">
              <w:rPr>
                <w:rFonts w:cs="Arial"/>
              </w:rPr>
              <w:t>Trading Point</w:t>
            </w:r>
          </w:p>
        </w:tc>
        <w:tc>
          <w:tcPr>
            <w:tcW w:w="6513" w:type="dxa"/>
          </w:tcPr>
          <w:p w14:paraId="0BB80024" w14:textId="6807865F" w:rsidR="00520F05" w:rsidRPr="007E0B31" w:rsidRDefault="00520F05" w:rsidP="00520F05">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520F05" w:rsidRPr="007E0B31" w14:paraId="6355B4EF" w14:textId="77777777" w:rsidTr="00486E52">
        <w:trPr>
          <w:cantSplit/>
          <w:trHeight w:val="300"/>
        </w:trPr>
        <w:tc>
          <w:tcPr>
            <w:tcW w:w="3122" w:type="dxa"/>
          </w:tcPr>
          <w:p w14:paraId="2AC59C62" w14:textId="77777777" w:rsidR="00520F05" w:rsidRPr="007E0B31" w:rsidRDefault="00520F05" w:rsidP="00520F05">
            <w:pPr>
              <w:pStyle w:val="Arial11Bold"/>
              <w:rPr>
                <w:rFonts w:cs="Arial"/>
              </w:rPr>
            </w:pPr>
            <w:r w:rsidRPr="007E0B31">
              <w:rPr>
                <w:rFonts w:cs="Arial"/>
              </w:rPr>
              <w:t>Transfer Date</w:t>
            </w:r>
          </w:p>
        </w:tc>
        <w:tc>
          <w:tcPr>
            <w:tcW w:w="6513" w:type="dxa"/>
          </w:tcPr>
          <w:p w14:paraId="7A0D17C4" w14:textId="77777777" w:rsidR="00520F05" w:rsidRPr="007E0B31" w:rsidRDefault="00520F05" w:rsidP="00520F05">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520F05" w:rsidRPr="007E0B31" w14:paraId="2FFD149D" w14:textId="77777777" w:rsidTr="00486E52">
        <w:trPr>
          <w:cantSplit/>
          <w:trHeight w:val="300"/>
        </w:trPr>
        <w:tc>
          <w:tcPr>
            <w:tcW w:w="3122" w:type="dxa"/>
          </w:tcPr>
          <w:p w14:paraId="6A0B230B" w14:textId="77777777" w:rsidR="00520F05" w:rsidRPr="007E0B31" w:rsidRDefault="00520F05" w:rsidP="00520F05">
            <w:pPr>
              <w:pStyle w:val="Arial11Bold"/>
              <w:rPr>
                <w:rFonts w:cs="Arial"/>
              </w:rPr>
            </w:pPr>
            <w:r w:rsidRPr="007E0B31">
              <w:rPr>
                <w:rFonts w:cs="Arial"/>
              </w:rPr>
              <w:t>Transmission</w:t>
            </w:r>
          </w:p>
        </w:tc>
        <w:tc>
          <w:tcPr>
            <w:tcW w:w="6513" w:type="dxa"/>
          </w:tcPr>
          <w:p w14:paraId="484C3E41" w14:textId="77777777" w:rsidR="00520F05" w:rsidRPr="007E0B31" w:rsidRDefault="00520F05" w:rsidP="00520F05">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520F05" w:rsidRPr="007E0B31" w14:paraId="369076F1" w14:textId="77777777" w:rsidTr="00486E52">
        <w:trPr>
          <w:cantSplit/>
          <w:trHeight w:val="300"/>
        </w:trPr>
        <w:tc>
          <w:tcPr>
            <w:tcW w:w="3122" w:type="dxa"/>
          </w:tcPr>
          <w:p w14:paraId="1B0C8C13" w14:textId="77777777" w:rsidR="00520F05" w:rsidRPr="007E0B31" w:rsidRDefault="00520F05" w:rsidP="00520F05">
            <w:pPr>
              <w:pStyle w:val="Arial11Bold"/>
              <w:rPr>
                <w:rFonts w:cs="Arial"/>
              </w:rPr>
            </w:pPr>
            <w:r w:rsidRPr="007E0B31">
              <w:rPr>
                <w:rFonts w:cs="Arial"/>
                <w:lang w:val="en-US"/>
              </w:rPr>
              <w:t>Transmission Area</w:t>
            </w:r>
          </w:p>
        </w:tc>
        <w:tc>
          <w:tcPr>
            <w:tcW w:w="6513" w:type="dxa"/>
          </w:tcPr>
          <w:p w14:paraId="4B6681DA"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520F05" w:rsidRPr="007E0B31" w14:paraId="052C965A" w14:textId="77777777" w:rsidTr="00486E52">
        <w:trPr>
          <w:cantSplit/>
          <w:trHeight w:val="300"/>
        </w:trPr>
        <w:tc>
          <w:tcPr>
            <w:tcW w:w="3122" w:type="dxa"/>
          </w:tcPr>
          <w:p w14:paraId="5F2FC0DC" w14:textId="77777777" w:rsidR="00520F05" w:rsidRPr="007E0B31" w:rsidRDefault="00520F05" w:rsidP="00520F05">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513" w:type="dxa"/>
          </w:tcPr>
          <w:p w14:paraId="4606926F" w14:textId="77777777" w:rsidR="00520F05" w:rsidRPr="007E0B31" w:rsidRDefault="00520F05" w:rsidP="00520F0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520F05" w:rsidRPr="007E0B31" w14:paraId="0DDE5639" w14:textId="77777777" w:rsidTr="00486E52">
        <w:trPr>
          <w:cantSplit/>
          <w:trHeight w:val="300"/>
        </w:trPr>
        <w:tc>
          <w:tcPr>
            <w:tcW w:w="3122" w:type="dxa"/>
          </w:tcPr>
          <w:p w14:paraId="1A90AEFF" w14:textId="77777777" w:rsidR="00520F05" w:rsidRPr="007E0B31" w:rsidRDefault="00520F05" w:rsidP="00520F05">
            <w:pPr>
              <w:pStyle w:val="Arial11Bold"/>
              <w:rPr>
                <w:rFonts w:cs="Arial"/>
              </w:rPr>
            </w:pPr>
            <w:r w:rsidRPr="007E0B31">
              <w:rPr>
                <w:rFonts w:cs="Arial"/>
              </w:rPr>
              <w:t>Transmission DC Converter</w:t>
            </w:r>
          </w:p>
        </w:tc>
        <w:tc>
          <w:tcPr>
            <w:tcW w:w="6513" w:type="dxa"/>
          </w:tcPr>
          <w:p w14:paraId="3B963E3C" w14:textId="77777777" w:rsidR="00520F05" w:rsidRPr="007E0B31" w:rsidRDefault="00520F05" w:rsidP="00520F05">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520F05" w:rsidRPr="007E0B31" w14:paraId="5F8263B5" w14:textId="77777777" w:rsidTr="00486E52">
        <w:trPr>
          <w:cantSplit/>
          <w:trHeight w:val="300"/>
        </w:trPr>
        <w:tc>
          <w:tcPr>
            <w:tcW w:w="3122" w:type="dxa"/>
          </w:tcPr>
          <w:p w14:paraId="259E74B1" w14:textId="77777777" w:rsidR="00520F05" w:rsidRPr="007E0B31" w:rsidRDefault="00520F05" w:rsidP="00520F05">
            <w:pPr>
              <w:pStyle w:val="Arial11Bold"/>
              <w:rPr>
                <w:rFonts w:cs="Arial"/>
              </w:rPr>
            </w:pPr>
            <w:r w:rsidRPr="007E0B31">
              <w:rPr>
                <w:rFonts w:cs="Arial"/>
              </w:rPr>
              <w:t>Transmission Entry Capacity</w:t>
            </w:r>
          </w:p>
        </w:tc>
        <w:tc>
          <w:tcPr>
            <w:tcW w:w="6513" w:type="dxa"/>
          </w:tcPr>
          <w:p w14:paraId="4AEF75AE" w14:textId="77777777" w:rsidR="00520F05" w:rsidRPr="007E0B31" w:rsidRDefault="00520F05" w:rsidP="00520F0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20F05" w:rsidRPr="007E0B31" w14:paraId="01834965" w14:textId="77777777" w:rsidTr="00486E52">
        <w:trPr>
          <w:cantSplit/>
          <w:trHeight w:val="300"/>
        </w:trPr>
        <w:tc>
          <w:tcPr>
            <w:tcW w:w="3122" w:type="dxa"/>
          </w:tcPr>
          <w:p w14:paraId="28380C3E" w14:textId="77777777" w:rsidR="00520F05" w:rsidRPr="007E0B31" w:rsidRDefault="00520F05" w:rsidP="00520F05">
            <w:pPr>
              <w:pStyle w:val="Arial11Bold"/>
              <w:rPr>
                <w:rFonts w:cs="Arial"/>
              </w:rPr>
            </w:pPr>
            <w:r w:rsidRPr="007E0B31">
              <w:rPr>
                <w:rFonts w:cs="Arial"/>
              </w:rPr>
              <w:t>Transmission Interface Circuit</w:t>
            </w:r>
          </w:p>
        </w:tc>
        <w:tc>
          <w:tcPr>
            <w:tcW w:w="6513" w:type="dxa"/>
          </w:tcPr>
          <w:p w14:paraId="093A792C" w14:textId="4DA61F4D" w:rsidR="00520F05" w:rsidRPr="007E0B31" w:rsidRDefault="00520F05" w:rsidP="00520F05">
            <w:pPr>
              <w:pStyle w:val="TableArial11"/>
              <w:rPr>
                <w:rFonts w:cs="Arial"/>
              </w:rPr>
            </w:pPr>
            <w:r w:rsidRPr="1A6A7619">
              <w:rPr>
                <w:rFonts w:cs="Arial"/>
              </w:rPr>
              <w:t xml:space="preserve">In </w:t>
            </w:r>
            <w:r w:rsidRPr="1A6A7619">
              <w:rPr>
                <w:rFonts w:cs="Arial"/>
                <w:b/>
                <w:bCs/>
              </w:rPr>
              <w:t>NGET’s Transmission Area</w:t>
            </w:r>
            <w:r w:rsidRPr="1A6A7619">
              <w:rPr>
                <w:rFonts w:cs="Arial"/>
              </w:rPr>
              <w:t xml:space="preserve"> </w:t>
            </w:r>
            <w:ins w:id="170" w:author="Grey (ESO), Alastair" w:date="2022-12-13T11:53:00Z">
              <w:r w:rsidRPr="1A6A7619">
                <w:rPr>
                  <w:rFonts w:cs="Arial"/>
                </w:rPr>
                <w:t>or</w:t>
              </w:r>
            </w:ins>
            <w:ins w:id="171" w:author="Grey (ESO), Alastair" w:date="2022-12-13T11:51:00Z">
              <w:r w:rsidR="000B4726" w:rsidRPr="1A6A7619">
                <w:rPr>
                  <w:rFonts w:cs="Arial"/>
                </w:rPr>
                <w:t xml:space="preserve"> in the</w:t>
              </w:r>
              <w:r w:rsidR="000B4726" w:rsidRPr="1A6A7619">
                <w:rPr>
                  <w:rFonts w:cs="Arial"/>
                  <w:b/>
                  <w:bCs/>
                </w:rPr>
                <w:t xml:space="preserve"> Transmission Area </w:t>
              </w:r>
              <w:r w:rsidR="000B4726" w:rsidRPr="1A6A7619">
                <w:rPr>
                  <w:rFonts w:cs="Arial"/>
                </w:rPr>
                <w:t>of a</w:t>
              </w:r>
              <w:r w:rsidR="000B4726" w:rsidRPr="1A6A7619">
                <w:rPr>
                  <w:rFonts w:cs="Arial"/>
                  <w:b/>
                  <w:bCs/>
                </w:rPr>
                <w:t xml:space="preserve"> Competitively Appointed Transmission Licensee</w:t>
              </w:r>
            </w:ins>
            <w:r w:rsidRPr="1A6A7619">
              <w:rPr>
                <w:rFonts w:cs="Arial"/>
              </w:rPr>
              <w:t>,</w:t>
            </w:r>
            <w:ins w:id="172" w:author="Spencer(ESO), Deborah" w:date="2022-12-13T11:56:00Z">
              <w:r w:rsidR="00B20D4F">
                <w:rPr>
                  <w:rFonts w:cs="Arial"/>
                </w:rPr>
                <w:t xml:space="preserve"> </w:t>
              </w:r>
              <w:r w:rsidR="000C2D0C">
                <w:rPr>
                  <w:rFonts w:cs="Arial"/>
                </w:rPr>
                <w:t>which interfaces</w:t>
              </w:r>
            </w:ins>
            <w:ins w:id="173" w:author="Spencer(ESO), Deborah" w:date="2022-12-13T11:57:00Z">
              <w:r w:rsidR="000C2D0C">
                <w:rPr>
                  <w:rFonts w:cs="Arial"/>
                </w:rPr>
                <w:t xml:space="preserve"> with </w:t>
              </w:r>
              <w:r w:rsidR="000C2D0C" w:rsidRPr="00CA50B6">
                <w:rPr>
                  <w:rFonts w:cs="Arial"/>
                  <w:b/>
                </w:rPr>
                <w:t>NGET’s</w:t>
              </w:r>
              <w:r w:rsidR="000C2D0C">
                <w:rPr>
                  <w:rFonts w:cs="Arial"/>
                </w:rPr>
                <w:t xml:space="preserve"> </w:t>
              </w:r>
              <w:proofErr w:type="spellStart"/>
              <w:r w:rsidR="000C2D0C" w:rsidRPr="00C41A2C">
                <w:rPr>
                  <w:rFonts w:cs="Arial"/>
                  <w:b/>
                </w:rPr>
                <w:t>Tranmission</w:t>
              </w:r>
              <w:proofErr w:type="spellEnd"/>
              <w:r w:rsidR="000C2D0C" w:rsidRPr="00C41A2C">
                <w:rPr>
                  <w:rFonts w:cs="Arial"/>
                  <w:b/>
                </w:rPr>
                <w:t xml:space="preserve"> System</w:t>
              </w:r>
            </w:ins>
            <w:ins w:id="174" w:author="Spencer(ESO), Deborah" w:date="2022-12-13T11:58:00Z">
              <w:r w:rsidR="000C2D0C" w:rsidRPr="0001158F">
                <w:rPr>
                  <w:rFonts w:cs="Arial"/>
                  <w:bCs/>
                </w:rPr>
                <w:t>,</w:t>
              </w:r>
            </w:ins>
            <w:ins w:id="175" w:author="Grey (ESO), Alastair" w:date="2023-01-12T15:14:00Z">
              <w:r w:rsidR="0001158F">
                <w:rPr>
                  <w:rFonts w:cs="Arial"/>
                </w:rPr>
                <w:t xml:space="preserve"> </w:t>
              </w:r>
            </w:ins>
            <w:r w:rsidRPr="1A6A7619">
              <w:rPr>
                <w:rFonts w:cs="Arial"/>
              </w:rPr>
              <w:t xml:space="preserve">a </w:t>
            </w:r>
            <w:r w:rsidRPr="1A6A7619">
              <w:rPr>
                <w:rFonts w:cs="Arial"/>
                <w:b/>
                <w:bCs/>
              </w:rPr>
              <w:t xml:space="preserve">Transmission </w:t>
            </w:r>
            <w:r w:rsidRPr="1A6A7619">
              <w:rPr>
                <w:rFonts w:cs="Arial"/>
              </w:rPr>
              <w:t xml:space="preserve">circuit which connects a </w:t>
            </w:r>
            <w:r w:rsidRPr="1A6A7619">
              <w:rPr>
                <w:rFonts w:cs="Arial"/>
                <w:b/>
                <w:bCs/>
              </w:rPr>
              <w:t xml:space="preserve">System </w:t>
            </w:r>
            <w:r w:rsidRPr="1A6A7619">
              <w:rPr>
                <w:rFonts w:cs="Arial"/>
              </w:rPr>
              <w:t xml:space="preserve">operating at a voltage above 132kV to a </w:t>
            </w:r>
            <w:r w:rsidRPr="1A6A7619">
              <w:rPr>
                <w:rFonts w:cs="Arial"/>
                <w:b/>
                <w:bCs/>
              </w:rPr>
              <w:t xml:space="preserve">System </w:t>
            </w:r>
            <w:r w:rsidRPr="1A6A7619">
              <w:rPr>
                <w:rFonts w:cs="Arial"/>
              </w:rPr>
              <w:t>operating at a voltage of 132kV or below</w:t>
            </w:r>
          </w:p>
          <w:p w14:paraId="23474DE0" w14:textId="566D5CDE" w:rsidR="00520F05" w:rsidRPr="007E0B31" w:rsidRDefault="00520F05" w:rsidP="00FA7B91">
            <w:pPr>
              <w:pStyle w:val="TableArial11"/>
              <w:rPr>
                <w:rFonts w:cs="Arial"/>
              </w:rPr>
            </w:pPr>
            <w:r w:rsidRPr="1A6A7619">
              <w:rPr>
                <w:rFonts w:cs="Arial"/>
              </w:rPr>
              <w:t xml:space="preserve">In </w:t>
            </w:r>
            <w:r w:rsidRPr="1A6A7619">
              <w:rPr>
                <w:rFonts w:cs="Arial"/>
                <w:b/>
                <w:bCs/>
              </w:rPr>
              <w:t xml:space="preserve">SHETL’s Transmission Area </w:t>
            </w:r>
            <w:r w:rsidRPr="1A6A7619">
              <w:rPr>
                <w:rFonts w:cs="Arial"/>
              </w:rPr>
              <w:t xml:space="preserve">and </w:t>
            </w:r>
            <w:r w:rsidRPr="1A6A7619">
              <w:rPr>
                <w:rFonts w:cs="Arial"/>
                <w:b/>
                <w:bCs/>
              </w:rPr>
              <w:t>SPT’s Transmission Area</w:t>
            </w:r>
            <w:ins w:id="176" w:author="Grey (ESO), Alastair" w:date="2022-12-13T11:51:00Z">
              <w:r w:rsidR="00F0606D" w:rsidRPr="1A6A7619">
                <w:rPr>
                  <w:rFonts w:cs="Arial"/>
                </w:rPr>
                <w:t xml:space="preserve"> or in the </w:t>
              </w:r>
              <w:r w:rsidR="00F0606D" w:rsidRPr="1A6A7619">
                <w:rPr>
                  <w:rFonts w:cs="Arial"/>
                  <w:b/>
                  <w:bCs/>
                </w:rPr>
                <w:t>Transmission Area</w:t>
              </w:r>
              <w:r w:rsidR="00F0606D" w:rsidRPr="1A6A7619">
                <w:rPr>
                  <w:rFonts w:cs="Arial"/>
                </w:rPr>
                <w:t xml:space="preserve"> of a </w:t>
              </w:r>
              <w:r w:rsidR="00F0606D" w:rsidRPr="1A6A7619">
                <w:rPr>
                  <w:rFonts w:cs="Arial"/>
                  <w:b/>
                  <w:bCs/>
                </w:rPr>
                <w:t>Competitively Appointed Transmission Licensee</w:t>
              </w:r>
            </w:ins>
            <w:r w:rsidRPr="1A6A7619">
              <w:rPr>
                <w:rFonts w:cs="Arial"/>
              </w:rPr>
              <w:t>,</w:t>
            </w:r>
            <w:ins w:id="177" w:author="Spencer(ESO), Deborah" w:date="2022-12-13T11:58:00Z">
              <w:r w:rsidR="00F76F5B">
                <w:rPr>
                  <w:rFonts w:cs="Arial"/>
                </w:rPr>
                <w:t xml:space="preserve"> which interfaces with </w:t>
              </w:r>
              <w:r w:rsidR="00B47A47" w:rsidRPr="00CA50B6">
                <w:rPr>
                  <w:rFonts w:cs="Arial"/>
                  <w:b/>
                </w:rPr>
                <w:t>SHETL’</w:t>
              </w:r>
            </w:ins>
            <w:ins w:id="178" w:author="Spencer(ESO), Deborah" w:date="2022-12-13T11:59:00Z">
              <w:r w:rsidR="00FA7B91">
                <w:rPr>
                  <w:rFonts w:cs="Arial"/>
                  <w:b/>
                  <w:bCs/>
                </w:rPr>
                <w:t xml:space="preserve">s </w:t>
              </w:r>
            </w:ins>
            <w:ins w:id="179" w:author="Spencer(ESO), Deborah" w:date="2022-12-13T11:58:00Z">
              <w:r w:rsidR="00B47A47">
                <w:rPr>
                  <w:rFonts w:cs="Arial"/>
                </w:rPr>
                <w:t xml:space="preserve">or </w:t>
              </w:r>
              <w:r w:rsidR="00B47A47" w:rsidRPr="00CA50B6">
                <w:rPr>
                  <w:rFonts w:cs="Arial"/>
                  <w:b/>
                </w:rPr>
                <w:t>SPT’s</w:t>
              </w:r>
              <w:r w:rsidR="00F76F5B">
                <w:rPr>
                  <w:rFonts w:cs="Arial"/>
                </w:rPr>
                <w:t xml:space="preserve"> </w:t>
              </w:r>
            </w:ins>
            <w:ins w:id="180" w:author="Grey (ESO), Alastair" w:date="2023-01-12T15:15:00Z">
              <w:r w:rsidR="0001158F" w:rsidRPr="00C41A2C">
                <w:rPr>
                  <w:rFonts w:cs="Arial"/>
                  <w:b/>
                  <w:bCs/>
                </w:rPr>
                <w:t>Transmission</w:t>
              </w:r>
            </w:ins>
            <w:ins w:id="181" w:author="Spencer(ESO), Deborah" w:date="2022-12-13T11:59:00Z">
              <w:r w:rsidR="00FA7B91" w:rsidRPr="00C41A2C">
                <w:rPr>
                  <w:rFonts w:cs="Arial"/>
                  <w:b/>
                  <w:bCs/>
                </w:rPr>
                <w:t xml:space="preserve"> </w:t>
              </w:r>
            </w:ins>
            <w:ins w:id="182" w:author="Spencer(ESO), Deborah" w:date="2022-12-13T11:58:00Z">
              <w:r w:rsidR="00F76F5B" w:rsidRPr="00C41A2C">
                <w:rPr>
                  <w:rFonts w:cs="Arial"/>
                  <w:b/>
                  <w:bCs/>
                </w:rPr>
                <w:t>System</w:t>
              </w:r>
            </w:ins>
            <w:ins w:id="183" w:author="Spencer(ESO), Deborah" w:date="2022-12-13T11:59:00Z">
              <w:r w:rsidR="00FA7B91">
                <w:rPr>
                  <w:rFonts w:cs="Arial"/>
                </w:rPr>
                <w:t xml:space="preserve">, </w:t>
              </w:r>
            </w:ins>
            <w:del w:id="184" w:author="Spencer(ESO), Deborah" w:date="2022-12-13T11:59:00Z">
              <w:r w:rsidRPr="1A6A7619" w:rsidDel="00FA7B91">
                <w:rPr>
                  <w:rFonts w:cs="Arial"/>
                  <w:b/>
                  <w:bCs/>
                </w:rPr>
                <w:delText xml:space="preserve"> </w:delText>
              </w:r>
            </w:del>
            <w:r w:rsidRPr="1A6A7619">
              <w:rPr>
                <w:rFonts w:cs="Arial"/>
              </w:rPr>
              <w:t xml:space="preserve">a </w:t>
            </w:r>
            <w:r w:rsidRPr="1A6A7619">
              <w:rPr>
                <w:rFonts w:cs="Arial"/>
                <w:b/>
                <w:bCs/>
              </w:rPr>
              <w:t xml:space="preserve">Transmission </w:t>
            </w:r>
            <w:r w:rsidRPr="1A6A7619">
              <w:rPr>
                <w:rFonts w:cs="Arial"/>
              </w:rPr>
              <w:t xml:space="preserve">circuit which connects a </w:t>
            </w:r>
            <w:r w:rsidRPr="1A6A7619">
              <w:rPr>
                <w:rFonts w:cs="Arial"/>
                <w:b/>
                <w:bCs/>
              </w:rPr>
              <w:t xml:space="preserve">System </w:t>
            </w:r>
            <w:r w:rsidRPr="1A6A7619">
              <w:rPr>
                <w:rFonts w:cs="Arial"/>
              </w:rPr>
              <w:t xml:space="preserve">operating at a voltage of 132kV or above to a </w:t>
            </w:r>
            <w:r w:rsidRPr="1A6A7619">
              <w:rPr>
                <w:rFonts w:cs="Arial"/>
                <w:b/>
                <w:bCs/>
              </w:rPr>
              <w:t xml:space="preserve">System </w:t>
            </w:r>
            <w:r w:rsidRPr="1A6A7619">
              <w:rPr>
                <w:rFonts w:cs="Arial"/>
              </w:rPr>
              <w:t>operating at a voltage below 132kV.</w:t>
            </w:r>
          </w:p>
        </w:tc>
      </w:tr>
      <w:tr w:rsidR="00520F05" w:rsidRPr="007E0B31" w14:paraId="14A60B97" w14:textId="77777777" w:rsidTr="00486E52">
        <w:trPr>
          <w:cantSplit/>
          <w:trHeight w:val="300"/>
        </w:trPr>
        <w:tc>
          <w:tcPr>
            <w:tcW w:w="3122" w:type="dxa"/>
          </w:tcPr>
          <w:p w14:paraId="24A351F4" w14:textId="5B0D3AF0" w:rsidR="00520F05" w:rsidRPr="007E0B31" w:rsidRDefault="00520F05" w:rsidP="00520F05">
            <w:pPr>
              <w:pStyle w:val="Arial11Bold"/>
              <w:rPr>
                <w:rFonts w:cs="Arial"/>
              </w:rPr>
            </w:pPr>
            <w:r w:rsidRPr="007E0B31">
              <w:rPr>
                <w:rFonts w:cs="Arial"/>
              </w:rPr>
              <w:t>Transmission Interface Point</w:t>
            </w:r>
          </w:p>
        </w:tc>
        <w:tc>
          <w:tcPr>
            <w:tcW w:w="6513" w:type="dxa"/>
          </w:tcPr>
          <w:p w14:paraId="288BC234" w14:textId="4F1197D7" w:rsidR="00520F05" w:rsidRPr="007E0B31" w:rsidRDefault="00520F05" w:rsidP="00520F05">
            <w:pPr>
              <w:pStyle w:val="TableArial11"/>
              <w:rPr>
                <w:rFonts w:cs="Arial"/>
              </w:rPr>
            </w:pPr>
            <w:r w:rsidRPr="1A6A7619">
              <w:rPr>
                <w:rFonts w:cs="Arial"/>
              </w:rPr>
              <w:t xml:space="preserve">Means the electrical point of connection between the </w:t>
            </w:r>
            <w:r w:rsidRPr="1A6A7619">
              <w:rPr>
                <w:rFonts w:cs="Arial"/>
                <w:b/>
                <w:bCs/>
              </w:rPr>
              <w:t>Offshore Transmission System</w:t>
            </w:r>
            <w:r w:rsidRPr="1A6A7619">
              <w:rPr>
                <w:rFonts w:cs="Arial"/>
              </w:rPr>
              <w:t xml:space="preserve"> and an </w:t>
            </w:r>
            <w:r w:rsidRPr="1A6A7619">
              <w:rPr>
                <w:rFonts w:cs="Arial"/>
                <w:b/>
                <w:bCs/>
              </w:rPr>
              <w:t>Onshore</w:t>
            </w:r>
            <w:r w:rsidRPr="1A6A7619">
              <w:rPr>
                <w:rFonts w:cs="Arial"/>
              </w:rPr>
              <w:t xml:space="preserve"> </w:t>
            </w:r>
            <w:r w:rsidRPr="1A6A7619">
              <w:rPr>
                <w:rFonts w:cs="Arial"/>
                <w:b/>
                <w:bCs/>
              </w:rPr>
              <w:t xml:space="preserve">Transmission System </w:t>
            </w:r>
          </w:p>
        </w:tc>
      </w:tr>
      <w:tr w:rsidR="00520F05" w:rsidRPr="007E0B31" w14:paraId="12E4E169" w14:textId="77777777" w:rsidTr="00486E52">
        <w:trPr>
          <w:cantSplit/>
          <w:trHeight w:val="300"/>
        </w:trPr>
        <w:tc>
          <w:tcPr>
            <w:tcW w:w="3122" w:type="dxa"/>
          </w:tcPr>
          <w:p w14:paraId="41174EA6" w14:textId="77777777" w:rsidR="00520F05" w:rsidRPr="007E0B31" w:rsidRDefault="00520F05" w:rsidP="00520F05">
            <w:pPr>
              <w:pStyle w:val="Arial11Bold"/>
              <w:rPr>
                <w:rFonts w:cs="Arial"/>
              </w:rPr>
            </w:pPr>
            <w:r w:rsidRPr="007E0B31">
              <w:rPr>
                <w:rFonts w:cs="Arial"/>
              </w:rPr>
              <w:t>Transmission Interface Site</w:t>
            </w:r>
          </w:p>
        </w:tc>
        <w:tc>
          <w:tcPr>
            <w:tcW w:w="6513" w:type="dxa"/>
          </w:tcPr>
          <w:p w14:paraId="36310DA2" w14:textId="1A88231F" w:rsidR="00520F05" w:rsidRPr="007E0B31" w:rsidRDefault="00520F05" w:rsidP="00520F05">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520F05" w:rsidRPr="007E0B31" w14:paraId="0B4F08F2" w14:textId="77777777" w:rsidTr="00486E52">
        <w:trPr>
          <w:cantSplit/>
          <w:trHeight w:val="300"/>
        </w:trPr>
        <w:tc>
          <w:tcPr>
            <w:tcW w:w="3122" w:type="dxa"/>
          </w:tcPr>
          <w:p w14:paraId="71A83FA6" w14:textId="77777777" w:rsidR="00520F05" w:rsidRPr="007E0B31" w:rsidRDefault="00520F05" w:rsidP="00520F05">
            <w:pPr>
              <w:pStyle w:val="Arial11Bold"/>
              <w:rPr>
                <w:rFonts w:cs="Arial"/>
              </w:rPr>
            </w:pPr>
            <w:r w:rsidRPr="007E0B31">
              <w:rPr>
                <w:rFonts w:cs="Arial"/>
              </w:rPr>
              <w:t>Transmission Licence</w:t>
            </w:r>
          </w:p>
        </w:tc>
        <w:tc>
          <w:tcPr>
            <w:tcW w:w="6513" w:type="dxa"/>
          </w:tcPr>
          <w:p w14:paraId="5E9EC095" w14:textId="77777777" w:rsidR="00520F05" w:rsidRPr="007E0B31" w:rsidRDefault="00520F05" w:rsidP="00520F05">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520F05" w:rsidRPr="007E0B31" w14:paraId="1F5A6A84" w14:textId="77777777" w:rsidTr="00486E52">
        <w:trPr>
          <w:cantSplit/>
          <w:trHeight w:val="300"/>
        </w:trPr>
        <w:tc>
          <w:tcPr>
            <w:tcW w:w="3122" w:type="dxa"/>
          </w:tcPr>
          <w:p w14:paraId="7216E635" w14:textId="77777777" w:rsidR="00520F05" w:rsidRPr="007E0B31" w:rsidRDefault="00520F05" w:rsidP="00520F05">
            <w:pPr>
              <w:pStyle w:val="Arial11Bold"/>
              <w:rPr>
                <w:rFonts w:cs="Arial"/>
              </w:rPr>
            </w:pPr>
            <w:r w:rsidRPr="007E0B31">
              <w:rPr>
                <w:rFonts w:cs="Arial"/>
              </w:rPr>
              <w:t>Transmission Licensee</w:t>
            </w:r>
          </w:p>
        </w:tc>
        <w:tc>
          <w:tcPr>
            <w:tcW w:w="6513" w:type="dxa"/>
          </w:tcPr>
          <w:p w14:paraId="738A653A" w14:textId="745338B5" w:rsidR="00520F05" w:rsidRPr="007E0B31" w:rsidRDefault="00520F05" w:rsidP="00520F05">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520F05" w:rsidRPr="007E0B31" w14:paraId="6ED18EA3" w14:textId="77777777" w:rsidTr="00486E52">
        <w:trPr>
          <w:cantSplit/>
          <w:trHeight w:val="300"/>
        </w:trPr>
        <w:tc>
          <w:tcPr>
            <w:tcW w:w="3122" w:type="dxa"/>
          </w:tcPr>
          <w:p w14:paraId="6AB51AF3" w14:textId="77777777" w:rsidR="00520F05" w:rsidRPr="007E0B31" w:rsidRDefault="00520F05" w:rsidP="00520F05">
            <w:pPr>
              <w:pStyle w:val="Arial11Bold"/>
              <w:rPr>
                <w:rFonts w:cs="Arial"/>
              </w:rPr>
            </w:pPr>
            <w:r w:rsidRPr="007E0B31">
              <w:rPr>
                <w:rFonts w:cs="Arial"/>
              </w:rPr>
              <w:t>Transmission Site</w:t>
            </w:r>
          </w:p>
        </w:tc>
        <w:tc>
          <w:tcPr>
            <w:tcW w:w="6513" w:type="dxa"/>
          </w:tcPr>
          <w:p w14:paraId="307AB72A" w14:textId="46F51AFD" w:rsidR="00520F05" w:rsidRPr="007E0B31" w:rsidRDefault="00520F05" w:rsidP="00520F05">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520F05" w:rsidRPr="007E0B31" w14:paraId="6581C4CA" w14:textId="77777777" w:rsidTr="00486E52">
        <w:trPr>
          <w:cantSplit/>
          <w:trHeight w:val="300"/>
        </w:trPr>
        <w:tc>
          <w:tcPr>
            <w:tcW w:w="3122" w:type="dxa"/>
          </w:tcPr>
          <w:p w14:paraId="7859EEE2" w14:textId="77777777" w:rsidR="00520F05" w:rsidRPr="007E0B31" w:rsidRDefault="00520F05" w:rsidP="00520F05">
            <w:pPr>
              <w:pStyle w:val="Arial11Bold"/>
              <w:rPr>
                <w:rFonts w:cs="Arial"/>
              </w:rPr>
            </w:pPr>
            <w:r w:rsidRPr="007E0B31">
              <w:rPr>
                <w:rFonts w:cs="Arial"/>
              </w:rPr>
              <w:t>Transmission System</w:t>
            </w:r>
          </w:p>
        </w:tc>
        <w:tc>
          <w:tcPr>
            <w:tcW w:w="6513" w:type="dxa"/>
          </w:tcPr>
          <w:p w14:paraId="2D2E550E" w14:textId="77777777" w:rsidR="00520F05" w:rsidRPr="007E0B31" w:rsidRDefault="00520F05" w:rsidP="00520F05">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520F05" w:rsidRPr="007E0B31" w14:paraId="6D673E45" w14:textId="77777777" w:rsidTr="00486E52">
        <w:trPr>
          <w:cantSplit/>
          <w:trHeight w:val="300"/>
        </w:trPr>
        <w:tc>
          <w:tcPr>
            <w:tcW w:w="3122" w:type="dxa"/>
          </w:tcPr>
          <w:p w14:paraId="3E6756E5" w14:textId="77777777" w:rsidR="00520F05" w:rsidRPr="007E0B31" w:rsidRDefault="00520F05" w:rsidP="00520F05">
            <w:pPr>
              <w:pStyle w:val="Arial11Bold"/>
              <w:rPr>
                <w:rFonts w:cs="Arial"/>
              </w:rPr>
            </w:pPr>
            <w:r w:rsidRPr="007E0B31">
              <w:rPr>
                <w:rFonts w:cs="Arial"/>
              </w:rPr>
              <w:t>Turbine Time Constant</w:t>
            </w:r>
          </w:p>
        </w:tc>
        <w:tc>
          <w:tcPr>
            <w:tcW w:w="6513" w:type="dxa"/>
          </w:tcPr>
          <w:p w14:paraId="1D7D5D0B" w14:textId="77777777" w:rsidR="00520F05" w:rsidRPr="007E0B31" w:rsidRDefault="00520F05" w:rsidP="00520F05">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520F05" w:rsidRPr="007E0B31" w14:paraId="69758B0F" w14:textId="77777777" w:rsidTr="00486E52">
        <w:trPr>
          <w:cantSplit/>
          <w:trHeight w:val="300"/>
        </w:trPr>
        <w:tc>
          <w:tcPr>
            <w:tcW w:w="3122" w:type="dxa"/>
          </w:tcPr>
          <w:p w14:paraId="2CCCBDA7" w14:textId="77777777" w:rsidR="00520F05" w:rsidRPr="007E0B31" w:rsidRDefault="00520F05" w:rsidP="00520F0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513" w:type="dxa"/>
          </w:tcPr>
          <w:p w14:paraId="45946864" w14:textId="7F6B9525" w:rsidR="00520F05" w:rsidRPr="007E0B31" w:rsidRDefault="00520F05" w:rsidP="00520F05">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520F05" w:rsidRPr="007E0B31" w14:paraId="617806BC" w14:textId="77777777" w:rsidTr="00486E52">
        <w:trPr>
          <w:cantSplit/>
          <w:trHeight w:val="300"/>
        </w:trPr>
        <w:tc>
          <w:tcPr>
            <w:tcW w:w="3122" w:type="dxa"/>
          </w:tcPr>
          <w:p w14:paraId="5D64AA45" w14:textId="77777777" w:rsidR="00520F05" w:rsidRPr="007E0B31" w:rsidRDefault="00520F05" w:rsidP="00520F05">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513" w:type="dxa"/>
          </w:tcPr>
          <w:p w14:paraId="79E50183" w14:textId="6C848A78" w:rsidR="00520F05" w:rsidRPr="007E0B31" w:rsidRDefault="00520F05" w:rsidP="00520F05">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520F05" w:rsidRPr="007E0B31" w14:paraId="4DC46CF3" w14:textId="77777777" w:rsidTr="00486E52">
        <w:trPr>
          <w:cantSplit/>
          <w:trHeight w:val="300"/>
        </w:trPr>
        <w:tc>
          <w:tcPr>
            <w:tcW w:w="3122" w:type="dxa"/>
          </w:tcPr>
          <w:p w14:paraId="54A735C9" w14:textId="77777777" w:rsidR="00520F05" w:rsidRPr="007E0B31" w:rsidRDefault="00520F05" w:rsidP="00520F0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513" w:type="dxa"/>
          </w:tcPr>
          <w:p w14:paraId="2DC7318B" w14:textId="73E93AA5" w:rsidR="00520F05" w:rsidRPr="007E0B31" w:rsidRDefault="00520F05" w:rsidP="00520F05">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520F05" w:rsidRPr="007E0B31" w14:paraId="04971D97" w14:textId="77777777" w:rsidTr="00486E52">
        <w:trPr>
          <w:cantSplit/>
          <w:trHeight w:val="300"/>
        </w:trPr>
        <w:tc>
          <w:tcPr>
            <w:tcW w:w="3122" w:type="dxa"/>
          </w:tcPr>
          <w:p w14:paraId="03947CC0" w14:textId="77777777" w:rsidR="00520F05" w:rsidRPr="007E0B31" w:rsidRDefault="00520F05" w:rsidP="00520F05">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513" w:type="dxa"/>
          </w:tcPr>
          <w:p w14:paraId="72827663" w14:textId="4FF26CB6" w:rsidR="00520F05" w:rsidRPr="007E0B31" w:rsidRDefault="00520F05" w:rsidP="00520F05">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520F05" w:rsidRPr="007E0B31" w:rsidRDefault="00520F05" w:rsidP="00520F05">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520F05" w:rsidRPr="007E0B31" w:rsidRDefault="00520F05" w:rsidP="00520F05">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520F05" w:rsidRPr="007E0B31" w14:paraId="23E68C54" w14:textId="77777777" w:rsidTr="00486E52">
        <w:trPr>
          <w:cantSplit/>
          <w:trHeight w:val="300"/>
        </w:trPr>
        <w:tc>
          <w:tcPr>
            <w:tcW w:w="3122" w:type="dxa"/>
          </w:tcPr>
          <w:p w14:paraId="3456D5FD" w14:textId="77777777" w:rsidR="00520F05" w:rsidRPr="007E0B31" w:rsidRDefault="00520F05" w:rsidP="00520F05">
            <w:pPr>
              <w:pStyle w:val="Arial11Bold"/>
              <w:rPr>
                <w:rFonts w:cs="Arial"/>
              </w:rPr>
            </w:pPr>
            <w:r w:rsidRPr="007E0B31">
              <w:rPr>
                <w:rFonts w:cs="Arial"/>
              </w:rPr>
              <w:t>Unbalanced Load</w:t>
            </w:r>
          </w:p>
        </w:tc>
        <w:tc>
          <w:tcPr>
            <w:tcW w:w="6513" w:type="dxa"/>
          </w:tcPr>
          <w:p w14:paraId="025C243B" w14:textId="77777777" w:rsidR="00520F05" w:rsidRPr="007E0B31" w:rsidRDefault="00520F05" w:rsidP="00520F05">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520F05" w:rsidRPr="007E0B31" w14:paraId="6D642429" w14:textId="77777777" w:rsidTr="00486E52">
        <w:trPr>
          <w:cantSplit/>
          <w:trHeight w:val="300"/>
        </w:trPr>
        <w:tc>
          <w:tcPr>
            <w:tcW w:w="3122" w:type="dxa"/>
          </w:tcPr>
          <w:p w14:paraId="5EA24264" w14:textId="77777777" w:rsidR="00520F05" w:rsidRPr="007E0B31" w:rsidRDefault="00520F05" w:rsidP="00520F05">
            <w:pPr>
              <w:pStyle w:val="Arial11Bold"/>
              <w:rPr>
                <w:rFonts w:cs="Arial"/>
              </w:rPr>
            </w:pPr>
            <w:r w:rsidRPr="007E0B31">
              <w:rPr>
                <w:rFonts w:cs="Arial"/>
              </w:rPr>
              <w:t>Under-excitation Limiter</w:t>
            </w:r>
          </w:p>
        </w:tc>
        <w:tc>
          <w:tcPr>
            <w:tcW w:w="6513" w:type="dxa"/>
          </w:tcPr>
          <w:p w14:paraId="11D9D8F0" w14:textId="73B80FD9" w:rsidR="00520F05" w:rsidRPr="007E0B31" w:rsidRDefault="00520F05" w:rsidP="00520F0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20F05" w:rsidRPr="007E0B31" w14:paraId="0050BCB9" w14:textId="77777777" w:rsidTr="00486E52">
        <w:trPr>
          <w:cantSplit/>
          <w:trHeight w:val="300"/>
        </w:trPr>
        <w:tc>
          <w:tcPr>
            <w:tcW w:w="3122" w:type="dxa"/>
          </w:tcPr>
          <w:p w14:paraId="35CC22D8" w14:textId="77777777" w:rsidR="00520F05" w:rsidRPr="007E0B31" w:rsidRDefault="00520F05" w:rsidP="00520F05">
            <w:pPr>
              <w:pStyle w:val="Arial11Bold"/>
              <w:rPr>
                <w:rFonts w:cs="Arial"/>
              </w:rPr>
            </w:pPr>
            <w:r w:rsidRPr="007E0B31">
              <w:rPr>
                <w:rFonts w:cs="Arial"/>
              </w:rPr>
              <w:t>Under Frequency Relay</w:t>
            </w:r>
          </w:p>
        </w:tc>
        <w:tc>
          <w:tcPr>
            <w:tcW w:w="6513" w:type="dxa"/>
          </w:tcPr>
          <w:p w14:paraId="73618C50" w14:textId="77777777" w:rsidR="00520F05" w:rsidRPr="007E0B31" w:rsidRDefault="00520F05" w:rsidP="00520F05">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520F05" w:rsidRPr="007E0B31" w14:paraId="38841ED8" w14:textId="77777777" w:rsidTr="00486E52">
        <w:trPr>
          <w:cantSplit/>
          <w:trHeight w:val="300"/>
        </w:trPr>
        <w:tc>
          <w:tcPr>
            <w:tcW w:w="3122" w:type="dxa"/>
          </w:tcPr>
          <w:p w14:paraId="3464A8CD" w14:textId="77777777" w:rsidR="00520F05" w:rsidRPr="007E0B31" w:rsidRDefault="00520F05" w:rsidP="00520F05">
            <w:pPr>
              <w:pStyle w:val="Arial11Bold"/>
              <w:rPr>
                <w:rFonts w:cs="Arial"/>
              </w:rPr>
            </w:pPr>
            <w:r w:rsidRPr="007E0B31">
              <w:rPr>
                <w:rFonts w:cs="Arial"/>
              </w:rPr>
              <w:t>Unit Board</w:t>
            </w:r>
          </w:p>
        </w:tc>
        <w:tc>
          <w:tcPr>
            <w:tcW w:w="6513" w:type="dxa"/>
          </w:tcPr>
          <w:p w14:paraId="14AC7EAB" w14:textId="77777777" w:rsidR="00520F05" w:rsidRPr="007E0B31" w:rsidRDefault="00520F05" w:rsidP="00520F0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520F05" w:rsidRPr="007E0B31" w14:paraId="50BA31C8" w14:textId="77777777" w:rsidTr="00486E52">
        <w:trPr>
          <w:cantSplit/>
          <w:trHeight w:val="300"/>
        </w:trPr>
        <w:tc>
          <w:tcPr>
            <w:tcW w:w="3122" w:type="dxa"/>
          </w:tcPr>
          <w:p w14:paraId="3FA00B34" w14:textId="77777777" w:rsidR="00520F05" w:rsidRPr="007E0B31" w:rsidRDefault="00520F05" w:rsidP="00520F05">
            <w:pPr>
              <w:pStyle w:val="Arial11Bold"/>
              <w:rPr>
                <w:rFonts w:cs="Arial"/>
              </w:rPr>
            </w:pPr>
            <w:r w:rsidRPr="007E0B31">
              <w:rPr>
                <w:rFonts w:cs="Arial"/>
              </w:rPr>
              <w:t>Unit Transformer</w:t>
            </w:r>
          </w:p>
        </w:tc>
        <w:tc>
          <w:tcPr>
            <w:tcW w:w="6513" w:type="dxa"/>
          </w:tcPr>
          <w:p w14:paraId="79DA8F59" w14:textId="7744E723" w:rsidR="00520F05" w:rsidRPr="007E0B31" w:rsidRDefault="00520F05" w:rsidP="00520F05">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520F05" w:rsidRPr="007E0B31" w14:paraId="423C36C8" w14:textId="77777777" w:rsidTr="00486E52">
        <w:trPr>
          <w:cantSplit/>
          <w:trHeight w:val="300"/>
        </w:trPr>
        <w:tc>
          <w:tcPr>
            <w:tcW w:w="3122" w:type="dxa"/>
          </w:tcPr>
          <w:p w14:paraId="1214A797" w14:textId="77777777" w:rsidR="00520F05" w:rsidRPr="007E0B31" w:rsidRDefault="00520F05" w:rsidP="00520F05">
            <w:pPr>
              <w:pStyle w:val="Arial11Bold"/>
              <w:rPr>
                <w:rFonts w:cs="Arial"/>
              </w:rPr>
            </w:pPr>
            <w:r w:rsidRPr="007E0B31">
              <w:rPr>
                <w:rFonts w:cs="Arial"/>
              </w:rPr>
              <w:t>Unit Load Controller Response Time Constant</w:t>
            </w:r>
          </w:p>
        </w:tc>
        <w:tc>
          <w:tcPr>
            <w:tcW w:w="6513" w:type="dxa"/>
          </w:tcPr>
          <w:p w14:paraId="3D6E0ED8" w14:textId="77777777" w:rsidR="00520F05" w:rsidRPr="007E0B31" w:rsidRDefault="00520F05" w:rsidP="00520F05">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520F05" w:rsidRPr="007E0B31" w14:paraId="720B1B79" w14:textId="77777777" w:rsidTr="00486E52">
        <w:trPr>
          <w:cantSplit/>
          <w:trHeight w:val="300"/>
        </w:trPr>
        <w:tc>
          <w:tcPr>
            <w:tcW w:w="3122" w:type="dxa"/>
          </w:tcPr>
          <w:p w14:paraId="1B0E66FB" w14:textId="77777777" w:rsidR="00520F05" w:rsidRPr="007E0B31" w:rsidRDefault="00520F05" w:rsidP="00520F05">
            <w:pPr>
              <w:pStyle w:val="Arial11Bold"/>
              <w:rPr>
                <w:rFonts w:cs="Arial"/>
              </w:rPr>
            </w:pPr>
            <w:bookmarkStart w:id="185" w:name="_DV_C47"/>
            <w:r w:rsidRPr="007E0B31">
              <w:rPr>
                <w:rFonts w:cs="Arial"/>
              </w:rPr>
              <w:t>Unresolved Issues</w:t>
            </w:r>
            <w:bookmarkEnd w:id="185"/>
          </w:p>
        </w:tc>
        <w:tc>
          <w:tcPr>
            <w:tcW w:w="6513" w:type="dxa"/>
          </w:tcPr>
          <w:p w14:paraId="12917A3C" w14:textId="564B64BE" w:rsidR="00520F05" w:rsidRPr="007E0B31" w:rsidRDefault="00520F05" w:rsidP="00520F05">
            <w:pPr>
              <w:pStyle w:val="TableArial11"/>
              <w:rPr>
                <w:rFonts w:cs="Arial"/>
              </w:rPr>
            </w:pPr>
            <w:bookmarkStart w:id="18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86"/>
          </w:p>
        </w:tc>
      </w:tr>
      <w:tr w:rsidR="00520F05" w:rsidRPr="007E0B31" w14:paraId="4EF10D55" w14:textId="77777777" w:rsidTr="00486E52">
        <w:trPr>
          <w:cantSplit/>
          <w:trHeight w:val="300"/>
        </w:trPr>
        <w:tc>
          <w:tcPr>
            <w:tcW w:w="3122" w:type="dxa"/>
          </w:tcPr>
          <w:p w14:paraId="2F29DC55" w14:textId="77777777" w:rsidR="00520F05" w:rsidRPr="007E0B31" w:rsidRDefault="00520F05" w:rsidP="00520F05">
            <w:pPr>
              <w:pStyle w:val="Arial11Bold"/>
              <w:rPr>
                <w:rFonts w:cs="Arial"/>
              </w:rPr>
            </w:pPr>
            <w:r w:rsidRPr="007E0B31">
              <w:rPr>
                <w:rFonts w:cs="Arial"/>
              </w:rPr>
              <w:t>Urgent Modification</w:t>
            </w:r>
          </w:p>
        </w:tc>
        <w:tc>
          <w:tcPr>
            <w:tcW w:w="6513" w:type="dxa"/>
          </w:tcPr>
          <w:p w14:paraId="73F66797" w14:textId="77777777" w:rsidR="00520F05" w:rsidRPr="007E0B31" w:rsidRDefault="00520F05" w:rsidP="00520F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520F05" w:rsidRPr="007E0B31" w14:paraId="0EBC8358" w14:textId="77777777" w:rsidTr="00486E52">
        <w:trPr>
          <w:cantSplit/>
          <w:trHeight w:val="300"/>
        </w:trPr>
        <w:tc>
          <w:tcPr>
            <w:tcW w:w="3122" w:type="dxa"/>
          </w:tcPr>
          <w:p w14:paraId="10994AED" w14:textId="77777777" w:rsidR="00520F05" w:rsidRPr="007E0B31" w:rsidRDefault="00520F05" w:rsidP="00520F05">
            <w:pPr>
              <w:pStyle w:val="Arial11Bold"/>
              <w:rPr>
                <w:rFonts w:cs="Arial"/>
              </w:rPr>
            </w:pPr>
            <w:r w:rsidRPr="007E0B31">
              <w:rPr>
                <w:rFonts w:cs="Arial"/>
              </w:rPr>
              <w:t>User</w:t>
            </w:r>
          </w:p>
        </w:tc>
        <w:tc>
          <w:tcPr>
            <w:tcW w:w="6513" w:type="dxa"/>
          </w:tcPr>
          <w:p w14:paraId="63DC1FCA" w14:textId="70173463" w:rsidR="00520F05" w:rsidRPr="007E0B31" w:rsidRDefault="00520F05" w:rsidP="00520F05">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520F05" w:rsidRPr="007E0B31" w14:paraId="1F55286A" w14:textId="77777777" w:rsidTr="00486E52">
        <w:trPr>
          <w:cantSplit/>
          <w:trHeight w:val="300"/>
        </w:trPr>
        <w:tc>
          <w:tcPr>
            <w:tcW w:w="3122" w:type="dxa"/>
          </w:tcPr>
          <w:p w14:paraId="71077D37" w14:textId="77777777" w:rsidR="00520F05" w:rsidRPr="007E0B31" w:rsidRDefault="00520F05" w:rsidP="00520F05">
            <w:pPr>
              <w:pStyle w:val="Arial11Bold"/>
              <w:rPr>
                <w:rFonts w:cs="Arial"/>
                <w:u w:val="single"/>
              </w:rPr>
            </w:pPr>
            <w:bookmarkStart w:id="187" w:name="_DV_C49"/>
            <w:r w:rsidRPr="007E0B31">
              <w:rPr>
                <w:rFonts w:cs="Arial"/>
              </w:rPr>
              <w:t>User Data File Structure</w:t>
            </w:r>
            <w:bookmarkEnd w:id="187"/>
          </w:p>
        </w:tc>
        <w:tc>
          <w:tcPr>
            <w:tcW w:w="6513" w:type="dxa"/>
          </w:tcPr>
          <w:p w14:paraId="475B944D" w14:textId="77258ADD" w:rsidR="00520F05" w:rsidRPr="007E0B31" w:rsidRDefault="00520F05" w:rsidP="00520F05">
            <w:pPr>
              <w:pStyle w:val="TableArial11"/>
              <w:rPr>
                <w:rFonts w:cs="Arial"/>
              </w:rPr>
            </w:pPr>
            <w:bookmarkStart w:id="18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88"/>
          </w:p>
        </w:tc>
      </w:tr>
      <w:tr w:rsidR="00520F05" w:rsidRPr="007E0B31" w14:paraId="24C40449" w14:textId="77777777" w:rsidTr="00486E52">
        <w:trPr>
          <w:cantSplit/>
          <w:trHeight w:val="300"/>
        </w:trPr>
        <w:tc>
          <w:tcPr>
            <w:tcW w:w="3122" w:type="dxa"/>
          </w:tcPr>
          <w:p w14:paraId="20FC2734" w14:textId="77777777" w:rsidR="00520F05" w:rsidRPr="007E0B31" w:rsidRDefault="00520F05" w:rsidP="00520F05">
            <w:pPr>
              <w:pStyle w:val="Arial11Bold"/>
              <w:rPr>
                <w:rFonts w:cs="Arial"/>
              </w:rPr>
            </w:pPr>
            <w:r w:rsidRPr="007E0B31">
              <w:rPr>
                <w:rFonts w:cs="Arial"/>
              </w:rPr>
              <w:t>User Development</w:t>
            </w:r>
          </w:p>
        </w:tc>
        <w:tc>
          <w:tcPr>
            <w:tcW w:w="6513" w:type="dxa"/>
          </w:tcPr>
          <w:p w14:paraId="0478AE51" w14:textId="77777777" w:rsidR="00520F05" w:rsidRPr="007E0B31" w:rsidRDefault="00520F05" w:rsidP="00520F05">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520F05" w:rsidRPr="007E0B31" w14:paraId="3332ECCB" w14:textId="77777777" w:rsidTr="00486E52">
        <w:trPr>
          <w:cantSplit/>
          <w:trHeight w:val="300"/>
        </w:trPr>
        <w:tc>
          <w:tcPr>
            <w:tcW w:w="3122" w:type="dxa"/>
          </w:tcPr>
          <w:p w14:paraId="0EE53A77" w14:textId="77777777" w:rsidR="00520F05" w:rsidRPr="007E0B31" w:rsidRDefault="00520F05" w:rsidP="00520F05">
            <w:pPr>
              <w:pStyle w:val="Arial11Bold"/>
              <w:rPr>
                <w:rFonts w:cs="Arial"/>
              </w:rPr>
            </w:pPr>
            <w:bookmarkStart w:id="189" w:name="_DV_C51"/>
            <w:r w:rsidRPr="007E0B31">
              <w:rPr>
                <w:rFonts w:cs="Arial"/>
              </w:rPr>
              <w:t>User Self Certification of Compliance</w:t>
            </w:r>
            <w:bookmarkEnd w:id="189"/>
          </w:p>
        </w:tc>
        <w:tc>
          <w:tcPr>
            <w:tcW w:w="6513" w:type="dxa"/>
          </w:tcPr>
          <w:p w14:paraId="0B00A7D2" w14:textId="77777777" w:rsidR="00520F05" w:rsidRPr="007E0B31" w:rsidRDefault="00520F05" w:rsidP="00520F05">
            <w:pPr>
              <w:pStyle w:val="TableArial11"/>
              <w:rPr>
                <w:rFonts w:cs="Arial"/>
              </w:rPr>
            </w:pPr>
            <w:bookmarkStart w:id="190" w:name="_DV_C52"/>
            <w:r w:rsidRPr="007E0B31">
              <w:rPr>
                <w:rFonts w:cs="Arial"/>
              </w:rPr>
              <w:t>A certificate, in the form attached at CP.A.2</w:t>
            </w:r>
            <w:bookmarkStart w:id="191" w:name="_DV_C53"/>
            <w:bookmarkEnd w:id="19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92" w:name="_DV_C56"/>
            <w:bookmarkEnd w:id="19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92"/>
          </w:p>
        </w:tc>
      </w:tr>
      <w:tr w:rsidR="00520F05" w:rsidRPr="007E0B31" w14:paraId="1875D733" w14:textId="77777777" w:rsidTr="00486E52">
        <w:trPr>
          <w:cantSplit/>
          <w:trHeight w:val="300"/>
        </w:trPr>
        <w:tc>
          <w:tcPr>
            <w:tcW w:w="3122" w:type="dxa"/>
          </w:tcPr>
          <w:p w14:paraId="43B308DA" w14:textId="77777777" w:rsidR="00520F05" w:rsidRPr="007E0B31" w:rsidRDefault="00520F05" w:rsidP="00520F05">
            <w:pPr>
              <w:pStyle w:val="Arial11Bold"/>
              <w:rPr>
                <w:rFonts w:cs="Arial"/>
              </w:rPr>
            </w:pPr>
            <w:r w:rsidRPr="007E0B31">
              <w:rPr>
                <w:rFonts w:cs="Arial"/>
              </w:rPr>
              <w:t>User Site</w:t>
            </w:r>
          </w:p>
        </w:tc>
        <w:tc>
          <w:tcPr>
            <w:tcW w:w="6513" w:type="dxa"/>
          </w:tcPr>
          <w:p w14:paraId="0B24A90C" w14:textId="7ABB869F" w:rsidR="00520F05" w:rsidRPr="007E0B31" w:rsidRDefault="00520F05" w:rsidP="00520F05">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520F05" w:rsidRPr="007E0B31" w14:paraId="12D3AE6B" w14:textId="77777777" w:rsidTr="00486E52">
        <w:trPr>
          <w:cantSplit/>
          <w:trHeight w:val="300"/>
        </w:trPr>
        <w:tc>
          <w:tcPr>
            <w:tcW w:w="3122" w:type="dxa"/>
          </w:tcPr>
          <w:p w14:paraId="7BCD8EF3" w14:textId="77777777" w:rsidR="00520F05" w:rsidRPr="007E0B31" w:rsidRDefault="00520F05" w:rsidP="00520F05">
            <w:pPr>
              <w:pStyle w:val="Arial11Bold"/>
              <w:rPr>
                <w:rFonts w:cs="Arial"/>
              </w:rPr>
            </w:pPr>
            <w:r w:rsidRPr="007E0B31">
              <w:rPr>
                <w:rFonts w:cs="Arial"/>
              </w:rPr>
              <w:t>User System</w:t>
            </w:r>
          </w:p>
        </w:tc>
        <w:tc>
          <w:tcPr>
            <w:tcW w:w="6513" w:type="dxa"/>
          </w:tcPr>
          <w:p w14:paraId="17F1EECD" w14:textId="77777777" w:rsidR="00520F05" w:rsidRPr="007E0B31" w:rsidRDefault="00520F05" w:rsidP="00520F05">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520F05" w:rsidRPr="007E0B31" w:rsidRDefault="00520F05" w:rsidP="00520F05">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520F05" w:rsidRPr="007E0B31" w:rsidRDefault="00520F05" w:rsidP="00520F05">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520F05" w:rsidRPr="007E0B31" w:rsidRDefault="00520F05" w:rsidP="00520F05">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520F05" w:rsidRPr="007E0B31" w:rsidRDefault="00520F05" w:rsidP="00520F05">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520F05" w:rsidRPr="007E0B31" w:rsidRDefault="00520F05" w:rsidP="00520F05">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520F05" w:rsidRPr="007E0B31" w:rsidRDefault="00520F05" w:rsidP="00520F05">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520F05" w:rsidRPr="007E0B31" w:rsidRDefault="00520F05" w:rsidP="00520F05">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520F05" w:rsidRPr="007E0B31" w14:paraId="2DEDB843" w14:textId="77777777" w:rsidTr="00486E52">
        <w:trPr>
          <w:cantSplit/>
          <w:trHeight w:val="300"/>
        </w:trPr>
        <w:tc>
          <w:tcPr>
            <w:tcW w:w="3122" w:type="dxa"/>
          </w:tcPr>
          <w:p w14:paraId="5DD6FE55" w14:textId="77777777" w:rsidR="00520F05" w:rsidRPr="007E0B31" w:rsidRDefault="00520F05" w:rsidP="00520F05">
            <w:pPr>
              <w:pStyle w:val="Arial11Bold"/>
              <w:rPr>
                <w:rFonts w:cs="Arial"/>
              </w:rPr>
            </w:pPr>
            <w:r w:rsidRPr="007E0B31">
              <w:rPr>
                <w:rFonts w:cs="Arial"/>
              </w:rPr>
              <w:t>User System Entry Point</w:t>
            </w:r>
          </w:p>
        </w:tc>
        <w:tc>
          <w:tcPr>
            <w:tcW w:w="6513" w:type="dxa"/>
          </w:tcPr>
          <w:p w14:paraId="1BE7FD50" w14:textId="58B832C0" w:rsidR="00520F05" w:rsidRPr="007E0B31" w:rsidRDefault="00520F05" w:rsidP="00520F05">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520F05" w:rsidRPr="00C45ED9" w14:paraId="2DBF5F7B" w14:textId="77777777" w:rsidTr="00486E52">
        <w:trPr>
          <w:cantSplit/>
          <w:trHeight w:val="300"/>
        </w:trPr>
        <w:tc>
          <w:tcPr>
            <w:tcW w:w="3122" w:type="dxa"/>
          </w:tcPr>
          <w:p w14:paraId="70F12CA8" w14:textId="3CBA11F6" w:rsidR="00520F05" w:rsidRPr="00C45ED9" w:rsidRDefault="00520F05" w:rsidP="00520F05">
            <w:pPr>
              <w:pStyle w:val="Arial11Bold"/>
              <w:rPr>
                <w:rFonts w:cs="Arial"/>
              </w:rPr>
            </w:pPr>
            <w:r w:rsidRPr="002510FF">
              <w:rPr>
                <w:rFonts w:cs="Arial"/>
              </w:rPr>
              <w:t>Voltage Jump Reactive Power</w:t>
            </w:r>
          </w:p>
        </w:tc>
        <w:tc>
          <w:tcPr>
            <w:tcW w:w="6513" w:type="dxa"/>
          </w:tcPr>
          <w:p w14:paraId="494FF092" w14:textId="77777777" w:rsidR="00520F05" w:rsidRPr="002510FF" w:rsidRDefault="00520F05" w:rsidP="00520F05">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520F05" w:rsidRPr="002510FF" w:rsidRDefault="00520F05" w:rsidP="00520F05">
            <w:pPr>
              <w:pStyle w:val="Default"/>
              <w:jc w:val="both"/>
              <w:rPr>
                <w:color w:val="auto"/>
                <w:sz w:val="20"/>
                <w:szCs w:val="20"/>
              </w:rPr>
            </w:pPr>
          </w:p>
          <w:p w14:paraId="6F4B105B" w14:textId="40F71B72" w:rsidR="00520F05" w:rsidRPr="00C45ED9" w:rsidRDefault="00520F05" w:rsidP="00520F05">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520F05" w:rsidRPr="007E0B31" w14:paraId="28BB7E6E" w14:textId="77777777" w:rsidTr="00486E52">
        <w:trPr>
          <w:cantSplit/>
          <w:trHeight w:val="300"/>
        </w:trPr>
        <w:tc>
          <w:tcPr>
            <w:tcW w:w="3122" w:type="dxa"/>
          </w:tcPr>
          <w:p w14:paraId="13C29FC9" w14:textId="77777777" w:rsidR="00520F05" w:rsidRPr="007E0B31" w:rsidRDefault="00520F05" w:rsidP="00520F05">
            <w:pPr>
              <w:pStyle w:val="Arial11Bold"/>
              <w:rPr>
                <w:rFonts w:cs="Arial"/>
              </w:rPr>
            </w:pPr>
            <w:r w:rsidRPr="007E0B31">
              <w:rPr>
                <w:rFonts w:cs="Arial"/>
              </w:rPr>
              <w:t>Water Time Constant</w:t>
            </w:r>
          </w:p>
        </w:tc>
        <w:tc>
          <w:tcPr>
            <w:tcW w:w="6513" w:type="dxa"/>
          </w:tcPr>
          <w:p w14:paraId="2C789366" w14:textId="77777777" w:rsidR="00520F05" w:rsidRPr="007E0B31" w:rsidRDefault="00520F05" w:rsidP="00520F05">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520F05" w:rsidRPr="007E0B31" w14:paraId="10B4E60E" w14:textId="77777777" w:rsidTr="00486E52">
        <w:trPr>
          <w:cantSplit/>
          <w:trHeight w:val="300"/>
        </w:trPr>
        <w:tc>
          <w:tcPr>
            <w:tcW w:w="3122" w:type="dxa"/>
          </w:tcPr>
          <w:p w14:paraId="3BEE1BA7" w14:textId="77777777" w:rsidR="00520F05" w:rsidRPr="007E0B31" w:rsidRDefault="00520F05" w:rsidP="00520F05">
            <w:pPr>
              <w:pStyle w:val="Arial11Bold"/>
              <w:rPr>
                <w:rFonts w:cs="Arial"/>
              </w:rPr>
            </w:pPr>
            <w:r w:rsidRPr="007E0B31">
              <w:rPr>
                <w:rFonts w:cs="Arial"/>
              </w:rPr>
              <w:t>Website</w:t>
            </w:r>
          </w:p>
        </w:tc>
        <w:tc>
          <w:tcPr>
            <w:tcW w:w="6513" w:type="dxa"/>
          </w:tcPr>
          <w:p w14:paraId="38A79967" w14:textId="68B9F503" w:rsidR="00520F05" w:rsidRPr="007E0B31" w:rsidRDefault="00520F05" w:rsidP="00520F05">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520F05" w:rsidRPr="007E0B31" w14:paraId="16BFB7FB" w14:textId="77777777" w:rsidTr="00486E52">
        <w:trPr>
          <w:cantSplit/>
          <w:trHeight w:val="300"/>
        </w:trPr>
        <w:tc>
          <w:tcPr>
            <w:tcW w:w="3122" w:type="dxa"/>
          </w:tcPr>
          <w:p w14:paraId="06EA4E34" w14:textId="77777777" w:rsidR="00520F05" w:rsidRPr="007E0B31" w:rsidRDefault="00520F05" w:rsidP="00520F05">
            <w:pPr>
              <w:pStyle w:val="Arial11Bold"/>
              <w:rPr>
                <w:rFonts w:cs="Arial"/>
              </w:rPr>
            </w:pPr>
            <w:r w:rsidRPr="007E0B31">
              <w:rPr>
                <w:rFonts w:cs="Arial"/>
              </w:rPr>
              <w:t>Weekly ACS Conditions</w:t>
            </w:r>
          </w:p>
        </w:tc>
        <w:tc>
          <w:tcPr>
            <w:tcW w:w="6513" w:type="dxa"/>
          </w:tcPr>
          <w:p w14:paraId="65C6CD52" w14:textId="77777777" w:rsidR="00520F05" w:rsidRPr="007E0B31" w:rsidRDefault="00520F05" w:rsidP="00520F05">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520F05" w:rsidRPr="007E0B31" w14:paraId="52CA6CC1" w14:textId="77777777" w:rsidTr="00486E52">
        <w:trPr>
          <w:cantSplit/>
          <w:trHeight w:val="300"/>
        </w:trPr>
        <w:tc>
          <w:tcPr>
            <w:tcW w:w="3122" w:type="dxa"/>
          </w:tcPr>
          <w:p w14:paraId="5401CEF5" w14:textId="77777777" w:rsidR="00520F05" w:rsidRPr="007E0B31" w:rsidRDefault="00520F05" w:rsidP="00520F05">
            <w:pPr>
              <w:pStyle w:val="Arial11Bold"/>
              <w:rPr>
                <w:rFonts w:cs="Arial"/>
              </w:rPr>
            </w:pPr>
            <w:r w:rsidRPr="007E0B31">
              <w:rPr>
                <w:rFonts w:cs="Arial"/>
              </w:rPr>
              <w:t>WG Consultation Alternative Request</w:t>
            </w:r>
          </w:p>
        </w:tc>
        <w:tc>
          <w:tcPr>
            <w:tcW w:w="6513" w:type="dxa"/>
          </w:tcPr>
          <w:p w14:paraId="646D5E60" w14:textId="0ED4CB18" w:rsidR="00520F05" w:rsidRPr="007E0B31" w:rsidRDefault="00520F05" w:rsidP="00520F05">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520F05" w:rsidRPr="007E0B31" w14:paraId="77D7428B" w14:textId="77777777" w:rsidTr="00486E52">
        <w:trPr>
          <w:cantSplit/>
          <w:trHeight w:val="300"/>
        </w:trPr>
        <w:tc>
          <w:tcPr>
            <w:tcW w:w="3122" w:type="dxa"/>
          </w:tcPr>
          <w:p w14:paraId="3ABB06D3" w14:textId="77777777" w:rsidR="00520F05" w:rsidRPr="007E0B31" w:rsidRDefault="00520F05" w:rsidP="00520F05">
            <w:pPr>
              <w:pStyle w:val="Arial11Bold"/>
              <w:rPr>
                <w:rFonts w:cs="Arial"/>
              </w:rPr>
            </w:pPr>
            <w:r w:rsidRPr="007E0B31">
              <w:rPr>
                <w:rFonts w:cs="Arial"/>
              </w:rPr>
              <w:t>Workgroup</w:t>
            </w:r>
          </w:p>
        </w:tc>
        <w:tc>
          <w:tcPr>
            <w:tcW w:w="6513" w:type="dxa"/>
          </w:tcPr>
          <w:p w14:paraId="3C071C58" w14:textId="3E96F164" w:rsidR="00520F05" w:rsidRPr="007E0B31" w:rsidRDefault="00520F05" w:rsidP="00520F05">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520F05" w:rsidRPr="007E0B31" w14:paraId="0DB5431E" w14:textId="77777777" w:rsidTr="00486E52">
        <w:trPr>
          <w:cantSplit/>
          <w:trHeight w:val="300"/>
        </w:trPr>
        <w:tc>
          <w:tcPr>
            <w:tcW w:w="3122" w:type="dxa"/>
          </w:tcPr>
          <w:p w14:paraId="1820C1E3" w14:textId="77777777" w:rsidR="00520F05" w:rsidRPr="007E0B31" w:rsidRDefault="00520F05" w:rsidP="00520F05">
            <w:pPr>
              <w:pStyle w:val="Arial11Bold"/>
              <w:rPr>
                <w:rFonts w:cs="Arial"/>
              </w:rPr>
            </w:pPr>
            <w:r w:rsidRPr="007E0B31">
              <w:rPr>
                <w:rFonts w:cs="Arial"/>
              </w:rPr>
              <w:t>Workgroup Consultation</w:t>
            </w:r>
          </w:p>
        </w:tc>
        <w:tc>
          <w:tcPr>
            <w:tcW w:w="6513" w:type="dxa"/>
          </w:tcPr>
          <w:p w14:paraId="3BBAF0D1" w14:textId="4A8FF3F0" w:rsidR="00520F05" w:rsidRPr="007E0B31" w:rsidRDefault="00520F05" w:rsidP="00520F05">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520F05" w:rsidRPr="007E0B31" w14:paraId="5FE213B7" w14:textId="77777777" w:rsidTr="00486E52">
        <w:trPr>
          <w:cantSplit/>
          <w:trHeight w:val="300"/>
        </w:trPr>
        <w:tc>
          <w:tcPr>
            <w:tcW w:w="3122" w:type="dxa"/>
          </w:tcPr>
          <w:p w14:paraId="7DDC8A6B" w14:textId="77777777" w:rsidR="00520F05" w:rsidRPr="007E0B31" w:rsidRDefault="00520F05" w:rsidP="00520F05">
            <w:pPr>
              <w:pStyle w:val="Arial11Bold"/>
              <w:rPr>
                <w:rFonts w:cs="Arial"/>
              </w:rPr>
            </w:pPr>
            <w:r w:rsidRPr="007E0B31">
              <w:rPr>
                <w:rFonts w:cs="Arial"/>
              </w:rPr>
              <w:t>Workgroup Alternative Grid Code Modification</w:t>
            </w:r>
          </w:p>
        </w:tc>
        <w:tc>
          <w:tcPr>
            <w:tcW w:w="6513" w:type="dxa"/>
          </w:tcPr>
          <w:p w14:paraId="10B737BD" w14:textId="58EA8ECE" w:rsidR="00520F05" w:rsidRPr="007E0B31" w:rsidRDefault="00520F05" w:rsidP="00520F05">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520F05" w:rsidRPr="007E0B31" w14:paraId="0C414BA6" w14:textId="77777777" w:rsidTr="00486E52">
        <w:trPr>
          <w:cantSplit/>
          <w:trHeight w:val="300"/>
        </w:trPr>
        <w:tc>
          <w:tcPr>
            <w:tcW w:w="3122" w:type="dxa"/>
          </w:tcPr>
          <w:p w14:paraId="7F1B4D4F" w14:textId="77777777" w:rsidR="00520F05" w:rsidRPr="007E0B31" w:rsidRDefault="00520F05" w:rsidP="00520F05">
            <w:pPr>
              <w:pStyle w:val="Arial11Bold"/>
              <w:rPr>
                <w:rFonts w:cs="Arial"/>
              </w:rPr>
            </w:pPr>
            <w:r w:rsidRPr="007E0B31">
              <w:rPr>
                <w:rFonts w:cs="Arial"/>
              </w:rPr>
              <w:t>Zonal System Security Requirements</w:t>
            </w:r>
          </w:p>
        </w:tc>
        <w:tc>
          <w:tcPr>
            <w:tcW w:w="6513" w:type="dxa"/>
          </w:tcPr>
          <w:p w14:paraId="5571DD3D" w14:textId="77777777" w:rsidR="00520F05" w:rsidRPr="007E0B31" w:rsidRDefault="00520F05" w:rsidP="00520F05">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93"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9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D2C189C" w14:textId="77777777" w:rsidR="00AB7C03" w:rsidRPr="00AB7C03" w:rsidRDefault="00AB7C03" w:rsidP="00AB7C03">
      <w:pPr>
        <w:rPr>
          <w:rFonts w:cs="Arial"/>
        </w:rPr>
      </w:pPr>
    </w:p>
    <w:p w14:paraId="5367D257" w14:textId="77777777" w:rsidR="00AB7C03" w:rsidRPr="00AB7C03" w:rsidRDefault="00AB7C03" w:rsidP="00AB7C03">
      <w:pPr>
        <w:rPr>
          <w:rFonts w:cs="Arial"/>
        </w:rPr>
      </w:pPr>
    </w:p>
    <w:p w14:paraId="1EA23F1C" w14:textId="77777777" w:rsidR="00AB7C03" w:rsidRPr="00AB7C03" w:rsidRDefault="00AB7C03" w:rsidP="00AB7C03">
      <w:pPr>
        <w:rPr>
          <w:rFonts w:cs="Arial"/>
        </w:rPr>
      </w:pPr>
    </w:p>
    <w:p w14:paraId="4C9A1288" w14:textId="77777777" w:rsidR="00AB7C03" w:rsidRPr="00AB7C03" w:rsidRDefault="00AB7C03" w:rsidP="00AB7C03">
      <w:pPr>
        <w:rPr>
          <w:rFonts w:cs="Arial"/>
        </w:rPr>
      </w:pPr>
    </w:p>
    <w:p w14:paraId="48C4ED8C" w14:textId="77777777" w:rsidR="00AB7C03" w:rsidRPr="00AB7C03" w:rsidRDefault="00AB7C03" w:rsidP="00AB7C03">
      <w:pPr>
        <w:rPr>
          <w:rFonts w:cs="Arial"/>
        </w:rPr>
      </w:pPr>
    </w:p>
    <w:p w14:paraId="544FDFE6" w14:textId="77777777" w:rsidR="00AB7C03" w:rsidRPr="00AB7C03" w:rsidRDefault="00AB7C03" w:rsidP="00AB7C03">
      <w:pPr>
        <w:rPr>
          <w:rFonts w:cs="Arial"/>
        </w:rPr>
      </w:pPr>
    </w:p>
    <w:p w14:paraId="0B9A64A7" w14:textId="77777777" w:rsidR="00AB7C03" w:rsidRPr="00AB7C03" w:rsidRDefault="00AB7C03" w:rsidP="00AB7C03">
      <w:pPr>
        <w:rPr>
          <w:rFonts w:cs="Arial"/>
        </w:rPr>
      </w:pPr>
    </w:p>
    <w:p w14:paraId="468C064F" w14:textId="77777777" w:rsidR="00AB7C03" w:rsidRPr="00AB7C03" w:rsidRDefault="00AB7C03" w:rsidP="00AB7C03">
      <w:pPr>
        <w:rPr>
          <w:rFonts w:cs="Arial"/>
        </w:rPr>
      </w:pPr>
    </w:p>
    <w:p w14:paraId="5DA06E65" w14:textId="77777777" w:rsidR="00AB7C03" w:rsidRDefault="00AB7C03" w:rsidP="00AB7C03">
      <w:pPr>
        <w:rPr>
          <w:rFonts w:cs="Arial"/>
          <w:b/>
        </w:rPr>
      </w:pP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720D5" w14:textId="77777777" w:rsidR="008C0842" w:rsidRDefault="008C0842" w:rsidP="008F1F3E">
      <w:pPr>
        <w:pStyle w:val="Header"/>
      </w:pPr>
      <w:r>
        <w:separator/>
      </w:r>
    </w:p>
  </w:endnote>
  <w:endnote w:type="continuationSeparator" w:id="0">
    <w:p w14:paraId="75054EA5" w14:textId="77777777" w:rsidR="008C0842" w:rsidRDefault="008C0842" w:rsidP="008F1F3E">
      <w:pPr>
        <w:pStyle w:val="Header"/>
      </w:pPr>
      <w:r>
        <w:continuationSeparator/>
      </w:r>
    </w:p>
  </w:endnote>
  <w:endnote w:type="continuationNotice" w:id="1">
    <w:p w14:paraId="0B4659AE" w14:textId="77777777" w:rsidR="008C0842" w:rsidRDefault="008C0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4F8C8CD" w:rsidR="008166DC" w:rsidRDefault="008166DC"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513DDF">
      <w:rPr>
        <w:rStyle w:val="PageNumber"/>
        <w:sz w:val="16"/>
        <w:szCs w:val="16"/>
      </w:rPr>
      <w:t>1</w:t>
    </w:r>
    <w:r w:rsidR="00154A18">
      <w:rPr>
        <w:rStyle w:val="PageNumber"/>
        <w:sz w:val="16"/>
        <w:szCs w:val="16"/>
      </w:rPr>
      <w:t>2</w:t>
    </w:r>
    <w:r>
      <w:rPr>
        <w:rStyle w:val="PageNumber"/>
        <w:sz w:val="16"/>
        <w:szCs w:val="16"/>
      </w:rPr>
      <w:tab/>
      <w:t>GD</w:t>
    </w:r>
    <w:r w:rsidRPr="002B5019">
      <w:rPr>
        <w:rStyle w:val="PageNumber"/>
        <w:sz w:val="16"/>
        <w:szCs w:val="16"/>
      </w:rPr>
      <w:tab/>
    </w:r>
    <w:r w:rsidR="00154A18">
      <w:rPr>
        <w:rStyle w:val="PageNumber"/>
        <w:sz w:val="16"/>
        <w:szCs w:val="16"/>
      </w:rPr>
      <w:t>09</w:t>
    </w:r>
    <w:r w:rsidR="002510FF">
      <w:rPr>
        <w:rStyle w:val="PageNumber"/>
        <w:sz w:val="16"/>
        <w:szCs w:val="16"/>
      </w:rPr>
      <w:t xml:space="preserve"> </w:t>
    </w:r>
    <w:r w:rsidR="001454A3">
      <w:rPr>
        <w:rStyle w:val="PageNumber"/>
        <w:sz w:val="16"/>
        <w:szCs w:val="16"/>
      </w:rPr>
      <w:t>March</w:t>
    </w:r>
    <w:r w:rsidR="002510FF">
      <w:rPr>
        <w:rStyle w:val="PageNumber"/>
        <w:sz w:val="16"/>
        <w:szCs w:val="16"/>
      </w:rPr>
      <w:t xml:space="preserve"> 2022</w:t>
    </w:r>
  </w:p>
  <w:p w14:paraId="60524C2E" w14:textId="04B9E4A7" w:rsidR="008166DC" w:rsidRPr="009313F1"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DE349E">
      <w:rPr>
        <w:rStyle w:val="PageNumber"/>
        <w:b/>
        <w:bCs/>
        <w:sz w:val="16"/>
        <w:szCs w:val="16"/>
      </w:rPr>
      <w:fldChar w:fldCharType="begin"/>
    </w:r>
    <w:r w:rsidR="00DE349E" w:rsidRPr="00DE349E">
      <w:rPr>
        <w:rStyle w:val="PageNumber"/>
        <w:b/>
        <w:bCs/>
        <w:sz w:val="16"/>
        <w:szCs w:val="16"/>
      </w:rPr>
      <w:instrText xml:space="preserve"> PAGE  \* Arabic  \* MERGEFORMAT </w:instrText>
    </w:r>
    <w:r w:rsidR="00DE349E" w:rsidRPr="00DE349E">
      <w:rPr>
        <w:rStyle w:val="PageNumber"/>
        <w:b/>
        <w:bCs/>
        <w:sz w:val="16"/>
        <w:szCs w:val="16"/>
      </w:rPr>
      <w:fldChar w:fldCharType="separate"/>
    </w:r>
    <w:r w:rsidR="00DE349E" w:rsidRPr="00DE349E">
      <w:rPr>
        <w:rStyle w:val="PageNumber"/>
        <w:b/>
        <w:bCs/>
        <w:noProof/>
        <w:sz w:val="16"/>
        <w:szCs w:val="16"/>
      </w:rPr>
      <w:t>1</w:t>
    </w:r>
    <w:r w:rsidR="00DE349E" w:rsidRPr="00DE349E">
      <w:rPr>
        <w:rStyle w:val="PageNumber"/>
        <w:b/>
        <w:bCs/>
        <w:sz w:val="16"/>
        <w:szCs w:val="16"/>
      </w:rPr>
      <w:fldChar w:fldCharType="end"/>
    </w:r>
    <w:r w:rsidR="00DE349E" w:rsidRPr="00DE349E">
      <w:rPr>
        <w:rStyle w:val="PageNumber"/>
        <w:sz w:val="16"/>
        <w:szCs w:val="16"/>
      </w:rPr>
      <w:t xml:space="preserve"> of </w:t>
    </w:r>
    <w:r w:rsidR="001454A3">
      <w:rPr>
        <w:rStyle w:val="PageNumber"/>
        <w:b/>
        <w:bCs/>
        <w:sz w:val="16"/>
        <w:szCs w:val="16"/>
      </w:rPr>
      <w:t>82</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8209A" w14:textId="77777777" w:rsidR="008C0842" w:rsidRDefault="008C0842" w:rsidP="008F1F3E">
      <w:pPr>
        <w:pStyle w:val="Header"/>
      </w:pPr>
      <w:r>
        <w:separator/>
      </w:r>
    </w:p>
  </w:footnote>
  <w:footnote w:type="continuationSeparator" w:id="0">
    <w:p w14:paraId="77E8E99E" w14:textId="77777777" w:rsidR="008C0842" w:rsidRDefault="008C0842" w:rsidP="008F1F3E">
      <w:pPr>
        <w:pStyle w:val="Header"/>
      </w:pPr>
      <w:r>
        <w:continuationSeparator/>
      </w:r>
    </w:p>
  </w:footnote>
  <w:footnote w:type="continuationNotice" w:id="1">
    <w:p w14:paraId="5964D723" w14:textId="77777777" w:rsidR="008C0842" w:rsidRDefault="008C08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3"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5"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7"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0" w15:restartNumberingAfterBreak="0">
    <w:nsid w:val="352D31CF"/>
    <w:multiLevelType w:val="hybridMultilevel"/>
    <w:tmpl w:val="C602D29C"/>
    <w:lvl w:ilvl="0" w:tplc="4FB0A03C">
      <w:start w:val="22"/>
      <w:numFmt w:val="lowerLetter"/>
      <w:lvlText w:val="(%1)"/>
      <w:lvlJc w:val="left"/>
      <w:pPr>
        <w:ind w:left="927" w:hanging="360"/>
      </w:pPr>
      <w:rPr>
        <w:rFonts w:cs="Arial"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3" w15:restartNumberingAfterBreak="0">
    <w:nsid w:val="46125798"/>
    <w:multiLevelType w:val="hybridMultilevel"/>
    <w:tmpl w:val="2FE2646A"/>
    <w:lvl w:ilvl="0" w:tplc="BBB6D2DE">
      <w:start w:val="4"/>
      <w:numFmt w:val="lowerRoman"/>
      <w:lvlText w:val="(%1)"/>
      <w:lvlJc w:val="left"/>
      <w:pPr>
        <w:ind w:left="1080" w:hanging="72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480DF6"/>
    <w:multiLevelType w:val="hybridMultilevel"/>
    <w:tmpl w:val="9E165FEA"/>
    <w:lvl w:ilvl="0" w:tplc="FFFFFFFF">
      <w:start w:val="1"/>
      <w:numFmt w:val="lowerRoman"/>
      <w:lvlText w:val="(%1)"/>
      <w:lvlJc w:val="left"/>
      <w:pPr>
        <w:tabs>
          <w:tab w:val="num" w:pos="1080"/>
        </w:tabs>
        <w:ind w:left="1080" w:hanging="72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7"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18"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4"/>
  </w:num>
  <w:num w:numId="3">
    <w:abstractNumId w:val="12"/>
  </w:num>
  <w:num w:numId="4">
    <w:abstractNumId w:val="2"/>
  </w:num>
  <w:num w:numId="5">
    <w:abstractNumId w:val="16"/>
  </w:num>
  <w:num w:numId="6">
    <w:abstractNumId w:val="9"/>
  </w:num>
  <w:num w:numId="7">
    <w:abstractNumId w:val="14"/>
  </w:num>
  <w:num w:numId="8">
    <w:abstractNumId w:val="5"/>
  </w:num>
  <w:num w:numId="9">
    <w:abstractNumId w:val="0"/>
  </w:num>
  <w:num w:numId="10">
    <w:abstractNumId w:val="7"/>
  </w:num>
  <w:num w:numId="11">
    <w:abstractNumId w:val="15"/>
  </w:num>
  <w:num w:numId="12">
    <w:abstractNumId w:val="11"/>
  </w:num>
  <w:num w:numId="13">
    <w:abstractNumId w:val="18"/>
  </w:num>
  <w:num w:numId="14">
    <w:abstractNumId w:val="1"/>
  </w:num>
  <w:num w:numId="15">
    <w:abstractNumId w:val="17"/>
  </w:num>
  <w:num w:numId="16">
    <w:abstractNumId w:val="3"/>
  </w:num>
  <w:num w:numId="17">
    <w:abstractNumId w:val="8"/>
  </w:num>
  <w:num w:numId="18">
    <w:abstractNumId w:val="10"/>
  </w:num>
  <w:num w:numId="19">
    <w:abstractNumId w:val="1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y (ESO), Alastair">
    <w15:presenceInfo w15:providerId="AD" w15:userId="S::alastair.grey@uk.nationalgrid.com::992094df-6a65-40ad-a81b-c32110add070"/>
  </w15:person>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80D"/>
    <w:rsid w:val="00000EE6"/>
    <w:rsid w:val="0000231F"/>
    <w:rsid w:val="00003B88"/>
    <w:rsid w:val="00003C71"/>
    <w:rsid w:val="00004417"/>
    <w:rsid w:val="00004980"/>
    <w:rsid w:val="000062AE"/>
    <w:rsid w:val="00007774"/>
    <w:rsid w:val="00007EE1"/>
    <w:rsid w:val="0001061B"/>
    <w:rsid w:val="0001158F"/>
    <w:rsid w:val="0001185A"/>
    <w:rsid w:val="00012893"/>
    <w:rsid w:val="00012DF8"/>
    <w:rsid w:val="00014126"/>
    <w:rsid w:val="000154B2"/>
    <w:rsid w:val="00015A88"/>
    <w:rsid w:val="000161AA"/>
    <w:rsid w:val="00016B65"/>
    <w:rsid w:val="00020048"/>
    <w:rsid w:val="00021AB9"/>
    <w:rsid w:val="00022E96"/>
    <w:rsid w:val="00024138"/>
    <w:rsid w:val="000245C7"/>
    <w:rsid w:val="0002496B"/>
    <w:rsid w:val="00025343"/>
    <w:rsid w:val="00025663"/>
    <w:rsid w:val="00025CB5"/>
    <w:rsid w:val="00025DB3"/>
    <w:rsid w:val="00026250"/>
    <w:rsid w:val="00026B96"/>
    <w:rsid w:val="00027334"/>
    <w:rsid w:val="000304F8"/>
    <w:rsid w:val="0003102C"/>
    <w:rsid w:val="00031630"/>
    <w:rsid w:val="000317EB"/>
    <w:rsid w:val="0003213A"/>
    <w:rsid w:val="00032390"/>
    <w:rsid w:val="000341A6"/>
    <w:rsid w:val="00034ED5"/>
    <w:rsid w:val="00035985"/>
    <w:rsid w:val="000362F8"/>
    <w:rsid w:val="000363D8"/>
    <w:rsid w:val="000365D6"/>
    <w:rsid w:val="000400ED"/>
    <w:rsid w:val="00040FD6"/>
    <w:rsid w:val="00040FE3"/>
    <w:rsid w:val="0004179A"/>
    <w:rsid w:val="0004236F"/>
    <w:rsid w:val="00043440"/>
    <w:rsid w:val="0004439C"/>
    <w:rsid w:val="00044A90"/>
    <w:rsid w:val="00045E74"/>
    <w:rsid w:val="00046274"/>
    <w:rsid w:val="0004685F"/>
    <w:rsid w:val="00047050"/>
    <w:rsid w:val="00047ED3"/>
    <w:rsid w:val="000519B4"/>
    <w:rsid w:val="00051DEE"/>
    <w:rsid w:val="00052895"/>
    <w:rsid w:val="00054B19"/>
    <w:rsid w:val="00055DDE"/>
    <w:rsid w:val="000571BC"/>
    <w:rsid w:val="00057CBA"/>
    <w:rsid w:val="0006008A"/>
    <w:rsid w:val="0006069B"/>
    <w:rsid w:val="000619EA"/>
    <w:rsid w:val="00062B73"/>
    <w:rsid w:val="00062D5C"/>
    <w:rsid w:val="00063FA6"/>
    <w:rsid w:val="000642CC"/>
    <w:rsid w:val="000649D6"/>
    <w:rsid w:val="0006512B"/>
    <w:rsid w:val="00065D8F"/>
    <w:rsid w:val="000668BF"/>
    <w:rsid w:val="000705ED"/>
    <w:rsid w:val="00070786"/>
    <w:rsid w:val="00070B7B"/>
    <w:rsid w:val="00070D1B"/>
    <w:rsid w:val="000717FE"/>
    <w:rsid w:val="00071A83"/>
    <w:rsid w:val="00071D02"/>
    <w:rsid w:val="0007222B"/>
    <w:rsid w:val="00072670"/>
    <w:rsid w:val="00072E54"/>
    <w:rsid w:val="0007501B"/>
    <w:rsid w:val="000754B9"/>
    <w:rsid w:val="000757AB"/>
    <w:rsid w:val="00075FCB"/>
    <w:rsid w:val="00077AC6"/>
    <w:rsid w:val="000804A6"/>
    <w:rsid w:val="00080969"/>
    <w:rsid w:val="00080EB7"/>
    <w:rsid w:val="00081849"/>
    <w:rsid w:val="00083788"/>
    <w:rsid w:val="00083CB4"/>
    <w:rsid w:val="000840E3"/>
    <w:rsid w:val="00086208"/>
    <w:rsid w:val="000867D6"/>
    <w:rsid w:val="0008706F"/>
    <w:rsid w:val="000872E0"/>
    <w:rsid w:val="0008749C"/>
    <w:rsid w:val="00087760"/>
    <w:rsid w:val="00087B6F"/>
    <w:rsid w:val="00090B63"/>
    <w:rsid w:val="00090FA1"/>
    <w:rsid w:val="00091D8D"/>
    <w:rsid w:val="00091DE7"/>
    <w:rsid w:val="00091E64"/>
    <w:rsid w:val="000921DF"/>
    <w:rsid w:val="00093267"/>
    <w:rsid w:val="00097048"/>
    <w:rsid w:val="000971DC"/>
    <w:rsid w:val="00097513"/>
    <w:rsid w:val="00097F26"/>
    <w:rsid w:val="000A0049"/>
    <w:rsid w:val="000A0333"/>
    <w:rsid w:val="000A0335"/>
    <w:rsid w:val="000A0CD7"/>
    <w:rsid w:val="000A125B"/>
    <w:rsid w:val="000A1A3E"/>
    <w:rsid w:val="000A3FE9"/>
    <w:rsid w:val="000A5CCC"/>
    <w:rsid w:val="000A63D5"/>
    <w:rsid w:val="000A76DB"/>
    <w:rsid w:val="000A77CC"/>
    <w:rsid w:val="000A77ED"/>
    <w:rsid w:val="000B0546"/>
    <w:rsid w:val="000B191E"/>
    <w:rsid w:val="000B3943"/>
    <w:rsid w:val="000B39CF"/>
    <w:rsid w:val="000B4726"/>
    <w:rsid w:val="000B47E5"/>
    <w:rsid w:val="000B675D"/>
    <w:rsid w:val="000B695C"/>
    <w:rsid w:val="000B69EA"/>
    <w:rsid w:val="000B6DF9"/>
    <w:rsid w:val="000B7208"/>
    <w:rsid w:val="000B7CC5"/>
    <w:rsid w:val="000C129B"/>
    <w:rsid w:val="000C14D3"/>
    <w:rsid w:val="000C1BB4"/>
    <w:rsid w:val="000C2D0C"/>
    <w:rsid w:val="000C61D6"/>
    <w:rsid w:val="000C64D4"/>
    <w:rsid w:val="000C77D7"/>
    <w:rsid w:val="000D0881"/>
    <w:rsid w:val="000D0D8B"/>
    <w:rsid w:val="000D120A"/>
    <w:rsid w:val="000D2218"/>
    <w:rsid w:val="000D22B4"/>
    <w:rsid w:val="000D4187"/>
    <w:rsid w:val="000D4DD0"/>
    <w:rsid w:val="000D5ABD"/>
    <w:rsid w:val="000D77A7"/>
    <w:rsid w:val="000E18CB"/>
    <w:rsid w:val="000E1C0F"/>
    <w:rsid w:val="000E203C"/>
    <w:rsid w:val="000E4122"/>
    <w:rsid w:val="000E4D6A"/>
    <w:rsid w:val="000F032A"/>
    <w:rsid w:val="000F2089"/>
    <w:rsid w:val="000F2BF8"/>
    <w:rsid w:val="000F2E9E"/>
    <w:rsid w:val="000F31CF"/>
    <w:rsid w:val="000F4C96"/>
    <w:rsid w:val="000F50BF"/>
    <w:rsid w:val="000F54FE"/>
    <w:rsid w:val="000F62F7"/>
    <w:rsid w:val="000F638B"/>
    <w:rsid w:val="000F69A7"/>
    <w:rsid w:val="000F734A"/>
    <w:rsid w:val="00100103"/>
    <w:rsid w:val="0010032A"/>
    <w:rsid w:val="00100EA5"/>
    <w:rsid w:val="0010168A"/>
    <w:rsid w:val="001016AC"/>
    <w:rsid w:val="00101A74"/>
    <w:rsid w:val="001039BE"/>
    <w:rsid w:val="00104B3C"/>
    <w:rsid w:val="00105C6E"/>
    <w:rsid w:val="001065D2"/>
    <w:rsid w:val="001075DE"/>
    <w:rsid w:val="00107BE9"/>
    <w:rsid w:val="0011000F"/>
    <w:rsid w:val="001116EF"/>
    <w:rsid w:val="00112FC3"/>
    <w:rsid w:val="001143C8"/>
    <w:rsid w:val="001157D0"/>
    <w:rsid w:val="001172A6"/>
    <w:rsid w:val="00120CA5"/>
    <w:rsid w:val="00120FFF"/>
    <w:rsid w:val="001214C1"/>
    <w:rsid w:val="0012256D"/>
    <w:rsid w:val="00122B87"/>
    <w:rsid w:val="00123474"/>
    <w:rsid w:val="00124A50"/>
    <w:rsid w:val="00124C02"/>
    <w:rsid w:val="001259D3"/>
    <w:rsid w:val="001259D4"/>
    <w:rsid w:val="00126292"/>
    <w:rsid w:val="00127FF6"/>
    <w:rsid w:val="00130486"/>
    <w:rsid w:val="00130B24"/>
    <w:rsid w:val="00130DB7"/>
    <w:rsid w:val="0013182E"/>
    <w:rsid w:val="00131B2E"/>
    <w:rsid w:val="00132166"/>
    <w:rsid w:val="0013268C"/>
    <w:rsid w:val="00132D71"/>
    <w:rsid w:val="001334AA"/>
    <w:rsid w:val="0013649C"/>
    <w:rsid w:val="001368A9"/>
    <w:rsid w:val="00136CB4"/>
    <w:rsid w:val="00137A4D"/>
    <w:rsid w:val="00141116"/>
    <w:rsid w:val="00141C7B"/>
    <w:rsid w:val="00141F45"/>
    <w:rsid w:val="0014291E"/>
    <w:rsid w:val="00142954"/>
    <w:rsid w:val="001430D8"/>
    <w:rsid w:val="0014320B"/>
    <w:rsid w:val="001454A3"/>
    <w:rsid w:val="0014560E"/>
    <w:rsid w:val="00145B28"/>
    <w:rsid w:val="00146EA7"/>
    <w:rsid w:val="001471B9"/>
    <w:rsid w:val="00147586"/>
    <w:rsid w:val="0014796B"/>
    <w:rsid w:val="00147993"/>
    <w:rsid w:val="00147C43"/>
    <w:rsid w:val="00147D53"/>
    <w:rsid w:val="00147FB2"/>
    <w:rsid w:val="00151CE2"/>
    <w:rsid w:val="00153389"/>
    <w:rsid w:val="001547C7"/>
    <w:rsid w:val="00154A18"/>
    <w:rsid w:val="00154FBB"/>
    <w:rsid w:val="00155D5E"/>
    <w:rsid w:val="0015789D"/>
    <w:rsid w:val="00160F31"/>
    <w:rsid w:val="00161E0D"/>
    <w:rsid w:val="00162F36"/>
    <w:rsid w:val="00163368"/>
    <w:rsid w:val="00165AB2"/>
    <w:rsid w:val="001663B3"/>
    <w:rsid w:val="001665C2"/>
    <w:rsid w:val="00167624"/>
    <w:rsid w:val="001710CF"/>
    <w:rsid w:val="001715BC"/>
    <w:rsid w:val="00171D38"/>
    <w:rsid w:val="00172580"/>
    <w:rsid w:val="001731C5"/>
    <w:rsid w:val="00173272"/>
    <w:rsid w:val="00173687"/>
    <w:rsid w:val="001738C9"/>
    <w:rsid w:val="0017456E"/>
    <w:rsid w:val="001750CE"/>
    <w:rsid w:val="00176A1D"/>
    <w:rsid w:val="00177BE3"/>
    <w:rsid w:val="001812C8"/>
    <w:rsid w:val="0018137F"/>
    <w:rsid w:val="00181AD7"/>
    <w:rsid w:val="00182995"/>
    <w:rsid w:val="00183472"/>
    <w:rsid w:val="00185002"/>
    <w:rsid w:val="00185EA4"/>
    <w:rsid w:val="001864C9"/>
    <w:rsid w:val="00186B35"/>
    <w:rsid w:val="00186F1A"/>
    <w:rsid w:val="00187DAB"/>
    <w:rsid w:val="00187F6D"/>
    <w:rsid w:val="00190CA8"/>
    <w:rsid w:val="0019328B"/>
    <w:rsid w:val="0019333D"/>
    <w:rsid w:val="0019341E"/>
    <w:rsid w:val="00194632"/>
    <w:rsid w:val="0019476D"/>
    <w:rsid w:val="0019619A"/>
    <w:rsid w:val="00196A22"/>
    <w:rsid w:val="00197311"/>
    <w:rsid w:val="001A0123"/>
    <w:rsid w:val="001A02D3"/>
    <w:rsid w:val="001A1A54"/>
    <w:rsid w:val="001A1CB9"/>
    <w:rsid w:val="001A2383"/>
    <w:rsid w:val="001A30E2"/>
    <w:rsid w:val="001A3574"/>
    <w:rsid w:val="001A3852"/>
    <w:rsid w:val="001A38EA"/>
    <w:rsid w:val="001A4103"/>
    <w:rsid w:val="001A5C78"/>
    <w:rsid w:val="001A6C6A"/>
    <w:rsid w:val="001A7D19"/>
    <w:rsid w:val="001B1B41"/>
    <w:rsid w:val="001B1B75"/>
    <w:rsid w:val="001B2EA0"/>
    <w:rsid w:val="001B453D"/>
    <w:rsid w:val="001B4D72"/>
    <w:rsid w:val="001B66AF"/>
    <w:rsid w:val="001B66FE"/>
    <w:rsid w:val="001B68F8"/>
    <w:rsid w:val="001B7F9C"/>
    <w:rsid w:val="001C00EA"/>
    <w:rsid w:val="001C27B6"/>
    <w:rsid w:val="001C48A9"/>
    <w:rsid w:val="001C75BC"/>
    <w:rsid w:val="001D0BB8"/>
    <w:rsid w:val="001D227F"/>
    <w:rsid w:val="001D29CB"/>
    <w:rsid w:val="001D2A93"/>
    <w:rsid w:val="001D376E"/>
    <w:rsid w:val="001D3E11"/>
    <w:rsid w:val="001D4BA1"/>
    <w:rsid w:val="001D580A"/>
    <w:rsid w:val="001D5E8C"/>
    <w:rsid w:val="001D68E2"/>
    <w:rsid w:val="001D757F"/>
    <w:rsid w:val="001D7E46"/>
    <w:rsid w:val="001E07D0"/>
    <w:rsid w:val="001E192B"/>
    <w:rsid w:val="001E1ACE"/>
    <w:rsid w:val="001E255C"/>
    <w:rsid w:val="001E2E19"/>
    <w:rsid w:val="001E3350"/>
    <w:rsid w:val="001E3C4D"/>
    <w:rsid w:val="001E3E23"/>
    <w:rsid w:val="001E3F22"/>
    <w:rsid w:val="001E3F9E"/>
    <w:rsid w:val="001E4860"/>
    <w:rsid w:val="001E5C54"/>
    <w:rsid w:val="001E5C7A"/>
    <w:rsid w:val="001E6459"/>
    <w:rsid w:val="001E6518"/>
    <w:rsid w:val="001E777B"/>
    <w:rsid w:val="001F0DBD"/>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4BA6"/>
    <w:rsid w:val="002058D2"/>
    <w:rsid w:val="002060CE"/>
    <w:rsid w:val="00206307"/>
    <w:rsid w:val="002067F9"/>
    <w:rsid w:val="00206A9F"/>
    <w:rsid w:val="00207464"/>
    <w:rsid w:val="00210BE6"/>
    <w:rsid w:val="00210E1F"/>
    <w:rsid w:val="0021242F"/>
    <w:rsid w:val="00212B61"/>
    <w:rsid w:val="002142B8"/>
    <w:rsid w:val="00214C33"/>
    <w:rsid w:val="00216317"/>
    <w:rsid w:val="002164D7"/>
    <w:rsid w:val="00216F13"/>
    <w:rsid w:val="00221562"/>
    <w:rsid w:val="002218F2"/>
    <w:rsid w:val="00221DE3"/>
    <w:rsid w:val="00222BDC"/>
    <w:rsid w:val="002236AD"/>
    <w:rsid w:val="00223703"/>
    <w:rsid w:val="00223CE8"/>
    <w:rsid w:val="002242F5"/>
    <w:rsid w:val="00226D83"/>
    <w:rsid w:val="00227CDD"/>
    <w:rsid w:val="00227CFA"/>
    <w:rsid w:val="00230030"/>
    <w:rsid w:val="00231D7C"/>
    <w:rsid w:val="00233137"/>
    <w:rsid w:val="0023319E"/>
    <w:rsid w:val="002335A5"/>
    <w:rsid w:val="00234762"/>
    <w:rsid w:val="00234AFB"/>
    <w:rsid w:val="002353DB"/>
    <w:rsid w:val="002354AC"/>
    <w:rsid w:val="002362A8"/>
    <w:rsid w:val="00237154"/>
    <w:rsid w:val="0024141D"/>
    <w:rsid w:val="00242625"/>
    <w:rsid w:val="00243260"/>
    <w:rsid w:val="0024382C"/>
    <w:rsid w:val="00243D79"/>
    <w:rsid w:val="00243D8A"/>
    <w:rsid w:val="00245330"/>
    <w:rsid w:val="002475F8"/>
    <w:rsid w:val="00247DBF"/>
    <w:rsid w:val="002510FF"/>
    <w:rsid w:val="002511C7"/>
    <w:rsid w:val="0025321A"/>
    <w:rsid w:val="0025327F"/>
    <w:rsid w:val="00253EEF"/>
    <w:rsid w:val="00254A70"/>
    <w:rsid w:val="00255ECC"/>
    <w:rsid w:val="00260AE8"/>
    <w:rsid w:val="0026133D"/>
    <w:rsid w:val="00262190"/>
    <w:rsid w:val="002641FF"/>
    <w:rsid w:val="00264E89"/>
    <w:rsid w:val="0026592D"/>
    <w:rsid w:val="002662E1"/>
    <w:rsid w:val="002665FF"/>
    <w:rsid w:val="0026679D"/>
    <w:rsid w:val="00270498"/>
    <w:rsid w:val="00271FAC"/>
    <w:rsid w:val="00272C70"/>
    <w:rsid w:val="00273E52"/>
    <w:rsid w:val="00273E68"/>
    <w:rsid w:val="00274B57"/>
    <w:rsid w:val="00274FE8"/>
    <w:rsid w:val="00275DAB"/>
    <w:rsid w:val="00276556"/>
    <w:rsid w:val="00277C3C"/>
    <w:rsid w:val="00277E3F"/>
    <w:rsid w:val="002825DF"/>
    <w:rsid w:val="00282A4C"/>
    <w:rsid w:val="0029003F"/>
    <w:rsid w:val="002906EE"/>
    <w:rsid w:val="002926BE"/>
    <w:rsid w:val="002947EF"/>
    <w:rsid w:val="00294D0A"/>
    <w:rsid w:val="00296C46"/>
    <w:rsid w:val="002A01DC"/>
    <w:rsid w:val="002A0F26"/>
    <w:rsid w:val="002A1B94"/>
    <w:rsid w:val="002A21AE"/>
    <w:rsid w:val="002A2281"/>
    <w:rsid w:val="002A28BC"/>
    <w:rsid w:val="002A2D51"/>
    <w:rsid w:val="002A5305"/>
    <w:rsid w:val="002A5E6F"/>
    <w:rsid w:val="002A6DA8"/>
    <w:rsid w:val="002A7646"/>
    <w:rsid w:val="002B0152"/>
    <w:rsid w:val="002B0296"/>
    <w:rsid w:val="002B0302"/>
    <w:rsid w:val="002B1084"/>
    <w:rsid w:val="002B191B"/>
    <w:rsid w:val="002B211E"/>
    <w:rsid w:val="002B245D"/>
    <w:rsid w:val="002B31B9"/>
    <w:rsid w:val="002B32B0"/>
    <w:rsid w:val="002B3B0E"/>
    <w:rsid w:val="002B43C9"/>
    <w:rsid w:val="002B4555"/>
    <w:rsid w:val="002B5019"/>
    <w:rsid w:val="002B5AB7"/>
    <w:rsid w:val="002B63E6"/>
    <w:rsid w:val="002C0464"/>
    <w:rsid w:val="002C1202"/>
    <w:rsid w:val="002C142F"/>
    <w:rsid w:val="002C1CC9"/>
    <w:rsid w:val="002C32D7"/>
    <w:rsid w:val="002C3627"/>
    <w:rsid w:val="002C4F7F"/>
    <w:rsid w:val="002C6E53"/>
    <w:rsid w:val="002C730F"/>
    <w:rsid w:val="002D08AD"/>
    <w:rsid w:val="002D099D"/>
    <w:rsid w:val="002D3390"/>
    <w:rsid w:val="002D45C4"/>
    <w:rsid w:val="002D497A"/>
    <w:rsid w:val="002D4A6E"/>
    <w:rsid w:val="002D6212"/>
    <w:rsid w:val="002D680A"/>
    <w:rsid w:val="002D722A"/>
    <w:rsid w:val="002D775E"/>
    <w:rsid w:val="002D7D65"/>
    <w:rsid w:val="002E0B1D"/>
    <w:rsid w:val="002E102B"/>
    <w:rsid w:val="002E2435"/>
    <w:rsid w:val="002E3677"/>
    <w:rsid w:val="002E4005"/>
    <w:rsid w:val="002E4C32"/>
    <w:rsid w:val="002E4D10"/>
    <w:rsid w:val="002E55AD"/>
    <w:rsid w:val="002E5701"/>
    <w:rsid w:val="002E5B44"/>
    <w:rsid w:val="002E5C39"/>
    <w:rsid w:val="002E63AA"/>
    <w:rsid w:val="002E6423"/>
    <w:rsid w:val="002E6C79"/>
    <w:rsid w:val="002E7875"/>
    <w:rsid w:val="002F2D8C"/>
    <w:rsid w:val="002F46A9"/>
    <w:rsid w:val="002F5283"/>
    <w:rsid w:val="002F5906"/>
    <w:rsid w:val="002F6B8C"/>
    <w:rsid w:val="002F786E"/>
    <w:rsid w:val="003000A4"/>
    <w:rsid w:val="00300601"/>
    <w:rsid w:val="00301D71"/>
    <w:rsid w:val="00302263"/>
    <w:rsid w:val="00302703"/>
    <w:rsid w:val="00302DC4"/>
    <w:rsid w:val="00303C2B"/>
    <w:rsid w:val="00304109"/>
    <w:rsid w:val="00304C6B"/>
    <w:rsid w:val="00306436"/>
    <w:rsid w:val="00306887"/>
    <w:rsid w:val="00306AAF"/>
    <w:rsid w:val="0030785F"/>
    <w:rsid w:val="003113C6"/>
    <w:rsid w:val="00312686"/>
    <w:rsid w:val="00312A17"/>
    <w:rsid w:val="0031460E"/>
    <w:rsid w:val="00314982"/>
    <w:rsid w:val="00316663"/>
    <w:rsid w:val="00316797"/>
    <w:rsid w:val="003168E5"/>
    <w:rsid w:val="00316BC4"/>
    <w:rsid w:val="00316C1A"/>
    <w:rsid w:val="003172CB"/>
    <w:rsid w:val="00317A9E"/>
    <w:rsid w:val="00320A03"/>
    <w:rsid w:val="00320C84"/>
    <w:rsid w:val="003213C4"/>
    <w:rsid w:val="00321E28"/>
    <w:rsid w:val="003247A3"/>
    <w:rsid w:val="00325486"/>
    <w:rsid w:val="00326843"/>
    <w:rsid w:val="00327026"/>
    <w:rsid w:val="00327416"/>
    <w:rsid w:val="00327939"/>
    <w:rsid w:val="00327B1E"/>
    <w:rsid w:val="00331355"/>
    <w:rsid w:val="00333BC1"/>
    <w:rsid w:val="00333D74"/>
    <w:rsid w:val="00333F56"/>
    <w:rsid w:val="00336B96"/>
    <w:rsid w:val="00337897"/>
    <w:rsid w:val="0033794C"/>
    <w:rsid w:val="003402CF"/>
    <w:rsid w:val="003406F5"/>
    <w:rsid w:val="00341D06"/>
    <w:rsid w:val="00341E2C"/>
    <w:rsid w:val="00341ED6"/>
    <w:rsid w:val="00342C33"/>
    <w:rsid w:val="00342F32"/>
    <w:rsid w:val="003448DD"/>
    <w:rsid w:val="0034495D"/>
    <w:rsid w:val="003450B7"/>
    <w:rsid w:val="00345E35"/>
    <w:rsid w:val="003473EA"/>
    <w:rsid w:val="00347928"/>
    <w:rsid w:val="00351426"/>
    <w:rsid w:val="00351BFF"/>
    <w:rsid w:val="003522FD"/>
    <w:rsid w:val="00352E12"/>
    <w:rsid w:val="00353223"/>
    <w:rsid w:val="00355826"/>
    <w:rsid w:val="00355A8F"/>
    <w:rsid w:val="00356B02"/>
    <w:rsid w:val="0035714B"/>
    <w:rsid w:val="003600B8"/>
    <w:rsid w:val="00360A16"/>
    <w:rsid w:val="00362367"/>
    <w:rsid w:val="003625F1"/>
    <w:rsid w:val="0036288F"/>
    <w:rsid w:val="00363290"/>
    <w:rsid w:val="00363D38"/>
    <w:rsid w:val="00366088"/>
    <w:rsid w:val="003660CB"/>
    <w:rsid w:val="00366B0F"/>
    <w:rsid w:val="00367C55"/>
    <w:rsid w:val="0037043D"/>
    <w:rsid w:val="0037065B"/>
    <w:rsid w:val="003721E7"/>
    <w:rsid w:val="00372ACE"/>
    <w:rsid w:val="00374794"/>
    <w:rsid w:val="00374D24"/>
    <w:rsid w:val="00376F00"/>
    <w:rsid w:val="003774EE"/>
    <w:rsid w:val="0037797A"/>
    <w:rsid w:val="00380E99"/>
    <w:rsid w:val="00381B9F"/>
    <w:rsid w:val="00382A1E"/>
    <w:rsid w:val="00383A1D"/>
    <w:rsid w:val="003846DF"/>
    <w:rsid w:val="00384D54"/>
    <w:rsid w:val="003854C6"/>
    <w:rsid w:val="003870F7"/>
    <w:rsid w:val="00387391"/>
    <w:rsid w:val="003877DF"/>
    <w:rsid w:val="00387A28"/>
    <w:rsid w:val="00390539"/>
    <w:rsid w:val="0039116B"/>
    <w:rsid w:val="00391330"/>
    <w:rsid w:val="00391B22"/>
    <w:rsid w:val="00391E54"/>
    <w:rsid w:val="00392136"/>
    <w:rsid w:val="003921BD"/>
    <w:rsid w:val="003927B8"/>
    <w:rsid w:val="00392AB4"/>
    <w:rsid w:val="00392D72"/>
    <w:rsid w:val="00393A2C"/>
    <w:rsid w:val="00394666"/>
    <w:rsid w:val="00396436"/>
    <w:rsid w:val="00397502"/>
    <w:rsid w:val="00397F43"/>
    <w:rsid w:val="003A00BF"/>
    <w:rsid w:val="003A0672"/>
    <w:rsid w:val="003A1576"/>
    <w:rsid w:val="003A3C0C"/>
    <w:rsid w:val="003A464A"/>
    <w:rsid w:val="003A4FBB"/>
    <w:rsid w:val="003A5443"/>
    <w:rsid w:val="003A6B14"/>
    <w:rsid w:val="003A6B20"/>
    <w:rsid w:val="003B09EA"/>
    <w:rsid w:val="003B1A08"/>
    <w:rsid w:val="003B2C0C"/>
    <w:rsid w:val="003B3D05"/>
    <w:rsid w:val="003B3EFC"/>
    <w:rsid w:val="003B56E0"/>
    <w:rsid w:val="003B642E"/>
    <w:rsid w:val="003B77D3"/>
    <w:rsid w:val="003C00DD"/>
    <w:rsid w:val="003C11B5"/>
    <w:rsid w:val="003C1E8C"/>
    <w:rsid w:val="003C1EC1"/>
    <w:rsid w:val="003C2C7C"/>
    <w:rsid w:val="003C3CDE"/>
    <w:rsid w:val="003C45B5"/>
    <w:rsid w:val="003C6645"/>
    <w:rsid w:val="003C70EB"/>
    <w:rsid w:val="003C73FA"/>
    <w:rsid w:val="003C7B52"/>
    <w:rsid w:val="003C7BA8"/>
    <w:rsid w:val="003D0ECE"/>
    <w:rsid w:val="003D1AD5"/>
    <w:rsid w:val="003D1E65"/>
    <w:rsid w:val="003D2B77"/>
    <w:rsid w:val="003D363F"/>
    <w:rsid w:val="003D5995"/>
    <w:rsid w:val="003D6E55"/>
    <w:rsid w:val="003D6ED2"/>
    <w:rsid w:val="003D7529"/>
    <w:rsid w:val="003D7618"/>
    <w:rsid w:val="003D7D25"/>
    <w:rsid w:val="003D7FC3"/>
    <w:rsid w:val="003E13BC"/>
    <w:rsid w:val="003E2228"/>
    <w:rsid w:val="003E31C7"/>
    <w:rsid w:val="003E40AA"/>
    <w:rsid w:val="003E43EF"/>
    <w:rsid w:val="003E58F3"/>
    <w:rsid w:val="003E5A70"/>
    <w:rsid w:val="003E6477"/>
    <w:rsid w:val="003F0894"/>
    <w:rsid w:val="003F143E"/>
    <w:rsid w:val="003F230F"/>
    <w:rsid w:val="003F252D"/>
    <w:rsid w:val="003F29C2"/>
    <w:rsid w:val="003F2F28"/>
    <w:rsid w:val="003F3590"/>
    <w:rsid w:val="003F46A9"/>
    <w:rsid w:val="003F50D2"/>
    <w:rsid w:val="003F5B0B"/>
    <w:rsid w:val="003F7434"/>
    <w:rsid w:val="0040077B"/>
    <w:rsid w:val="00400B80"/>
    <w:rsid w:val="00401EF1"/>
    <w:rsid w:val="004029D5"/>
    <w:rsid w:val="00403363"/>
    <w:rsid w:val="00407825"/>
    <w:rsid w:val="00410024"/>
    <w:rsid w:val="00412B27"/>
    <w:rsid w:val="00412E9E"/>
    <w:rsid w:val="00413735"/>
    <w:rsid w:val="00414E36"/>
    <w:rsid w:val="004161DD"/>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29D3"/>
    <w:rsid w:val="0043323D"/>
    <w:rsid w:val="004339F2"/>
    <w:rsid w:val="004342E0"/>
    <w:rsid w:val="004351C1"/>
    <w:rsid w:val="004372EC"/>
    <w:rsid w:val="0044031F"/>
    <w:rsid w:val="00440E40"/>
    <w:rsid w:val="00442A41"/>
    <w:rsid w:val="00442BCE"/>
    <w:rsid w:val="00442DF7"/>
    <w:rsid w:val="0044308D"/>
    <w:rsid w:val="00444B91"/>
    <w:rsid w:val="004451C5"/>
    <w:rsid w:val="00445433"/>
    <w:rsid w:val="00446C90"/>
    <w:rsid w:val="00450AE6"/>
    <w:rsid w:val="00450E3F"/>
    <w:rsid w:val="00452283"/>
    <w:rsid w:val="00453C0E"/>
    <w:rsid w:val="00454950"/>
    <w:rsid w:val="00456317"/>
    <w:rsid w:val="00456F0A"/>
    <w:rsid w:val="00460DE9"/>
    <w:rsid w:val="004616C5"/>
    <w:rsid w:val="00462C48"/>
    <w:rsid w:val="00462D46"/>
    <w:rsid w:val="00463997"/>
    <w:rsid w:val="00464B95"/>
    <w:rsid w:val="00464E58"/>
    <w:rsid w:val="004676A5"/>
    <w:rsid w:val="0047024D"/>
    <w:rsid w:val="004709A5"/>
    <w:rsid w:val="00470BCD"/>
    <w:rsid w:val="00471AA8"/>
    <w:rsid w:val="00471EC6"/>
    <w:rsid w:val="004722D7"/>
    <w:rsid w:val="00473169"/>
    <w:rsid w:val="00473AB5"/>
    <w:rsid w:val="00473D8E"/>
    <w:rsid w:val="004743BD"/>
    <w:rsid w:val="00480535"/>
    <w:rsid w:val="00482209"/>
    <w:rsid w:val="00484275"/>
    <w:rsid w:val="0048511E"/>
    <w:rsid w:val="00485185"/>
    <w:rsid w:val="0048584B"/>
    <w:rsid w:val="00486E52"/>
    <w:rsid w:val="0048734E"/>
    <w:rsid w:val="00487486"/>
    <w:rsid w:val="004909DE"/>
    <w:rsid w:val="004911DF"/>
    <w:rsid w:val="00494E72"/>
    <w:rsid w:val="00495A20"/>
    <w:rsid w:val="00495B78"/>
    <w:rsid w:val="00496A1B"/>
    <w:rsid w:val="004A0DFC"/>
    <w:rsid w:val="004A1040"/>
    <w:rsid w:val="004A12C3"/>
    <w:rsid w:val="004A1B8C"/>
    <w:rsid w:val="004A2381"/>
    <w:rsid w:val="004A2473"/>
    <w:rsid w:val="004A3906"/>
    <w:rsid w:val="004A529D"/>
    <w:rsid w:val="004A6593"/>
    <w:rsid w:val="004A6F0D"/>
    <w:rsid w:val="004A78DB"/>
    <w:rsid w:val="004B045B"/>
    <w:rsid w:val="004B09FA"/>
    <w:rsid w:val="004B0A07"/>
    <w:rsid w:val="004B0B2C"/>
    <w:rsid w:val="004B1291"/>
    <w:rsid w:val="004B1303"/>
    <w:rsid w:val="004B17F6"/>
    <w:rsid w:val="004B2969"/>
    <w:rsid w:val="004B2F7D"/>
    <w:rsid w:val="004B53A1"/>
    <w:rsid w:val="004B580E"/>
    <w:rsid w:val="004B585A"/>
    <w:rsid w:val="004B599F"/>
    <w:rsid w:val="004B6D47"/>
    <w:rsid w:val="004B6F56"/>
    <w:rsid w:val="004C03CD"/>
    <w:rsid w:val="004C1544"/>
    <w:rsid w:val="004C1AB4"/>
    <w:rsid w:val="004C32C0"/>
    <w:rsid w:val="004C44FC"/>
    <w:rsid w:val="004C4A32"/>
    <w:rsid w:val="004C6182"/>
    <w:rsid w:val="004C6325"/>
    <w:rsid w:val="004C632E"/>
    <w:rsid w:val="004C652C"/>
    <w:rsid w:val="004C6B96"/>
    <w:rsid w:val="004C77B9"/>
    <w:rsid w:val="004D0F3D"/>
    <w:rsid w:val="004D17B6"/>
    <w:rsid w:val="004D4B73"/>
    <w:rsid w:val="004D4E8C"/>
    <w:rsid w:val="004D59BC"/>
    <w:rsid w:val="004D5BA8"/>
    <w:rsid w:val="004D5F5A"/>
    <w:rsid w:val="004D7245"/>
    <w:rsid w:val="004D7573"/>
    <w:rsid w:val="004E056D"/>
    <w:rsid w:val="004E07A5"/>
    <w:rsid w:val="004E3CAD"/>
    <w:rsid w:val="004E4312"/>
    <w:rsid w:val="004E4F92"/>
    <w:rsid w:val="004E520D"/>
    <w:rsid w:val="004E6B17"/>
    <w:rsid w:val="004E7A2B"/>
    <w:rsid w:val="004E7FE5"/>
    <w:rsid w:val="004F1C45"/>
    <w:rsid w:val="004F1DF0"/>
    <w:rsid w:val="004F2B50"/>
    <w:rsid w:val="004F3D36"/>
    <w:rsid w:val="004F3D5C"/>
    <w:rsid w:val="004F40BD"/>
    <w:rsid w:val="004F4358"/>
    <w:rsid w:val="004F4FBA"/>
    <w:rsid w:val="004F512D"/>
    <w:rsid w:val="004F64D0"/>
    <w:rsid w:val="004F73AF"/>
    <w:rsid w:val="005011BD"/>
    <w:rsid w:val="00501DCE"/>
    <w:rsid w:val="00502C4E"/>
    <w:rsid w:val="00502DD0"/>
    <w:rsid w:val="005030FE"/>
    <w:rsid w:val="00503261"/>
    <w:rsid w:val="00503378"/>
    <w:rsid w:val="00504600"/>
    <w:rsid w:val="005051B4"/>
    <w:rsid w:val="00505BEB"/>
    <w:rsid w:val="005060AD"/>
    <w:rsid w:val="005069C2"/>
    <w:rsid w:val="00506E2E"/>
    <w:rsid w:val="0050745E"/>
    <w:rsid w:val="00507A27"/>
    <w:rsid w:val="00510F5E"/>
    <w:rsid w:val="005116DB"/>
    <w:rsid w:val="00512128"/>
    <w:rsid w:val="00512A27"/>
    <w:rsid w:val="00512D3C"/>
    <w:rsid w:val="00513DDF"/>
    <w:rsid w:val="0051441C"/>
    <w:rsid w:val="00516389"/>
    <w:rsid w:val="0051676F"/>
    <w:rsid w:val="00516DDF"/>
    <w:rsid w:val="0051737E"/>
    <w:rsid w:val="005174D4"/>
    <w:rsid w:val="00517DA3"/>
    <w:rsid w:val="00520F05"/>
    <w:rsid w:val="0052218A"/>
    <w:rsid w:val="005226D7"/>
    <w:rsid w:val="00522E05"/>
    <w:rsid w:val="005230B1"/>
    <w:rsid w:val="005231A4"/>
    <w:rsid w:val="00523654"/>
    <w:rsid w:val="00523A1D"/>
    <w:rsid w:val="005249BB"/>
    <w:rsid w:val="00524F1D"/>
    <w:rsid w:val="00526A21"/>
    <w:rsid w:val="00530BDB"/>
    <w:rsid w:val="0053170A"/>
    <w:rsid w:val="00531F3D"/>
    <w:rsid w:val="00532349"/>
    <w:rsid w:val="005324A2"/>
    <w:rsid w:val="005328CA"/>
    <w:rsid w:val="005334A5"/>
    <w:rsid w:val="005342C6"/>
    <w:rsid w:val="005349D8"/>
    <w:rsid w:val="00535401"/>
    <w:rsid w:val="00535D26"/>
    <w:rsid w:val="00536D04"/>
    <w:rsid w:val="00537025"/>
    <w:rsid w:val="00537F3F"/>
    <w:rsid w:val="00542B80"/>
    <w:rsid w:val="00543367"/>
    <w:rsid w:val="00544D07"/>
    <w:rsid w:val="0054565A"/>
    <w:rsid w:val="005466BF"/>
    <w:rsid w:val="00546BD1"/>
    <w:rsid w:val="00550FDB"/>
    <w:rsid w:val="00551D62"/>
    <w:rsid w:val="0055206A"/>
    <w:rsid w:val="00552F47"/>
    <w:rsid w:val="00557D6E"/>
    <w:rsid w:val="005625DD"/>
    <w:rsid w:val="00564137"/>
    <w:rsid w:val="00564A1D"/>
    <w:rsid w:val="005659B7"/>
    <w:rsid w:val="005659EF"/>
    <w:rsid w:val="00571056"/>
    <w:rsid w:val="005711A2"/>
    <w:rsid w:val="0057189B"/>
    <w:rsid w:val="005721A7"/>
    <w:rsid w:val="005724B4"/>
    <w:rsid w:val="00572F96"/>
    <w:rsid w:val="0057395F"/>
    <w:rsid w:val="00574667"/>
    <w:rsid w:val="0057505A"/>
    <w:rsid w:val="005760DF"/>
    <w:rsid w:val="0057622D"/>
    <w:rsid w:val="00576315"/>
    <w:rsid w:val="0057639E"/>
    <w:rsid w:val="00576C1A"/>
    <w:rsid w:val="00577817"/>
    <w:rsid w:val="00580792"/>
    <w:rsid w:val="00580B14"/>
    <w:rsid w:val="00580D2E"/>
    <w:rsid w:val="00582A16"/>
    <w:rsid w:val="00582A9E"/>
    <w:rsid w:val="00583258"/>
    <w:rsid w:val="00584DFB"/>
    <w:rsid w:val="00584F25"/>
    <w:rsid w:val="00584F88"/>
    <w:rsid w:val="00585D91"/>
    <w:rsid w:val="00586705"/>
    <w:rsid w:val="00586884"/>
    <w:rsid w:val="00586D8E"/>
    <w:rsid w:val="00592A54"/>
    <w:rsid w:val="00593B61"/>
    <w:rsid w:val="00595F8D"/>
    <w:rsid w:val="005A0FEC"/>
    <w:rsid w:val="005A3AE6"/>
    <w:rsid w:val="005A3B60"/>
    <w:rsid w:val="005A443F"/>
    <w:rsid w:val="005A4DF7"/>
    <w:rsid w:val="005A5BBE"/>
    <w:rsid w:val="005A6E7E"/>
    <w:rsid w:val="005B2CDA"/>
    <w:rsid w:val="005B2D63"/>
    <w:rsid w:val="005B3275"/>
    <w:rsid w:val="005B437C"/>
    <w:rsid w:val="005B68B2"/>
    <w:rsid w:val="005B68C9"/>
    <w:rsid w:val="005B725F"/>
    <w:rsid w:val="005B79C2"/>
    <w:rsid w:val="005C0772"/>
    <w:rsid w:val="005C119B"/>
    <w:rsid w:val="005C1B88"/>
    <w:rsid w:val="005C20E3"/>
    <w:rsid w:val="005C2450"/>
    <w:rsid w:val="005C2FFC"/>
    <w:rsid w:val="005C32A6"/>
    <w:rsid w:val="005C39A4"/>
    <w:rsid w:val="005C4277"/>
    <w:rsid w:val="005C446A"/>
    <w:rsid w:val="005C4DF6"/>
    <w:rsid w:val="005C64BE"/>
    <w:rsid w:val="005C69D1"/>
    <w:rsid w:val="005C6D03"/>
    <w:rsid w:val="005C6FA0"/>
    <w:rsid w:val="005C724C"/>
    <w:rsid w:val="005D06E1"/>
    <w:rsid w:val="005D0E4F"/>
    <w:rsid w:val="005D2047"/>
    <w:rsid w:val="005D2D0C"/>
    <w:rsid w:val="005D33BF"/>
    <w:rsid w:val="005D34AF"/>
    <w:rsid w:val="005D5087"/>
    <w:rsid w:val="005D5B04"/>
    <w:rsid w:val="005D5DD5"/>
    <w:rsid w:val="005D7211"/>
    <w:rsid w:val="005E3460"/>
    <w:rsid w:val="005E34D3"/>
    <w:rsid w:val="005E407D"/>
    <w:rsid w:val="005E45FA"/>
    <w:rsid w:val="005E4A21"/>
    <w:rsid w:val="005E62A9"/>
    <w:rsid w:val="005E6514"/>
    <w:rsid w:val="005E6EA9"/>
    <w:rsid w:val="005E7D6A"/>
    <w:rsid w:val="005F025E"/>
    <w:rsid w:val="005F0F8B"/>
    <w:rsid w:val="005F2277"/>
    <w:rsid w:val="005F3977"/>
    <w:rsid w:val="005F57D9"/>
    <w:rsid w:val="005F58DC"/>
    <w:rsid w:val="005F6E7D"/>
    <w:rsid w:val="005F78E9"/>
    <w:rsid w:val="0060003D"/>
    <w:rsid w:val="0060121F"/>
    <w:rsid w:val="006042C9"/>
    <w:rsid w:val="0060530E"/>
    <w:rsid w:val="006053B6"/>
    <w:rsid w:val="006070F3"/>
    <w:rsid w:val="00607162"/>
    <w:rsid w:val="006077FA"/>
    <w:rsid w:val="00607A78"/>
    <w:rsid w:val="00610561"/>
    <w:rsid w:val="0061100A"/>
    <w:rsid w:val="00612E81"/>
    <w:rsid w:val="00613026"/>
    <w:rsid w:val="0061433E"/>
    <w:rsid w:val="00615150"/>
    <w:rsid w:val="006201CC"/>
    <w:rsid w:val="00621452"/>
    <w:rsid w:val="00623005"/>
    <w:rsid w:val="006254BD"/>
    <w:rsid w:val="0062671C"/>
    <w:rsid w:val="00627976"/>
    <w:rsid w:val="00631FFD"/>
    <w:rsid w:val="00632A06"/>
    <w:rsid w:val="00632E68"/>
    <w:rsid w:val="006331C5"/>
    <w:rsid w:val="006334A8"/>
    <w:rsid w:val="0063389C"/>
    <w:rsid w:val="00634805"/>
    <w:rsid w:val="00635958"/>
    <w:rsid w:val="00635B53"/>
    <w:rsid w:val="0064062F"/>
    <w:rsid w:val="0064068E"/>
    <w:rsid w:val="00642879"/>
    <w:rsid w:val="00643EE8"/>
    <w:rsid w:val="0064462B"/>
    <w:rsid w:val="00644655"/>
    <w:rsid w:val="0064477A"/>
    <w:rsid w:val="00646A49"/>
    <w:rsid w:val="00646A8C"/>
    <w:rsid w:val="006479A6"/>
    <w:rsid w:val="006505B5"/>
    <w:rsid w:val="00650E3E"/>
    <w:rsid w:val="00650EAE"/>
    <w:rsid w:val="00650F65"/>
    <w:rsid w:val="0065415E"/>
    <w:rsid w:val="00654CE3"/>
    <w:rsid w:val="00655166"/>
    <w:rsid w:val="006557D8"/>
    <w:rsid w:val="00655D60"/>
    <w:rsid w:val="006607DA"/>
    <w:rsid w:val="00662C0E"/>
    <w:rsid w:val="00663B99"/>
    <w:rsid w:val="00664636"/>
    <w:rsid w:val="00664C8E"/>
    <w:rsid w:val="0066591B"/>
    <w:rsid w:val="00666076"/>
    <w:rsid w:val="0066760C"/>
    <w:rsid w:val="006678DA"/>
    <w:rsid w:val="0067145B"/>
    <w:rsid w:val="00671AAB"/>
    <w:rsid w:val="00671C1E"/>
    <w:rsid w:val="006720B4"/>
    <w:rsid w:val="00673010"/>
    <w:rsid w:val="006735B1"/>
    <w:rsid w:val="006739EB"/>
    <w:rsid w:val="00674949"/>
    <w:rsid w:val="00675DC9"/>
    <w:rsid w:val="0067670B"/>
    <w:rsid w:val="0067767F"/>
    <w:rsid w:val="00680149"/>
    <w:rsid w:val="00681158"/>
    <w:rsid w:val="00682BB4"/>
    <w:rsid w:val="0068351E"/>
    <w:rsid w:val="0068362D"/>
    <w:rsid w:val="00683A8D"/>
    <w:rsid w:val="006840AC"/>
    <w:rsid w:val="00685277"/>
    <w:rsid w:val="006865B8"/>
    <w:rsid w:val="00687AA8"/>
    <w:rsid w:val="0069016F"/>
    <w:rsid w:val="00690A4C"/>
    <w:rsid w:val="00690E2E"/>
    <w:rsid w:val="00691610"/>
    <w:rsid w:val="00691A7B"/>
    <w:rsid w:val="00691EB3"/>
    <w:rsid w:val="00692855"/>
    <w:rsid w:val="00693DE7"/>
    <w:rsid w:val="00694E36"/>
    <w:rsid w:val="0069559A"/>
    <w:rsid w:val="006958B7"/>
    <w:rsid w:val="006A08CD"/>
    <w:rsid w:val="006A21C1"/>
    <w:rsid w:val="006A2358"/>
    <w:rsid w:val="006A2F86"/>
    <w:rsid w:val="006A3F03"/>
    <w:rsid w:val="006A502B"/>
    <w:rsid w:val="006A5B9B"/>
    <w:rsid w:val="006A5C8D"/>
    <w:rsid w:val="006A5E83"/>
    <w:rsid w:val="006A60D9"/>
    <w:rsid w:val="006A6BF7"/>
    <w:rsid w:val="006A7C9A"/>
    <w:rsid w:val="006B0908"/>
    <w:rsid w:val="006B2966"/>
    <w:rsid w:val="006B5431"/>
    <w:rsid w:val="006B5C92"/>
    <w:rsid w:val="006B6D57"/>
    <w:rsid w:val="006B6DEA"/>
    <w:rsid w:val="006B7DB2"/>
    <w:rsid w:val="006B7E32"/>
    <w:rsid w:val="006C045F"/>
    <w:rsid w:val="006C109F"/>
    <w:rsid w:val="006C169F"/>
    <w:rsid w:val="006C1F7B"/>
    <w:rsid w:val="006C318D"/>
    <w:rsid w:val="006C3B23"/>
    <w:rsid w:val="006C417B"/>
    <w:rsid w:val="006C4D4A"/>
    <w:rsid w:val="006C5231"/>
    <w:rsid w:val="006C56AE"/>
    <w:rsid w:val="006C5A21"/>
    <w:rsid w:val="006C6236"/>
    <w:rsid w:val="006C654E"/>
    <w:rsid w:val="006C657F"/>
    <w:rsid w:val="006C65B9"/>
    <w:rsid w:val="006C68C7"/>
    <w:rsid w:val="006D14B9"/>
    <w:rsid w:val="006D272F"/>
    <w:rsid w:val="006D2784"/>
    <w:rsid w:val="006D3148"/>
    <w:rsid w:val="006D4159"/>
    <w:rsid w:val="006D5164"/>
    <w:rsid w:val="006D65CB"/>
    <w:rsid w:val="006E11C9"/>
    <w:rsid w:val="006E13A9"/>
    <w:rsid w:val="006E2992"/>
    <w:rsid w:val="006E5F4A"/>
    <w:rsid w:val="006E76FB"/>
    <w:rsid w:val="006F0921"/>
    <w:rsid w:val="006F0BFE"/>
    <w:rsid w:val="006F1598"/>
    <w:rsid w:val="006F1D84"/>
    <w:rsid w:val="006F2525"/>
    <w:rsid w:val="006F3563"/>
    <w:rsid w:val="006F49EF"/>
    <w:rsid w:val="006F4B30"/>
    <w:rsid w:val="006F50AF"/>
    <w:rsid w:val="006F57A3"/>
    <w:rsid w:val="006F5F8E"/>
    <w:rsid w:val="006F600A"/>
    <w:rsid w:val="006F6F25"/>
    <w:rsid w:val="006F7239"/>
    <w:rsid w:val="006F7B56"/>
    <w:rsid w:val="007002F2"/>
    <w:rsid w:val="007003B3"/>
    <w:rsid w:val="00700550"/>
    <w:rsid w:val="007006B8"/>
    <w:rsid w:val="00701983"/>
    <w:rsid w:val="007031C1"/>
    <w:rsid w:val="00703421"/>
    <w:rsid w:val="00703BD1"/>
    <w:rsid w:val="00704F0D"/>
    <w:rsid w:val="00705B65"/>
    <w:rsid w:val="00705E57"/>
    <w:rsid w:val="0071063D"/>
    <w:rsid w:val="00710FF3"/>
    <w:rsid w:val="007146A1"/>
    <w:rsid w:val="00715FAF"/>
    <w:rsid w:val="00716093"/>
    <w:rsid w:val="00716D33"/>
    <w:rsid w:val="00717008"/>
    <w:rsid w:val="0071765D"/>
    <w:rsid w:val="00721A8D"/>
    <w:rsid w:val="0072428A"/>
    <w:rsid w:val="00724A66"/>
    <w:rsid w:val="0072610F"/>
    <w:rsid w:val="007276FE"/>
    <w:rsid w:val="00731325"/>
    <w:rsid w:val="007323AE"/>
    <w:rsid w:val="00733388"/>
    <w:rsid w:val="0073489C"/>
    <w:rsid w:val="00735CE0"/>
    <w:rsid w:val="00737471"/>
    <w:rsid w:val="00737AD2"/>
    <w:rsid w:val="00737D9B"/>
    <w:rsid w:val="00740627"/>
    <w:rsid w:val="00741DA9"/>
    <w:rsid w:val="00742964"/>
    <w:rsid w:val="00744EC8"/>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EA2"/>
    <w:rsid w:val="00761723"/>
    <w:rsid w:val="00761B88"/>
    <w:rsid w:val="00761D67"/>
    <w:rsid w:val="0076233B"/>
    <w:rsid w:val="00762A21"/>
    <w:rsid w:val="00762C75"/>
    <w:rsid w:val="00762DBA"/>
    <w:rsid w:val="00762F6E"/>
    <w:rsid w:val="0076387F"/>
    <w:rsid w:val="007640EA"/>
    <w:rsid w:val="00764851"/>
    <w:rsid w:val="00764BAC"/>
    <w:rsid w:val="00764DA2"/>
    <w:rsid w:val="007654F2"/>
    <w:rsid w:val="007666C7"/>
    <w:rsid w:val="0076684A"/>
    <w:rsid w:val="00766B45"/>
    <w:rsid w:val="00770316"/>
    <w:rsid w:val="007708EF"/>
    <w:rsid w:val="00771203"/>
    <w:rsid w:val="007725BD"/>
    <w:rsid w:val="00772927"/>
    <w:rsid w:val="007735DA"/>
    <w:rsid w:val="007736F9"/>
    <w:rsid w:val="00773CB8"/>
    <w:rsid w:val="007754CA"/>
    <w:rsid w:val="00775B78"/>
    <w:rsid w:val="00776B28"/>
    <w:rsid w:val="00780381"/>
    <w:rsid w:val="00781A4D"/>
    <w:rsid w:val="0078466C"/>
    <w:rsid w:val="00785A83"/>
    <w:rsid w:val="00786457"/>
    <w:rsid w:val="0078708D"/>
    <w:rsid w:val="007871A3"/>
    <w:rsid w:val="007872E5"/>
    <w:rsid w:val="00787455"/>
    <w:rsid w:val="00787B53"/>
    <w:rsid w:val="0079139F"/>
    <w:rsid w:val="0079166F"/>
    <w:rsid w:val="00791885"/>
    <w:rsid w:val="00791E12"/>
    <w:rsid w:val="00791ED2"/>
    <w:rsid w:val="00791F43"/>
    <w:rsid w:val="00792155"/>
    <w:rsid w:val="00792BDD"/>
    <w:rsid w:val="00792F6D"/>
    <w:rsid w:val="007931ED"/>
    <w:rsid w:val="00794648"/>
    <w:rsid w:val="00794BB4"/>
    <w:rsid w:val="007956C9"/>
    <w:rsid w:val="00795DDB"/>
    <w:rsid w:val="00795E35"/>
    <w:rsid w:val="007A0FD7"/>
    <w:rsid w:val="007A36BA"/>
    <w:rsid w:val="007A492E"/>
    <w:rsid w:val="007A53C3"/>
    <w:rsid w:val="007A5CE1"/>
    <w:rsid w:val="007A68BF"/>
    <w:rsid w:val="007A6ED9"/>
    <w:rsid w:val="007B17FF"/>
    <w:rsid w:val="007B25AD"/>
    <w:rsid w:val="007B25D9"/>
    <w:rsid w:val="007B2E22"/>
    <w:rsid w:val="007B2F64"/>
    <w:rsid w:val="007B537D"/>
    <w:rsid w:val="007B549B"/>
    <w:rsid w:val="007B5936"/>
    <w:rsid w:val="007B6405"/>
    <w:rsid w:val="007B6A5A"/>
    <w:rsid w:val="007B6C1B"/>
    <w:rsid w:val="007B70FE"/>
    <w:rsid w:val="007B7102"/>
    <w:rsid w:val="007B7E3B"/>
    <w:rsid w:val="007C0D2F"/>
    <w:rsid w:val="007C229E"/>
    <w:rsid w:val="007C2ADC"/>
    <w:rsid w:val="007C4A43"/>
    <w:rsid w:val="007C7628"/>
    <w:rsid w:val="007C78FD"/>
    <w:rsid w:val="007D160D"/>
    <w:rsid w:val="007D1906"/>
    <w:rsid w:val="007D28C3"/>
    <w:rsid w:val="007D2F1D"/>
    <w:rsid w:val="007D524C"/>
    <w:rsid w:val="007D626A"/>
    <w:rsid w:val="007D7792"/>
    <w:rsid w:val="007D7840"/>
    <w:rsid w:val="007E02D3"/>
    <w:rsid w:val="007E071E"/>
    <w:rsid w:val="007E0AE5"/>
    <w:rsid w:val="007E0B31"/>
    <w:rsid w:val="007E1DD4"/>
    <w:rsid w:val="007E2599"/>
    <w:rsid w:val="007E31CF"/>
    <w:rsid w:val="007E362E"/>
    <w:rsid w:val="007E38EF"/>
    <w:rsid w:val="007E61E2"/>
    <w:rsid w:val="007E6318"/>
    <w:rsid w:val="007E6D43"/>
    <w:rsid w:val="007E74BD"/>
    <w:rsid w:val="007E77C9"/>
    <w:rsid w:val="007E77E6"/>
    <w:rsid w:val="007E7A70"/>
    <w:rsid w:val="007F119D"/>
    <w:rsid w:val="007F154B"/>
    <w:rsid w:val="007F1DFE"/>
    <w:rsid w:val="007F1FA1"/>
    <w:rsid w:val="007F2219"/>
    <w:rsid w:val="007F2F51"/>
    <w:rsid w:val="007F3621"/>
    <w:rsid w:val="007F3AA4"/>
    <w:rsid w:val="007F45E1"/>
    <w:rsid w:val="007F5638"/>
    <w:rsid w:val="007F667A"/>
    <w:rsid w:val="007F68E5"/>
    <w:rsid w:val="007F7C49"/>
    <w:rsid w:val="008006DB"/>
    <w:rsid w:val="008010D5"/>
    <w:rsid w:val="00802165"/>
    <w:rsid w:val="00802571"/>
    <w:rsid w:val="00803044"/>
    <w:rsid w:val="00803051"/>
    <w:rsid w:val="0080312F"/>
    <w:rsid w:val="00803955"/>
    <w:rsid w:val="0080459B"/>
    <w:rsid w:val="008054F4"/>
    <w:rsid w:val="00805665"/>
    <w:rsid w:val="00805D97"/>
    <w:rsid w:val="008066F4"/>
    <w:rsid w:val="00806E9C"/>
    <w:rsid w:val="0080757C"/>
    <w:rsid w:val="0080764B"/>
    <w:rsid w:val="00807A1E"/>
    <w:rsid w:val="00807CFB"/>
    <w:rsid w:val="008112C6"/>
    <w:rsid w:val="00811825"/>
    <w:rsid w:val="0081264E"/>
    <w:rsid w:val="00812A39"/>
    <w:rsid w:val="00812F14"/>
    <w:rsid w:val="00813AC0"/>
    <w:rsid w:val="00815902"/>
    <w:rsid w:val="00815EFB"/>
    <w:rsid w:val="008164D3"/>
    <w:rsid w:val="008166DC"/>
    <w:rsid w:val="008167AE"/>
    <w:rsid w:val="008169B6"/>
    <w:rsid w:val="00816AE8"/>
    <w:rsid w:val="008171E9"/>
    <w:rsid w:val="00817CBF"/>
    <w:rsid w:val="00820AC6"/>
    <w:rsid w:val="00820BA2"/>
    <w:rsid w:val="00820E7F"/>
    <w:rsid w:val="008212CB"/>
    <w:rsid w:val="00821FEB"/>
    <w:rsid w:val="0082234C"/>
    <w:rsid w:val="00822C2C"/>
    <w:rsid w:val="00822E0A"/>
    <w:rsid w:val="00822EB9"/>
    <w:rsid w:val="0082391D"/>
    <w:rsid w:val="008254F8"/>
    <w:rsid w:val="00825830"/>
    <w:rsid w:val="00826103"/>
    <w:rsid w:val="0082632E"/>
    <w:rsid w:val="00826A18"/>
    <w:rsid w:val="00827788"/>
    <w:rsid w:val="00830768"/>
    <w:rsid w:val="008308DB"/>
    <w:rsid w:val="00830921"/>
    <w:rsid w:val="0083126F"/>
    <w:rsid w:val="00831321"/>
    <w:rsid w:val="00834413"/>
    <w:rsid w:val="00834884"/>
    <w:rsid w:val="00834A0E"/>
    <w:rsid w:val="00834EFD"/>
    <w:rsid w:val="00835722"/>
    <w:rsid w:val="00835EAC"/>
    <w:rsid w:val="008370C7"/>
    <w:rsid w:val="0084066A"/>
    <w:rsid w:val="00841327"/>
    <w:rsid w:val="00841645"/>
    <w:rsid w:val="00842219"/>
    <w:rsid w:val="008450DA"/>
    <w:rsid w:val="00845BD2"/>
    <w:rsid w:val="008468EF"/>
    <w:rsid w:val="0084756B"/>
    <w:rsid w:val="00847F4F"/>
    <w:rsid w:val="00850272"/>
    <w:rsid w:val="00852586"/>
    <w:rsid w:val="00852F78"/>
    <w:rsid w:val="00854D2B"/>
    <w:rsid w:val="008566D1"/>
    <w:rsid w:val="00860658"/>
    <w:rsid w:val="0086198C"/>
    <w:rsid w:val="00862098"/>
    <w:rsid w:val="00862A8F"/>
    <w:rsid w:val="00862E42"/>
    <w:rsid w:val="008631C1"/>
    <w:rsid w:val="00865244"/>
    <w:rsid w:val="00865A94"/>
    <w:rsid w:val="00865ADF"/>
    <w:rsid w:val="00872C6C"/>
    <w:rsid w:val="0087417E"/>
    <w:rsid w:val="00874268"/>
    <w:rsid w:val="0087454F"/>
    <w:rsid w:val="0087495B"/>
    <w:rsid w:val="00874F37"/>
    <w:rsid w:val="00875477"/>
    <w:rsid w:val="00875C87"/>
    <w:rsid w:val="00875DE6"/>
    <w:rsid w:val="0087630F"/>
    <w:rsid w:val="00876983"/>
    <w:rsid w:val="00876E1A"/>
    <w:rsid w:val="008803D9"/>
    <w:rsid w:val="0088165A"/>
    <w:rsid w:val="0088230B"/>
    <w:rsid w:val="0088287B"/>
    <w:rsid w:val="008840D5"/>
    <w:rsid w:val="0088729E"/>
    <w:rsid w:val="008873B6"/>
    <w:rsid w:val="00887F08"/>
    <w:rsid w:val="0089100D"/>
    <w:rsid w:val="00891781"/>
    <w:rsid w:val="00893212"/>
    <w:rsid w:val="008938F9"/>
    <w:rsid w:val="0089459A"/>
    <w:rsid w:val="00894767"/>
    <w:rsid w:val="0089771B"/>
    <w:rsid w:val="00897BA2"/>
    <w:rsid w:val="008A07FF"/>
    <w:rsid w:val="008A1D07"/>
    <w:rsid w:val="008A2347"/>
    <w:rsid w:val="008A2CDC"/>
    <w:rsid w:val="008A3707"/>
    <w:rsid w:val="008A3746"/>
    <w:rsid w:val="008A4A36"/>
    <w:rsid w:val="008A66CC"/>
    <w:rsid w:val="008A6E44"/>
    <w:rsid w:val="008B06AB"/>
    <w:rsid w:val="008B09E4"/>
    <w:rsid w:val="008B1135"/>
    <w:rsid w:val="008B1CD4"/>
    <w:rsid w:val="008B2356"/>
    <w:rsid w:val="008B2CD0"/>
    <w:rsid w:val="008B35CB"/>
    <w:rsid w:val="008B449A"/>
    <w:rsid w:val="008B45B8"/>
    <w:rsid w:val="008B46F2"/>
    <w:rsid w:val="008B4874"/>
    <w:rsid w:val="008B53AB"/>
    <w:rsid w:val="008B629F"/>
    <w:rsid w:val="008B65C2"/>
    <w:rsid w:val="008B7BBE"/>
    <w:rsid w:val="008C0842"/>
    <w:rsid w:val="008C47C7"/>
    <w:rsid w:val="008C5C51"/>
    <w:rsid w:val="008C6051"/>
    <w:rsid w:val="008C6C40"/>
    <w:rsid w:val="008C7269"/>
    <w:rsid w:val="008C73BC"/>
    <w:rsid w:val="008C7C46"/>
    <w:rsid w:val="008D0954"/>
    <w:rsid w:val="008D177D"/>
    <w:rsid w:val="008D1AB4"/>
    <w:rsid w:val="008D1B3C"/>
    <w:rsid w:val="008D2884"/>
    <w:rsid w:val="008D2F83"/>
    <w:rsid w:val="008D3B47"/>
    <w:rsid w:val="008D4CEF"/>
    <w:rsid w:val="008D5BEE"/>
    <w:rsid w:val="008E0330"/>
    <w:rsid w:val="008E0C16"/>
    <w:rsid w:val="008E1915"/>
    <w:rsid w:val="008E2916"/>
    <w:rsid w:val="008E2DFD"/>
    <w:rsid w:val="008E41A4"/>
    <w:rsid w:val="008E4ACA"/>
    <w:rsid w:val="008E4BC8"/>
    <w:rsid w:val="008E5C21"/>
    <w:rsid w:val="008E6166"/>
    <w:rsid w:val="008E6317"/>
    <w:rsid w:val="008F1F3E"/>
    <w:rsid w:val="008F2523"/>
    <w:rsid w:val="008F3B2E"/>
    <w:rsid w:val="008F50D0"/>
    <w:rsid w:val="008F5CA6"/>
    <w:rsid w:val="008F5ECD"/>
    <w:rsid w:val="00901962"/>
    <w:rsid w:val="00901BEC"/>
    <w:rsid w:val="00902D1A"/>
    <w:rsid w:val="00904F96"/>
    <w:rsid w:val="0090560F"/>
    <w:rsid w:val="00905AD7"/>
    <w:rsid w:val="009061A0"/>
    <w:rsid w:val="00907E5B"/>
    <w:rsid w:val="00907FF7"/>
    <w:rsid w:val="00910C49"/>
    <w:rsid w:val="00911817"/>
    <w:rsid w:val="00911A53"/>
    <w:rsid w:val="00913D54"/>
    <w:rsid w:val="00913E28"/>
    <w:rsid w:val="00914CF3"/>
    <w:rsid w:val="00916A01"/>
    <w:rsid w:val="00916DDD"/>
    <w:rsid w:val="00917915"/>
    <w:rsid w:val="0092498A"/>
    <w:rsid w:val="00927866"/>
    <w:rsid w:val="00927BC2"/>
    <w:rsid w:val="0093010B"/>
    <w:rsid w:val="009313F1"/>
    <w:rsid w:val="00931422"/>
    <w:rsid w:val="00931DAC"/>
    <w:rsid w:val="00931E34"/>
    <w:rsid w:val="00931ECC"/>
    <w:rsid w:val="0093269A"/>
    <w:rsid w:val="00932A98"/>
    <w:rsid w:val="00932B26"/>
    <w:rsid w:val="00932FAC"/>
    <w:rsid w:val="00933E8D"/>
    <w:rsid w:val="0093437F"/>
    <w:rsid w:val="00934688"/>
    <w:rsid w:val="00935139"/>
    <w:rsid w:val="009356FB"/>
    <w:rsid w:val="009358EB"/>
    <w:rsid w:val="0093776D"/>
    <w:rsid w:val="00937824"/>
    <w:rsid w:val="00940E1D"/>
    <w:rsid w:val="0094128B"/>
    <w:rsid w:val="00941876"/>
    <w:rsid w:val="00941A4E"/>
    <w:rsid w:val="0094357E"/>
    <w:rsid w:val="00943BB7"/>
    <w:rsid w:val="00943D68"/>
    <w:rsid w:val="00945964"/>
    <w:rsid w:val="00946F2C"/>
    <w:rsid w:val="00950046"/>
    <w:rsid w:val="00950FBF"/>
    <w:rsid w:val="009511FE"/>
    <w:rsid w:val="00952F85"/>
    <w:rsid w:val="00953EEC"/>
    <w:rsid w:val="00955275"/>
    <w:rsid w:val="00955C61"/>
    <w:rsid w:val="00956848"/>
    <w:rsid w:val="00957999"/>
    <w:rsid w:val="0096045F"/>
    <w:rsid w:val="0096337C"/>
    <w:rsid w:val="0096443C"/>
    <w:rsid w:val="009646AD"/>
    <w:rsid w:val="00965250"/>
    <w:rsid w:val="00965E71"/>
    <w:rsid w:val="0096671B"/>
    <w:rsid w:val="00966AAB"/>
    <w:rsid w:val="00966B1C"/>
    <w:rsid w:val="00967476"/>
    <w:rsid w:val="009678E4"/>
    <w:rsid w:val="00967A04"/>
    <w:rsid w:val="00967B5F"/>
    <w:rsid w:val="00967EFE"/>
    <w:rsid w:val="0097017C"/>
    <w:rsid w:val="00970192"/>
    <w:rsid w:val="009721C2"/>
    <w:rsid w:val="0097314F"/>
    <w:rsid w:val="0097382F"/>
    <w:rsid w:val="009744C8"/>
    <w:rsid w:val="0097582C"/>
    <w:rsid w:val="00975985"/>
    <w:rsid w:val="009809AD"/>
    <w:rsid w:val="009828B7"/>
    <w:rsid w:val="00983ECC"/>
    <w:rsid w:val="0098474F"/>
    <w:rsid w:val="00984884"/>
    <w:rsid w:val="00984F56"/>
    <w:rsid w:val="00985BC7"/>
    <w:rsid w:val="0098680A"/>
    <w:rsid w:val="00987306"/>
    <w:rsid w:val="009873E3"/>
    <w:rsid w:val="00987C19"/>
    <w:rsid w:val="00990BA3"/>
    <w:rsid w:val="0099115E"/>
    <w:rsid w:val="00991F03"/>
    <w:rsid w:val="009922B8"/>
    <w:rsid w:val="009934F6"/>
    <w:rsid w:val="0099355C"/>
    <w:rsid w:val="00993B79"/>
    <w:rsid w:val="00993E29"/>
    <w:rsid w:val="0099521A"/>
    <w:rsid w:val="00995501"/>
    <w:rsid w:val="0099613B"/>
    <w:rsid w:val="009967C9"/>
    <w:rsid w:val="009976F9"/>
    <w:rsid w:val="009A0FC7"/>
    <w:rsid w:val="009A4964"/>
    <w:rsid w:val="009A551F"/>
    <w:rsid w:val="009A5925"/>
    <w:rsid w:val="009A7AAE"/>
    <w:rsid w:val="009B143A"/>
    <w:rsid w:val="009B1AA8"/>
    <w:rsid w:val="009B3B1D"/>
    <w:rsid w:val="009B4737"/>
    <w:rsid w:val="009B5CCC"/>
    <w:rsid w:val="009B68A9"/>
    <w:rsid w:val="009C00B0"/>
    <w:rsid w:val="009C44F3"/>
    <w:rsid w:val="009C4870"/>
    <w:rsid w:val="009C4EA3"/>
    <w:rsid w:val="009C4F25"/>
    <w:rsid w:val="009C6243"/>
    <w:rsid w:val="009C7C6E"/>
    <w:rsid w:val="009D007C"/>
    <w:rsid w:val="009D0E56"/>
    <w:rsid w:val="009D1056"/>
    <w:rsid w:val="009D1708"/>
    <w:rsid w:val="009D185A"/>
    <w:rsid w:val="009D1890"/>
    <w:rsid w:val="009D1DFC"/>
    <w:rsid w:val="009D1FE9"/>
    <w:rsid w:val="009D1FFC"/>
    <w:rsid w:val="009D288C"/>
    <w:rsid w:val="009D36E7"/>
    <w:rsid w:val="009D3CDF"/>
    <w:rsid w:val="009D42C3"/>
    <w:rsid w:val="009D4615"/>
    <w:rsid w:val="009D47A6"/>
    <w:rsid w:val="009D515F"/>
    <w:rsid w:val="009D51EC"/>
    <w:rsid w:val="009D7375"/>
    <w:rsid w:val="009E04EE"/>
    <w:rsid w:val="009E08DF"/>
    <w:rsid w:val="009E0B39"/>
    <w:rsid w:val="009E0D93"/>
    <w:rsid w:val="009E185B"/>
    <w:rsid w:val="009E2779"/>
    <w:rsid w:val="009E2F22"/>
    <w:rsid w:val="009E3314"/>
    <w:rsid w:val="009E367C"/>
    <w:rsid w:val="009E4BA3"/>
    <w:rsid w:val="009E5960"/>
    <w:rsid w:val="009E6157"/>
    <w:rsid w:val="009E64D8"/>
    <w:rsid w:val="009E7273"/>
    <w:rsid w:val="009E7F1A"/>
    <w:rsid w:val="009F013F"/>
    <w:rsid w:val="009F11EF"/>
    <w:rsid w:val="009F1333"/>
    <w:rsid w:val="009F1CFC"/>
    <w:rsid w:val="009F2283"/>
    <w:rsid w:val="009F29FB"/>
    <w:rsid w:val="009F2DC3"/>
    <w:rsid w:val="009F46BE"/>
    <w:rsid w:val="009F55AD"/>
    <w:rsid w:val="009F5A06"/>
    <w:rsid w:val="009F5F9F"/>
    <w:rsid w:val="009F782E"/>
    <w:rsid w:val="00A00C41"/>
    <w:rsid w:val="00A03040"/>
    <w:rsid w:val="00A0305C"/>
    <w:rsid w:val="00A04AFE"/>
    <w:rsid w:val="00A0568C"/>
    <w:rsid w:val="00A06140"/>
    <w:rsid w:val="00A0616A"/>
    <w:rsid w:val="00A06C17"/>
    <w:rsid w:val="00A070F8"/>
    <w:rsid w:val="00A071B5"/>
    <w:rsid w:val="00A11946"/>
    <w:rsid w:val="00A12032"/>
    <w:rsid w:val="00A139E0"/>
    <w:rsid w:val="00A13D11"/>
    <w:rsid w:val="00A14E2B"/>
    <w:rsid w:val="00A14FC5"/>
    <w:rsid w:val="00A15841"/>
    <w:rsid w:val="00A1616C"/>
    <w:rsid w:val="00A20702"/>
    <w:rsid w:val="00A2149D"/>
    <w:rsid w:val="00A21F69"/>
    <w:rsid w:val="00A24C6C"/>
    <w:rsid w:val="00A254A7"/>
    <w:rsid w:val="00A25BB0"/>
    <w:rsid w:val="00A265DE"/>
    <w:rsid w:val="00A27F06"/>
    <w:rsid w:val="00A30A34"/>
    <w:rsid w:val="00A31B7E"/>
    <w:rsid w:val="00A3211E"/>
    <w:rsid w:val="00A321F4"/>
    <w:rsid w:val="00A3544C"/>
    <w:rsid w:val="00A35498"/>
    <w:rsid w:val="00A358EC"/>
    <w:rsid w:val="00A35E3B"/>
    <w:rsid w:val="00A361E5"/>
    <w:rsid w:val="00A36833"/>
    <w:rsid w:val="00A404A2"/>
    <w:rsid w:val="00A40918"/>
    <w:rsid w:val="00A415D4"/>
    <w:rsid w:val="00A42C57"/>
    <w:rsid w:val="00A42E2D"/>
    <w:rsid w:val="00A44642"/>
    <w:rsid w:val="00A45AD2"/>
    <w:rsid w:val="00A502EA"/>
    <w:rsid w:val="00A504C8"/>
    <w:rsid w:val="00A509E9"/>
    <w:rsid w:val="00A535CF"/>
    <w:rsid w:val="00A53A03"/>
    <w:rsid w:val="00A5418E"/>
    <w:rsid w:val="00A54484"/>
    <w:rsid w:val="00A550C3"/>
    <w:rsid w:val="00A6044C"/>
    <w:rsid w:val="00A61C60"/>
    <w:rsid w:val="00A62BB2"/>
    <w:rsid w:val="00A63BB3"/>
    <w:rsid w:val="00A63EE9"/>
    <w:rsid w:val="00A678E7"/>
    <w:rsid w:val="00A70311"/>
    <w:rsid w:val="00A70F7F"/>
    <w:rsid w:val="00A72623"/>
    <w:rsid w:val="00A72997"/>
    <w:rsid w:val="00A72ACD"/>
    <w:rsid w:val="00A733EA"/>
    <w:rsid w:val="00A7751D"/>
    <w:rsid w:val="00A77D2B"/>
    <w:rsid w:val="00A8089D"/>
    <w:rsid w:val="00A80EBD"/>
    <w:rsid w:val="00A818D2"/>
    <w:rsid w:val="00A8193E"/>
    <w:rsid w:val="00A82DB3"/>
    <w:rsid w:val="00A83DB8"/>
    <w:rsid w:val="00A84ADB"/>
    <w:rsid w:val="00A85EAD"/>
    <w:rsid w:val="00A861C4"/>
    <w:rsid w:val="00A8672F"/>
    <w:rsid w:val="00A87826"/>
    <w:rsid w:val="00A878F7"/>
    <w:rsid w:val="00A927A9"/>
    <w:rsid w:val="00A9712E"/>
    <w:rsid w:val="00A97193"/>
    <w:rsid w:val="00A978C8"/>
    <w:rsid w:val="00AA0A99"/>
    <w:rsid w:val="00AA1F74"/>
    <w:rsid w:val="00AA259D"/>
    <w:rsid w:val="00AA31EC"/>
    <w:rsid w:val="00AA3910"/>
    <w:rsid w:val="00AA3EEE"/>
    <w:rsid w:val="00AA4108"/>
    <w:rsid w:val="00AA5601"/>
    <w:rsid w:val="00AA64E2"/>
    <w:rsid w:val="00AA7697"/>
    <w:rsid w:val="00AB02DC"/>
    <w:rsid w:val="00AB27DD"/>
    <w:rsid w:val="00AB4225"/>
    <w:rsid w:val="00AB614E"/>
    <w:rsid w:val="00AB73F0"/>
    <w:rsid w:val="00AB7C03"/>
    <w:rsid w:val="00AC0B68"/>
    <w:rsid w:val="00AC213F"/>
    <w:rsid w:val="00AC311E"/>
    <w:rsid w:val="00AC3AB9"/>
    <w:rsid w:val="00AC6FB7"/>
    <w:rsid w:val="00AC7841"/>
    <w:rsid w:val="00AD0B22"/>
    <w:rsid w:val="00AD0F97"/>
    <w:rsid w:val="00AD1CC8"/>
    <w:rsid w:val="00AD1F7F"/>
    <w:rsid w:val="00AD2AB4"/>
    <w:rsid w:val="00AD2ACD"/>
    <w:rsid w:val="00AD2CB5"/>
    <w:rsid w:val="00AD5368"/>
    <w:rsid w:val="00AD5523"/>
    <w:rsid w:val="00AD65DE"/>
    <w:rsid w:val="00AD69D1"/>
    <w:rsid w:val="00AD708A"/>
    <w:rsid w:val="00AD7696"/>
    <w:rsid w:val="00AD7EE2"/>
    <w:rsid w:val="00AE010D"/>
    <w:rsid w:val="00AE0325"/>
    <w:rsid w:val="00AE31FF"/>
    <w:rsid w:val="00AE454C"/>
    <w:rsid w:val="00AE504F"/>
    <w:rsid w:val="00AE59F8"/>
    <w:rsid w:val="00AE5F2C"/>
    <w:rsid w:val="00AE6155"/>
    <w:rsid w:val="00AE69B6"/>
    <w:rsid w:val="00AE7BC0"/>
    <w:rsid w:val="00AE7CCF"/>
    <w:rsid w:val="00AE7F9F"/>
    <w:rsid w:val="00AE7FBE"/>
    <w:rsid w:val="00AF3627"/>
    <w:rsid w:val="00AF4094"/>
    <w:rsid w:val="00AF427C"/>
    <w:rsid w:val="00AF5639"/>
    <w:rsid w:val="00AF6413"/>
    <w:rsid w:val="00AF6F09"/>
    <w:rsid w:val="00AF77FF"/>
    <w:rsid w:val="00B007B9"/>
    <w:rsid w:val="00B00EEB"/>
    <w:rsid w:val="00B014DA"/>
    <w:rsid w:val="00B019E1"/>
    <w:rsid w:val="00B01C3E"/>
    <w:rsid w:val="00B01CC5"/>
    <w:rsid w:val="00B03410"/>
    <w:rsid w:val="00B03D30"/>
    <w:rsid w:val="00B0421B"/>
    <w:rsid w:val="00B04284"/>
    <w:rsid w:val="00B043BC"/>
    <w:rsid w:val="00B0568F"/>
    <w:rsid w:val="00B0589E"/>
    <w:rsid w:val="00B05F15"/>
    <w:rsid w:val="00B0780C"/>
    <w:rsid w:val="00B07DD0"/>
    <w:rsid w:val="00B07E05"/>
    <w:rsid w:val="00B10255"/>
    <w:rsid w:val="00B1039F"/>
    <w:rsid w:val="00B10CB5"/>
    <w:rsid w:val="00B1185A"/>
    <w:rsid w:val="00B12F3A"/>
    <w:rsid w:val="00B13174"/>
    <w:rsid w:val="00B140F2"/>
    <w:rsid w:val="00B156F3"/>
    <w:rsid w:val="00B1589B"/>
    <w:rsid w:val="00B165B5"/>
    <w:rsid w:val="00B17954"/>
    <w:rsid w:val="00B2021D"/>
    <w:rsid w:val="00B202E3"/>
    <w:rsid w:val="00B206DE"/>
    <w:rsid w:val="00B20AC0"/>
    <w:rsid w:val="00B20B12"/>
    <w:rsid w:val="00B20BBD"/>
    <w:rsid w:val="00B20D4F"/>
    <w:rsid w:val="00B21A34"/>
    <w:rsid w:val="00B22F75"/>
    <w:rsid w:val="00B23D37"/>
    <w:rsid w:val="00B2482B"/>
    <w:rsid w:val="00B24D5F"/>
    <w:rsid w:val="00B2521B"/>
    <w:rsid w:val="00B25A30"/>
    <w:rsid w:val="00B265E1"/>
    <w:rsid w:val="00B26817"/>
    <w:rsid w:val="00B27176"/>
    <w:rsid w:val="00B27C81"/>
    <w:rsid w:val="00B30395"/>
    <w:rsid w:val="00B320B7"/>
    <w:rsid w:val="00B326C9"/>
    <w:rsid w:val="00B35AFA"/>
    <w:rsid w:val="00B36434"/>
    <w:rsid w:val="00B366D2"/>
    <w:rsid w:val="00B402FE"/>
    <w:rsid w:val="00B40D13"/>
    <w:rsid w:val="00B4121E"/>
    <w:rsid w:val="00B4122C"/>
    <w:rsid w:val="00B417F8"/>
    <w:rsid w:val="00B43630"/>
    <w:rsid w:val="00B43A5F"/>
    <w:rsid w:val="00B449D5"/>
    <w:rsid w:val="00B47A47"/>
    <w:rsid w:val="00B500AB"/>
    <w:rsid w:val="00B5137F"/>
    <w:rsid w:val="00B518C8"/>
    <w:rsid w:val="00B520FB"/>
    <w:rsid w:val="00B52A03"/>
    <w:rsid w:val="00B53509"/>
    <w:rsid w:val="00B53B86"/>
    <w:rsid w:val="00B53F5E"/>
    <w:rsid w:val="00B541AE"/>
    <w:rsid w:val="00B546B1"/>
    <w:rsid w:val="00B5581C"/>
    <w:rsid w:val="00B60743"/>
    <w:rsid w:val="00B61AFF"/>
    <w:rsid w:val="00B6366C"/>
    <w:rsid w:val="00B63FC9"/>
    <w:rsid w:val="00B645FA"/>
    <w:rsid w:val="00B64B06"/>
    <w:rsid w:val="00B654B1"/>
    <w:rsid w:val="00B661FB"/>
    <w:rsid w:val="00B67357"/>
    <w:rsid w:val="00B70587"/>
    <w:rsid w:val="00B71636"/>
    <w:rsid w:val="00B7163D"/>
    <w:rsid w:val="00B71FB4"/>
    <w:rsid w:val="00B75AF3"/>
    <w:rsid w:val="00B765FB"/>
    <w:rsid w:val="00B77ABB"/>
    <w:rsid w:val="00B81F4E"/>
    <w:rsid w:val="00B83AA2"/>
    <w:rsid w:val="00B8555A"/>
    <w:rsid w:val="00B86158"/>
    <w:rsid w:val="00B86620"/>
    <w:rsid w:val="00B87646"/>
    <w:rsid w:val="00B91721"/>
    <w:rsid w:val="00B918B5"/>
    <w:rsid w:val="00B91DED"/>
    <w:rsid w:val="00B927C6"/>
    <w:rsid w:val="00B928E5"/>
    <w:rsid w:val="00B942AA"/>
    <w:rsid w:val="00B947BE"/>
    <w:rsid w:val="00B951B8"/>
    <w:rsid w:val="00B95495"/>
    <w:rsid w:val="00B9558F"/>
    <w:rsid w:val="00B96086"/>
    <w:rsid w:val="00B96F1E"/>
    <w:rsid w:val="00BA0D71"/>
    <w:rsid w:val="00BA0DB4"/>
    <w:rsid w:val="00BA26FA"/>
    <w:rsid w:val="00BA2D29"/>
    <w:rsid w:val="00BA4344"/>
    <w:rsid w:val="00BA6C5B"/>
    <w:rsid w:val="00BA7BAE"/>
    <w:rsid w:val="00BA7D8F"/>
    <w:rsid w:val="00BA7EE4"/>
    <w:rsid w:val="00BB3C86"/>
    <w:rsid w:val="00BB45B0"/>
    <w:rsid w:val="00BB4C79"/>
    <w:rsid w:val="00BB6540"/>
    <w:rsid w:val="00BB795C"/>
    <w:rsid w:val="00BB7BC1"/>
    <w:rsid w:val="00BB7D02"/>
    <w:rsid w:val="00BC0A6C"/>
    <w:rsid w:val="00BC1CEA"/>
    <w:rsid w:val="00BC445E"/>
    <w:rsid w:val="00BC4849"/>
    <w:rsid w:val="00BC4860"/>
    <w:rsid w:val="00BC5BE4"/>
    <w:rsid w:val="00BC5C42"/>
    <w:rsid w:val="00BC60FC"/>
    <w:rsid w:val="00BC66BC"/>
    <w:rsid w:val="00BC6782"/>
    <w:rsid w:val="00BC7AA2"/>
    <w:rsid w:val="00BD02F4"/>
    <w:rsid w:val="00BD0ACE"/>
    <w:rsid w:val="00BD14FE"/>
    <w:rsid w:val="00BD1815"/>
    <w:rsid w:val="00BD301F"/>
    <w:rsid w:val="00BD3FED"/>
    <w:rsid w:val="00BD45F3"/>
    <w:rsid w:val="00BD4BCF"/>
    <w:rsid w:val="00BD4F8A"/>
    <w:rsid w:val="00BD59AB"/>
    <w:rsid w:val="00BD5BF8"/>
    <w:rsid w:val="00BD63FE"/>
    <w:rsid w:val="00BD6848"/>
    <w:rsid w:val="00BD77BF"/>
    <w:rsid w:val="00BE1747"/>
    <w:rsid w:val="00BE22DE"/>
    <w:rsid w:val="00BE24EA"/>
    <w:rsid w:val="00BE2ECF"/>
    <w:rsid w:val="00BE3373"/>
    <w:rsid w:val="00BE3832"/>
    <w:rsid w:val="00BE3C5B"/>
    <w:rsid w:val="00BE4DA3"/>
    <w:rsid w:val="00BE4EA7"/>
    <w:rsid w:val="00BE7437"/>
    <w:rsid w:val="00BF0063"/>
    <w:rsid w:val="00BF061A"/>
    <w:rsid w:val="00BF086D"/>
    <w:rsid w:val="00BF0893"/>
    <w:rsid w:val="00BF08CD"/>
    <w:rsid w:val="00BF165C"/>
    <w:rsid w:val="00BF16AD"/>
    <w:rsid w:val="00BF1B24"/>
    <w:rsid w:val="00BF2C14"/>
    <w:rsid w:val="00BF3168"/>
    <w:rsid w:val="00BF3445"/>
    <w:rsid w:val="00BF3AD7"/>
    <w:rsid w:val="00BF3B6F"/>
    <w:rsid w:val="00BF4072"/>
    <w:rsid w:val="00BF40B1"/>
    <w:rsid w:val="00BF476E"/>
    <w:rsid w:val="00BF59AF"/>
    <w:rsid w:val="00BF59F2"/>
    <w:rsid w:val="00BF5C30"/>
    <w:rsid w:val="00C0030D"/>
    <w:rsid w:val="00C00691"/>
    <w:rsid w:val="00C01268"/>
    <w:rsid w:val="00C01D78"/>
    <w:rsid w:val="00C02277"/>
    <w:rsid w:val="00C05471"/>
    <w:rsid w:val="00C058C2"/>
    <w:rsid w:val="00C05BF3"/>
    <w:rsid w:val="00C05C36"/>
    <w:rsid w:val="00C06218"/>
    <w:rsid w:val="00C06241"/>
    <w:rsid w:val="00C0718E"/>
    <w:rsid w:val="00C11CC8"/>
    <w:rsid w:val="00C121D5"/>
    <w:rsid w:val="00C126F5"/>
    <w:rsid w:val="00C12959"/>
    <w:rsid w:val="00C131C8"/>
    <w:rsid w:val="00C14747"/>
    <w:rsid w:val="00C16066"/>
    <w:rsid w:val="00C17009"/>
    <w:rsid w:val="00C17763"/>
    <w:rsid w:val="00C20D54"/>
    <w:rsid w:val="00C21A93"/>
    <w:rsid w:val="00C22DE6"/>
    <w:rsid w:val="00C22EB5"/>
    <w:rsid w:val="00C23B41"/>
    <w:rsid w:val="00C2444D"/>
    <w:rsid w:val="00C24BD9"/>
    <w:rsid w:val="00C24F2F"/>
    <w:rsid w:val="00C25EFF"/>
    <w:rsid w:val="00C26110"/>
    <w:rsid w:val="00C26B33"/>
    <w:rsid w:val="00C27D1A"/>
    <w:rsid w:val="00C30FF4"/>
    <w:rsid w:val="00C31BE3"/>
    <w:rsid w:val="00C3222E"/>
    <w:rsid w:val="00C32A7D"/>
    <w:rsid w:val="00C3328F"/>
    <w:rsid w:val="00C33458"/>
    <w:rsid w:val="00C33567"/>
    <w:rsid w:val="00C33934"/>
    <w:rsid w:val="00C33D04"/>
    <w:rsid w:val="00C34C5F"/>
    <w:rsid w:val="00C34E53"/>
    <w:rsid w:val="00C366F3"/>
    <w:rsid w:val="00C378FC"/>
    <w:rsid w:val="00C37FE0"/>
    <w:rsid w:val="00C401AB"/>
    <w:rsid w:val="00C40DC8"/>
    <w:rsid w:val="00C419FB"/>
    <w:rsid w:val="00C41A2C"/>
    <w:rsid w:val="00C41B15"/>
    <w:rsid w:val="00C424C1"/>
    <w:rsid w:val="00C424EC"/>
    <w:rsid w:val="00C42913"/>
    <w:rsid w:val="00C435FE"/>
    <w:rsid w:val="00C43C75"/>
    <w:rsid w:val="00C44482"/>
    <w:rsid w:val="00C446D0"/>
    <w:rsid w:val="00C44CD3"/>
    <w:rsid w:val="00C458A5"/>
    <w:rsid w:val="00C45ED9"/>
    <w:rsid w:val="00C46017"/>
    <w:rsid w:val="00C46B3D"/>
    <w:rsid w:val="00C4790F"/>
    <w:rsid w:val="00C47F48"/>
    <w:rsid w:val="00C502C5"/>
    <w:rsid w:val="00C51D39"/>
    <w:rsid w:val="00C526D4"/>
    <w:rsid w:val="00C5376B"/>
    <w:rsid w:val="00C53B61"/>
    <w:rsid w:val="00C53DFC"/>
    <w:rsid w:val="00C53EF0"/>
    <w:rsid w:val="00C552C0"/>
    <w:rsid w:val="00C57D44"/>
    <w:rsid w:val="00C60500"/>
    <w:rsid w:val="00C614EB"/>
    <w:rsid w:val="00C620F1"/>
    <w:rsid w:val="00C625E3"/>
    <w:rsid w:val="00C63006"/>
    <w:rsid w:val="00C6406F"/>
    <w:rsid w:val="00C64BCE"/>
    <w:rsid w:val="00C64E13"/>
    <w:rsid w:val="00C65973"/>
    <w:rsid w:val="00C65ADB"/>
    <w:rsid w:val="00C66455"/>
    <w:rsid w:val="00C67226"/>
    <w:rsid w:val="00C67361"/>
    <w:rsid w:val="00C679DD"/>
    <w:rsid w:val="00C67ACC"/>
    <w:rsid w:val="00C700E4"/>
    <w:rsid w:val="00C701B9"/>
    <w:rsid w:val="00C733E3"/>
    <w:rsid w:val="00C742B0"/>
    <w:rsid w:val="00C74DC8"/>
    <w:rsid w:val="00C75AC6"/>
    <w:rsid w:val="00C75D85"/>
    <w:rsid w:val="00C77506"/>
    <w:rsid w:val="00C81369"/>
    <w:rsid w:val="00C822FC"/>
    <w:rsid w:val="00C82E1D"/>
    <w:rsid w:val="00C83564"/>
    <w:rsid w:val="00C83565"/>
    <w:rsid w:val="00C83664"/>
    <w:rsid w:val="00C85A8C"/>
    <w:rsid w:val="00C868FB"/>
    <w:rsid w:val="00C87926"/>
    <w:rsid w:val="00C905C1"/>
    <w:rsid w:val="00C90785"/>
    <w:rsid w:val="00C91982"/>
    <w:rsid w:val="00C9274C"/>
    <w:rsid w:val="00C93D3A"/>
    <w:rsid w:val="00C944BD"/>
    <w:rsid w:val="00C96B3C"/>
    <w:rsid w:val="00C974C7"/>
    <w:rsid w:val="00C97DA7"/>
    <w:rsid w:val="00CA0F53"/>
    <w:rsid w:val="00CA1187"/>
    <w:rsid w:val="00CA12E4"/>
    <w:rsid w:val="00CA1DA0"/>
    <w:rsid w:val="00CA2A45"/>
    <w:rsid w:val="00CA3243"/>
    <w:rsid w:val="00CA3EC6"/>
    <w:rsid w:val="00CA42F5"/>
    <w:rsid w:val="00CA4AB6"/>
    <w:rsid w:val="00CA4D9F"/>
    <w:rsid w:val="00CA50B6"/>
    <w:rsid w:val="00CA5A3D"/>
    <w:rsid w:val="00CA6276"/>
    <w:rsid w:val="00CA7AE4"/>
    <w:rsid w:val="00CB0550"/>
    <w:rsid w:val="00CB0A50"/>
    <w:rsid w:val="00CB0E02"/>
    <w:rsid w:val="00CB127A"/>
    <w:rsid w:val="00CB15DF"/>
    <w:rsid w:val="00CB18FA"/>
    <w:rsid w:val="00CB1BB7"/>
    <w:rsid w:val="00CB26B7"/>
    <w:rsid w:val="00CB28FD"/>
    <w:rsid w:val="00CB2946"/>
    <w:rsid w:val="00CB2AE1"/>
    <w:rsid w:val="00CB2F34"/>
    <w:rsid w:val="00CB3A44"/>
    <w:rsid w:val="00CB4E26"/>
    <w:rsid w:val="00CB5309"/>
    <w:rsid w:val="00CB537D"/>
    <w:rsid w:val="00CB6B01"/>
    <w:rsid w:val="00CB7EF6"/>
    <w:rsid w:val="00CC0007"/>
    <w:rsid w:val="00CC03A0"/>
    <w:rsid w:val="00CC048B"/>
    <w:rsid w:val="00CC18EE"/>
    <w:rsid w:val="00CC1D6E"/>
    <w:rsid w:val="00CC1E11"/>
    <w:rsid w:val="00CC3846"/>
    <w:rsid w:val="00CC3C46"/>
    <w:rsid w:val="00CC5040"/>
    <w:rsid w:val="00CC5812"/>
    <w:rsid w:val="00CC6503"/>
    <w:rsid w:val="00CC7B6C"/>
    <w:rsid w:val="00CD0908"/>
    <w:rsid w:val="00CD0CA5"/>
    <w:rsid w:val="00CD0E77"/>
    <w:rsid w:val="00CD101A"/>
    <w:rsid w:val="00CD1359"/>
    <w:rsid w:val="00CD2E40"/>
    <w:rsid w:val="00CD3B63"/>
    <w:rsid w:val="00CD44B1"/>
    <w:rsid w:val="00CD5624"/>
    <w:rsid w:val="00CD5BAA"/>
    <w:rsid w:val="00CD5E77"/>
    <w:rsid w:val="00CD68EB"/>
    <w:rsid w:val="00CD78A4"/>
    <w:rsid w:val="00CE18C6"/>
    <w:rsid w:val="00CE1C4C"/>
    <w:rsid w:val="00CE235F"/>
    <w:rsid w:val="00CE3311"/>
    <w:rsid w:val="00CE348B"/>
    <w:rsid w:val="00CE37EC"/>
    <w:rsid w:val="00CE4842"/>
    <w:rsid w:val="00CE5C23"/>
    <w:rsid w:val="00CE7997"/>
    <w:rsid w:val="00CF0B06"/>
    <w:rsid w:val="00CF1CC8"/>
    <w:rsid w:val="00CF2946"/>
    <w:rsid w:val="00CF35CF"/>
    <w:rsid w:val="00CF500D"/>
    <w:rsid w:val="00CF5BB4"/>
    <w:rsid w:val="00CF6D79"/>
    <w:rsid w:val="00D00EF0"/>
    <w:rsid w:val="00D012DF"/>
    <w:rsid w:val="00D02DB7"/>
    <w:rsid w:val="00D02E0E"/>
    <w:rsid w:val="00D036A4"/>
    <w:rsid w:val="00D0393F"/>
    <w:rsid w:val="00D04160"/>
    <w:rsid w:val="00D05781"/>
    <w:rsid w:val="00D05DEC"/>
    <w:rsid w:val="00D0602D"/>
    <w:rsid w:val="00D0664F"/>
    <w:rsid w:val="00D066AC"/>
    <w:rsid w:val="00D06B77"/>
    <w:rsid w:val="00D0732D"/>
    <w:rsid w:val="00D07762"/>
    <w:rsid w:val="00D07AEB"/>
    <w:rsid w:val="00D10448"/>
    <w:rsid w:val="00D10787"/>
    <w:rsid w:val="00D10A4F"/>
    <w:rsid w:val="00D13112"/>
    <w:rsid w:val="00D1319B"/>
    <w:rsid w:val="00D139CF"/>
    <w:rsid w:val="00D13B12"/>
    <w:rsid w:val="00D13BD6"/>
    <w:rsid w:val="00D13D4E"/>
    <w:rsid w:val="00D158B0"/>
    <w:rsid w:val="00D1590D"/>
    <w:rsid w:val="00D15DD8"/>
    <w:rsid w:val="00D1651E"/>
    <w:rsid w:val="00D16E98"/>
    <w:rsid w:val="00D2009C"/>
    <w:rsid w:val="00D21BE2"/>
    <w:rsid w:val="00D21C7B"/>
    <w:rsid w:val="00D21E61"/>
    <w:rsid w:val="00D231D9"/>
    <w:rsid w:val="00D23324"/>
    <w:rsid w:val="00D24878"/>
    <w:rsid w:val="00D24BC2"/>
    <w:rsid w:val="00D26076"/>
    <w:rsid w:val="00D26555"/>
    <w:rsid w:val="00D26683"/>
    <w:rsid w:val="00D26D09"/>
    <w:rsid w:val="00D271BB"/>
    <w:rsid w:val="00D27B61"/>
    <w:rsid w:val="00D27D14"/>
    <w:rsid w:val="00D30BA2"/>
    <w:rsid w:val="00D31B9E"/>
    <w:rsid w:val="00D31C6F"/>
    <w:rsid w:val="00D32B1C"/>
    <w:rsid w:val="00D32C84"/>
    <w:rsid w:val="00D341FB"/>
    <w:rsid w:val="00D343D4"/>
    <w:rsid w:val="00D4038D"/>
    <w:rsid w:val="00D40B68"/>
    <w:rsid w:val="00D411B0"/>
    <w:rsid w:val="00D411CA"/>
    <w:rsid w:val="00D415E7"/>
    <w:rsid w:val="00D41C63"/>
    <w:rsid w:val="00D43279"/>
    <w:rsid w:val="00D43AA4"/>
    <w:rsid w:val="00D46025"/>
    <w:rsid w:val="00D4744F"/>
    <w:rsid w:val="00D47CC0"/>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2DCC"/>
    <w:rsid w:val="00D63210"/>
    <w:rsid w:val="00D641DF"/>
    <w:rsid w:val="00D65442"/>
    <w:rsid w:val="00D675CD"/>
    <w:rsid w:val="00D67C90"/>
    <w:rsid w:val="00D7086D"/>
    <w:rsid w:val="00D7180F"/>
    <w:rsid w:val="00D72A2B"/>
    <w:rsid w:val="00D73207"/>
    <w:rsid w:val="00D734EE"/>
    <w:rsid w:val="00D73574"/>
    <w:rsid w:val="00D735D5"/>
    <w:rsid w:val="00D7456C"/>
    <w:rsid w:val="00D74C6B"/>
    <w:rsid w:val="00D770F5"/>
    <w:rsid w:val="00D80301"/>
    <w:rsid w:val="00D807AF"/>
    <w:rsid w:val="00D821FB"/>
    <w:rsid w:val="00D8249E"/>
    <w:rsid w:val="00D82A3D"/>
    <w:rsid w:val="00D82AFC"/>
    <w:rsid w:val="00D83C49"/>
    <w:rsid w:val="00D856F1"/>
    <w:rsid w:val="00D87011"/>
    <w:rsid w:val="00D87429"/>
    <w:rsid w:val="00D8764F"/>
    <w:rsid w:val="00D87988"/>
    <w:rsid w:val="00D917AF"/>
    <w:rsid w:val="00D91CFB"/>
    <w:rsid w:val="00D91F5C"/>
    <w:rsid w:val="00D9224A"/>
    <w:rsid w:val="00D94463"/>
    <w:rsid w:val="00D94547"/>
    <w:rsid w:val="00D9459E"/>
    <w:rsid w:val="00D94C4E"/>
    <w:rsid w:val="00D95428"/>
    <w:rsid w:val="00D95CC0"/>
    <w:rsid w:val="00D964D1"/>
    <w:rsid w:val="00DA03CF"/>
    <w:rsid w:val="00DA2007"/>
    <w:rsid w:val="00DA6AC0"/>
    <w:rsid w:val="00DA741B"/>
    <w:rsid w:val="00DA7965"/>
    <w:rsid w:val="00DA7C5A"/>
    <w:rsid w:val="00DB14E5"/>
    <w:rsid w:val="00DB1E62"/>
    <w:rsid w:val="00DB3647"/>
    <w:rsid w:val="00DB45D8"/>
    <w:rsid w:val="00DB5131"/>
    <w:rsid w:val="00DB5776"/>
    <w:rsid w:val="00DB5F7E"/>
    <w:rsid w:val="00DB65AD"/>
    <w:rsid w:val="00DB73C3"/>
    <w:rsid w:val="00DB7814"/>
    <w:rsid w:val="00DB7EA1"/>
    <w:rsid w:val="00DC0BCB"/>
    <w:rsid w:val="00DC23AF"/>
    <w:rsid w:val="00DC2D15"/>
    <w:rsid w:val="00DC3DC3"/>
    <w:rsid w:val="00DC4929"/>
    <w:rsid w:val="00DC5DC4"/>
    <w:rsid w:val="00DC5F35"/>
    <w:rsid w:val="00DC69E7"/>
    <w:rsid w:val="00DD000B"/>
    <w:rsid w:val="00DD0814"/>
    <w:rsid w:val="00DD0E4A"/>
    <w:rsid w:val="00DD25EF"/>
    <w:rsid w:val="00DD2906"/>
    <w:rsid w:val="00DD33C6"/>
    <w:rsid w:val="00DD4B7A"/>
    <w:rsid w:val="00DD4CC5"/>
    <w:rsid w:val="00DD4D04"/>
    <w:rsid w:val="00DD4DA6"/>
    <w:rsid w:val="00DD6954"/>
    <w:rsid w:val="00DD71AF"/>
    <w:rsid w:val="00DD71D7"/>
    <w:rsid w:val="00DD71DC"/>
    <w:rsid w:val="00DD79CA"/>
    <w:rsid w:val="00DD7E1A"/>
    <w:rsid w:val="00DE03D2"/>
    <w:rsid w:val="00DE0AA9"/>
    <w:rsid w:val="00DE0B85"/>
    <w:rsid w:val="00DE0FB4"/>
    <w:rsid w:val="00DE349E"/>
    <w:rsid w:val="00DE5710"/>
    <w:rsid w:val="00DE584B"/>
    <w:rsid w:val="00DE6304"/>
    <w:rsid w:val="00DE6319"/>
    <w:rsid w:val="00DE788D"/>
    <w:rsid w:val="00DF0164"/>
    <w:rsid w:val="00DF0B59"/>
    <w:rsid w:val="00DF1C9D"/>
    <w:rsid w:val="00DF2BDF"/>
    <w:rsid w:val="00DF3354"/>
    <w:rsid w:val="00DF35B6"/>
    <w:rsid w:val="00DF4542"/>
    <w:rsid w:val="00DF54AB"/>
    <w:rsid w:val="00DF650D"/>
    <w:rsid w:val="00DF6ADA"/>
    <w:rsid w:val="00DF6D0C"/>
    <w:rsid w:val="00DF7E5F"/>
    <w:rsid w:val="00E01003"/>
    <w:rsid w:val="00E01839"/>
    <w:rsid w:val="00E01981"/>
    <w:rsid w:val="00E023D9"/>
    <w:rsid w:val="00E02BD2"/>
    <w:rsid w:val="00E031D5"/>
    <w:rsid w:val="00E04AB4"/>
    <w:rsid w:val="00E05374"/>
    <w:rsid w:val="00E06136"/>
    <w:rsid w:val="00E06918"/>
    <w:rsid w:val="00E07476"/>
    <w:rsid w:val="00E076D8"/>
    <w:rsid w:val="00E115F0"/>
    <w:rsid w:val="00E121E8"/>
    <w:rsid w:val="00E12980"/>
    <w:rsid w:val="00E129D0"/>
    <w:rsid w:val="00E12A3C"/>
    <w:rsid w:val="00E1349B"/>
    <w:rsid w:val="00E14E89"/>
    <w:rsid w:val="00E157FF"/>
    <w:rsid w:val="00E15F90"/>
    <w:rsid w:val="00E16990"/>
    <w:rsid w:val="00E16DF9"/>
    <w:rsid w:val="00E17D0C"/>
    <w:rsid w:val="00E17ED9"/>
    <w:rsid w:val="00E20603"/>
    <w:rsid w:val="00E21277"/>
    <w:rsid w:val="00E21378"/>
    <w:rsid w:val="00E221C3"/>
    <w:rsid w:val="00E2466A"/>
    <w:rsid w:val="00E2482A"/>
    <w:rsid w:val="00E26718"/>
    <w:rsid w:val="00E2688E"/>
    <w:rsid w:val="00E271D2"/>
    <w:rsid w:val="00E27292"/>
    <w:rsid w:val="00E27ACB"/>
    <w:rsid w:val="00E30411"/>
    <w:rsid w:val="00E30F37"/>
    <w:rsid w:val="00E32C5E"/>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81F"/>
    <w:rsid w:val="00E45923"/>
    <w:rsid w:val="00E45CA1"/>
    <w:rsid w:val="00E45F99"/>
    <w:rsid w:val="00E46F27"/>
    <w:rsid w:val="00E47EBA"/>
    <w:rsid w:val="00E52628"/>
    <w:rsid w:val="00E52BDF"/>
    <w:rsid w:val="00E52F74"/>
    <w:rsid w:val="00E54A24"/>
    <w:rsid w:val="00E551F0"/>
    <w:rsid w:val="00E57C60"/>
    <w:rsid w:val="00E60206"/>
    <w:rsid w:val="00E60DCC"/>
    <w:rsid w:val="00E61A96"/>
    <w:rsid w:val="00E61CEA"/>
    <w:rsid w:val="00E61DC7"/>
    <w:rsid w:val="00E629F6"/>
    <w:rsid w:val="00E633E3"/>
    <w:rsid w:val="00E63626"/>
    <w:rsid w:val="00E64134"/>
    <w:rsid w:val="00E64608"/>
    <w:rsid w:val="00E653BD"/>
    <w:rsid w:val="00E671B9"/>
    <w:rsid w:val="00E67316"/>
    <w:rsid w:val="00E67641"/>
    <w:rsid w:val="00E700DA"/>
    <w:rsid w:val="00E70554"/>
    <w:rsid w:val="00E71684"/>
    <w:rsid w:val="00E723EB"/>
    <w:rsid w:val="00E73A7E"/>
    <w:rsid w:val="00E7571E"/>
    <w:rsid w:val="00E759AF"/>
    <w:rsid w:val="00E76A66"/>
    <w:rsid w:val="00E76BFD"/>
    <w:rsid w:val="00E76C00"/>
    <w:rsid w:val="00E77189"/>
    <w:rsid w:val="00E77BDF"/>
    <w:rsid w:val="00E8261F"/>
    <w:rsid w:val="00E829B9"/>
    <w:rsid w:val="00E841A5"/>
    <w:rsid w:val="00E845ED"/>
    <w:rsid w:val="00E85256"/>
    <w:rsid w:val="00E86FEA"/>
    <w:rsid w:val="00E87C29"/>
    <w:rsid w:val="00E905F4"/>
    <w:rsid w:val="00E90C25"/>
    <w:rsid w:val="00E912D6"/>
    <w:rsid w:val="00E9262C"/>
    <w:rsid w:val="00E93A12"/>
    <w:rsid w:val="00E93D11"/>
    <w:rsid w:val="00E9653D"/>
    <w:rsid w:val="00E96D23"/>
    <w:rsid w:val="00EA00FC"/>
    <w:rsid w:val="00EA0874"/>
    <w:rsid w:val="00EA102C"/>
    <w:rsid w:val="00EA1124"/>
    <w:rsid w:val="00EA292D"/>
    <w:rsid w:val="00EA2BAC"/>
    <w:rsid w:val="00EA3401"/>
    <w:rsid w:val="00EA3784"/>
    <w:rsid w:val="00EA3B95"/>
    <w:rsid w:val="00EA4CE6"/>
    <w:rsid w:val="00EA53B7"/>
    <w:rsid w:val="00EA79E4"/>
    <w:rsid w:val="00EB0BD4"/>
    <w:rsid w:val="00EB1918"/>
    <w:rsid w:val="00EB22E7"/>
    <w:rsid w:val="00EB3BDC"/>
    <w:rsid w:val="00EB3DB6"/>
    <w:rsid w:val="00EB6EA4"/>
    <w:rsid w:val="00EB7300"/>
    <w:rsid w:val="00EB7718"/>
    <w:rsid w:val="00EB7EBA"/>
    <w:rsid w:val="00EC06D3"/>
    <w:rsid w:val="00EC2E54"/>
    <w:rsid w:val="00EC3B8C"/>
    <w:rsid w:val="00EC3BE1"/>
    <w:rsid w:val="00EC3C99"/>
    <w:rsid w:val="00EC4D7F"/>
    <w:rsid w:val="00EC64C7"/>
    <w:rsid w:val="00EC70EB"/>
    <w:rsid w:val="00ED1067"/>
    <w:rsid w:val="00ED1F7C"/>
    <w:rsid w:val="00ED3C1F"/>
    <w:rsid w:val="00ED4E0B"/>
    <w:rsid w:val="00ED5885"/>
    <w:rsid w:val="00ED60A3"/>
    <w:rsid w:val="00ED7399"/>
    <w:rsid w:val="00ED78B8"/>
    <w:rsid w:val="00EE0615"/>
    <w:rsid w:val="00EE087B"/>
    <w:rsid w:val="00EE3822"/>
    <w:rsid w:val="00EE5634"/>
    <w:rsid w:val="00EE567A"/>
    <w:rsid w:val="00EE5DC8"/>
    <w:rsid w:val="00EE7242"/>
    <w:rsid w:val="00EF028A"/>
    <w:rsid w:val="00EF06E8"/>
    <w:rsid w:val="00EF0992"/>
    <w:rsid w:val="00EF0E98"/>
    <w:rsid w:val="00EF4E5E"/>
    <w:rsid w:val="00EF5E59"/>
    <w:rsid w:val="00EF6675"/>
    <w:rsid w:val="00F009F6"/>
    <w:rsid w:val="00F01FB8"/>
    <w:rsid w:val="00F0212B"/>
    <w:rsid w:val="00F0297E"/>
    <w:rsid w:val="00F03D2D"/>
    <w:rsid w:val="00F04DA3"/>
    <w:rsid w:val="00F05411"/>
    <w:rsid w:val="00F0556E"/>
    <w:rsid w:val="00F05EA0"/>
    <w:rsid w:val="00F0606D"/>
    <w:rsid w:val="00F06905"/>
    <w:rsid w:val="00F06C27"/>
    <w:rsid w:val="00F074D0"/>
    <w:rsid w:val="00F076D4"/>
    <w:rsid w:val="00F0774E"/>
    <w:rsid w:val="00F07E1D"/>
    <w:rsid w:val="00F10D3A"/>
    <w:rsid w:val="00F1112D"/>
    <w:rsid w:val="00F12675"/>
    <w:rsid w:val="00F13613"/>
    <w:rsid w:val="00F14E03"/>
    <w:rsid w:val="00F15195"/>
    <w:rsid w:val="00F152B7"/>
    <w:rsid w:val="00F15B16"/>
    <w:rsid w:val="00F17782"/>
    <w:rsid w:val="00F17E46"/>
    <w:rsid w:val="00F203B4"/>
    <w:rsid w:val="00F20559"/>
    <w:rsid w:val="00F20770"/>
    <w:rsid w:val="00F227F9"/>
    <w:rsid w:val="00F23EF0"/>
    <w:rsid w:val="00F24825"/>
    <w:rsid w:val="00F24EEC"/>
    <w:rsid w:val="00F26F44"/>
    <w:rsid w:val="00F26FF9"/>
    <w:rsid w:val="00F2792B"/>
    <w:rsid w:val="00F306AE"/>
    <w:rsid w:val="00F30B79"/>
    <w:rsid w:val="00F31047"/>
    <w:rsid w:val="00F312A5"/>
    <w:rsid w:val="00F324F3"/>
    <w:rsid w:val="00F33E95"/>
    <w:rsid w:val="00F36BB0"/>
    <w:rsid w:val="00F36F2C"/>
    <w:rsid w:val="00F3724A"/>
    <w:rsid w:val="00F37F80"/>
    <w:rsid w:val="00F4036C"/>
    <w:rsid w:val="00F40B09"/>
    <w:rsid w:val="00F40B9A"/>
    <w:rsid w:val="00F40E1C"/>
    <w:rsid w:val="00F4133D"/>
    <w:rsid w:val="00F41DF1"/>
    <w:rsid w:val="00F4305A"/>
    <w:rsid w:val="00F43373"/>
    <w:rsid w:val="00F433E5"/>
    <w:rsid w:val="00F44ADD"/>
    <w:rsid w:val="00F454C7"/>
    <w:rsid w:val="00F45A37"/>
    <w:rsid w:val="00F46189"/>
    <w:rsid w:val="00F47A62"/>
    <w:rsid w:val="00F47E97"/>
    <w:rsid w:val="00F53776"/>
    <w:rsid w:val="00F53860"/>
    <w:rsid w:val="00F53DEA"/>
    <w:rsid w:val="00F546C7"/>
    <w:rsid w:val="00F54A09"/>
    <w:rsid w:val="00F553AA"/>
    <w:rsid w:val="00F554EE"/>
    <w:rsid w:val="00F55954"/>
    <w:rsid w:val="00F5609C"/>
    <w:rsid w:val="00F56331"/>
    <w:rsid w:val="00F56D5D"/>
    <w:rsid w:val="00F603F8"/>
    <w:rsid w:val="00F60FD8"/>
    <w:rsid w:val="00F620F3"/>
    <w:rsid w:val="00F6246E"/>
    <w:rsid w:val="00F626BF"/>
    <w:rsid w:val="00F628BB"/>
    <w:rsid w:val="00F62F49"/>
    <w:rsid w:val="00F6331A"/>
    <w:rsid w:val="00F64063"/>
    <w:rsid w:val="00F66009"/>
    <w:rsid w:val="00F66661"/>
    <w:rsid w:val="00F700E3"/>
    <w:rsid w:val="00F71EB1"/>
    <w:rsid w:val="00F72477"/>
    <w:rsid w:val="00F731C2"/>
    <w:rsid w:val="00F73BE3"/>
    <w:rsid w:val="00F74159"/>
    <w:rsid w:val="00F7465B"/>
    <w:rsid w:val="00F76F5B"/>
    <w:rsid w:val="00F819D1"/>
    <w:rsid w:val="00F82697"/>
    <w:rsid w:val="00F82CFC"/>
    <w:rsid w:val="00F83765"/>
    <w:rsid w:val="00F8432E"/>
    <w:rsid w:val="00F845EB"/>
    <w:rsid w:val="00F847B0"/>
    <w:rsid w:val="00F85E79"/>
    <w:rsid w:val="00F87401"/>
    <w:rsid w:val="00F90395"/>
    <w:rsid w:val="00F90F8E"/>
    <w:rsid w:val="00F9141B"/>
    <w:rsid w:val="00F92251"/>
    <w:rsid w:val="00F92544"/>
    <w:rsid w:val="00F939A3"/>
    <w:rsid w:val="00F94891"/>
    <w:rsid w:val="00F94A20"/>
    <w:rsid w:val="00F94EAC"/>
    <w:rsid w:val="00F95478"/>
    <w:rsid w:val="00F95779"/>
    <w:rsid w:val="00F9655A"/>
    <w:rsid w:val="00FA1209"/>
    <w:rsid w:val="00FA130C"/>
    <w:rsid w:val="00FA1538"/>
    <w:rsid w:val="00FA3B51"/>
    <w:rsid w:val="00FA3F8D"/>
    <w:rsid w:val="00FA5961"/>
    <w:rsid w:val="00FA6A07"/>
    <w:rsid w:val="00FA7B91"/>
    <w:rsid w:val="00FA7F34"/>
    <w:rsid w:val="00FB04D1"/>
    <w:rsid w:val="00FB0E69"/>
    <w:rsid w:val="00FB1296"/>
    <w:rsid w:val="00FB1BE5"/>
    <w:rsid w:val="00FB3B07"/>
    <w:rsid w:val="00FB3DE1"/>
    <w:rsid w:val="00FB43E1"/>
    <w:rsid w:val="00FB56CB"/>
    <w:rsid w:val="00FC10E1"/>
    <w:rsid w:val="00FC164A"/>
    <w:rsid w:val="00FC186F"/>
    <w:rsid w:val="00FC1CE8"/>
    <w:rsid w:val="00FC20D2"/>
    <w:rsid w:val="00FC2F0A"/>
    <w:rsid w:val="00FC4CB9"/>
    <w:rsid w:val="00FC5983"/>
    <w:rsid w:val="00FC5F4C"/>
    <w:rsid w:val="00FC7436"/>
    <w:rsid w:val="00FC7969"/>
    <w:rsid w:val="00FC7A27"/>
    <w:rsid w:val="00FD11FC"/>
    <w:rsid w:val="00FD2294"/>
    <w:rsid w:val="00FD32CE"/>
    <w:rsid w:val="00FD378A"/>
    <w:rsid w:val="00FD3DFF"/>
    <w:rsid w:val="00FD3F19"/>
    <w:rsid w:val="00FD4BDC"/>
    <w:rsid w:val="00FD4F8A"/>
    <w:rsid w:val="00FD5901"/>
    <w:rsid w:val="00FD5DE5"/>
    <w:rsid w:val="00FD661C"/>
    <w:rsid w:val="00FE136B"/>
    <w:rsid w:val="00FE1B81"/>
    <w:rsid w:val="00FE24DB"/>
    <w:rsid w:val="00FE28C4"/>
    <w:rsid w:val="00FE2A74"/>
    <w:rsid w:val="00FE4F44"/>
    <w:rsid w:val="00FE568B"/>
    <w:rsid w:val="00FE787E"/>
    <w:rsid w:val="00FF067B"/>
    <w:rsid w:val="00FF22E6"/>
    <w:rsid w:val="00FF290F"/>
    <w:rsid w:val="00FF2EAE"/>
    <w:rsid w:val="00FF3FBC"/>
    <w:rsid w:val="00FF581B"/>
    <w:rsid w:val="00FF6855"/>
    <w:rsid w:val="00FF6DFF"/>
    <w:rsid w:val="01EEFE5B"/>
    <w:rsid w:val="024814CE"/>
    <w:rsid w:val="03699396"/>
    <w:rsid w:val="03699B3D"/>
    <w:rsid w:val="05028182"/>
    <w:rsid w:val="05BDE351"/>
    <w:rsid w:val="063EAA0E"/>
    <w:rsid w:val="072B6746"/>
    <w:rsid w:val="073B6A6D"/>
    <w:rsid w:val="08F19397"/>
    <w:rsid w:val="098D0C5A"/>
    <w:rsid w:val="0A4B3A28"/>
    <w:rsid w:val="0BB486ED"/>
    <w:rsid w:val="0CDA27D8"/>
    <w:rsid w:val="0F43C736"/>
    <w:rsid w:val="0F8A4451"/>
    <w:rsid w:val="13A7CF92"/>
    <w:rsid w:val="13BF0B8E"/>
    <w:rsid w:val="1696CF44"/>
    <w:rsid w:val="17594FFC"/>
    <w:rsid w:val="1787747C"/>
    <w:rsid w:val="1799446D"/>
    <w:rsid w:val="1855205E"/>
    <w:rsid w:val="1A6A7619"/>
    <w:rsid w:val="1ABDBEA7"/>
    <w:rsid w:val="1ACE9692"/>
    <w:rsid w:val="1D161A58"/>
    <w:rsid w:val="1D17C62E"/>
    <w:rsid w:val="1DB6F706"/>
    <w:rsid w:val="1EA4DF98"/>
    <w:rsid w:val="1EA956D5"/>
    <w:rsid w:val="1F4B4F33"/>
    <w:rsid w:val="202FBBD9"/>
    <w:rsid w:val="2167C630"/>
    <w:rsid w:val="22DC03B3"/>
    <w:rsid w:val="232BDBE6"/>
    <w:rsid w:val="2358CC4E"/>
    <w:rsid w:val="24B915E9"/>
    <w:rsid w:val="24E07CDD"/>
    <w:rsid w:val="25AF2D6E"/>
    <w:rsid w:val="25D19D8A"/>
    <w:rsid w:val="26B3C965"/>
    <w:rsid w:val="2727E857"/>
    <w:rsid w:val="29897CF1"/>
    <w:rsid w:val="2B328115"/>
    <w:rsid w:val="2C2A44FC"/>
    <w:rsid w:val="2D5A7607"/>
    <w:rsid w:val="2DA1E2AA"/>
    <w:rsid w:val="2DD57B90"/>
    <w:rsid w:val="2E37AB47"/>
    <w:rsid w:val="2EA30350"/>
    <w:rsid w:val="32219D39"/>
    <w:rsid w:val="326B3B38"/>
    <w:rsid w:val="326CDACF"/>
    <w:rsid w:val="328CDF3F"/>
    <w:rsid w:val="33C6D06A"/>
    <w:rsid w:val="35488AFA"/>
    <w:rsid w:val="354A6F93"/>
    <w:rsid w:val="35585660"/>
    <w:rsid w:val="36358B8B"/>
    <w:rsid w:val="36712D15"/>
    <w:rsid w:val="3701F70C"/>
    <w:rsid w:val="377A74F7"/>
    <w:rsid w:val="37F66310"/>
    <w:rsid w:val="3951C338"/>
    <w:rsid w:val="398C08A3"/>
    <w:rsid w:val="3AA2F63B"/>
    <w:rsid w:val="3AA9C984"/>
    <w:rsid w:val="3C637107"/>
    <w:rsid w:val="3CB0E7F4"/>
    <w:rsid w:val="3D2523E9"/>
    <w:rsid w:val="3D4F252B"/>
    <w:rsid w:val="4049DCD2"/>
    <w:rsid w:val="4188A5FD"/>
    <w:rsid w:val="421E4883"/>
    <w:rsid w:val="4330F2AB"/>
    <w:rsid w:val="4366A436"/>
    <w:rsid w:val="4401B2A3"/>
    <w:rsid w:val="4508D664"/>
    <w:rsid w:val="484B5DEF"/>
    <w:rsid w:val="489D2EA3"/>
    <w:rsid w:val="49414BF1"/>
    <w:rsid w:val="495F92BF"/>
    <w:rsid w:val="49E792F7"/>
    <w:rsid w:val="4AF2C340"/>
    <w:rsid w:val="4C0BF070"/>
    <w:rsid w:val="4C97D68C"/>
    <w:rsid w:val="4CABE918"/>
    <w:rsid w:val="4D87CFE5"/>
    <w:rsid w:val="520FB413"/>
    <w:rsid w:val="5380E473"/>
    <w:rsid w:val="53DB4E1F"/>
    <w:rsid w:val="56193979"/>
    <w:rsid w:val="57A999CD"/>
    <w:rsid w:val="581AEAAD"/>
    <w:rsid w:val="583409A4"/>
    <w:rsid w:val="586CFD5C"/>
    <w:rsid w:val="58784C36"/>
    <w:rsid w:val="58CAF227"/>
    <w:rsid w:val="595894F0"/>
    <w:rsid w:val="59615523"/>
    <w:rsid w:val="5B1B76D9"/>
    <w:rsid w:val="5B6B1F1F"/>
    <w:rsid w:val="5BA46045"/>
    <w:rsid w:val="5BF78F61"/>
    <w:rsid w:val="5C285A71"/>
    <w:rsid w:val="5C4E7A44"/>
    <w:rsid w:val="5CD80E7C"/>
    <w:rsid w:val="5DD08E80"/>
    <w:rsid w:val="5E410003"/>
    <w:rsid w:val="5F1AAB16"/>
    <w:rsid w:val="61792393"/>
    <w:rsid w:val="632A98DD"/>
    <w:rsid w:val="64CBA6E5"/>
    <w:rsid w:val="64E7CFC9"/>
    <w:rsid w:val="64FA1908"/>
    <w:rsid w:val="66556998"/>
    <w:rsid w:val="6674EEB8"/>
    <w:rsid w:val="672D935B"/>
    <w:rsid w:val="672E09A1"/>
    <w:rsid w:val="689E0A80"/>
    <w:rsid w:val="6955ECE3"/>
    <w:rsid w:val="6A058B51"/>
    <w:rsid w:val="6A23A102"/>
    <w:rsid w:val="6A8C1D58"/>
    <w:rsid w:val="6C7E7B85"/>
    <w:rsid w:val="6CFBE995"/>
    <w:rsid w:val="6CFCC772"/>
    <w:rsid w:val="6DC3C9AD"/>
    <w:rsid w:val="6DF2C57B"/>
    <w:rsid w:val="6E58EA9F"/>
    <w:rsid w:val="6F77F822"/>
    <w:rsid w:val="708293DA"/>
    <w:rsid w:val="7123D6B2"/>
    <w:rsid w:val="71DDE3D1"/>
    <w:rsid w:val="72A408F1"/>
    <w:rsid w:val="74083E05"/>
    <w:rsid w:val="747D9017"/>
    <w:rsid w:val="74E5DD13"/>
    <w:rsid w:val="762AC43C"/>
    <w:rsid w:val="77A24DEF"/>
    <w:rsid w:val="7A09DCCC"/>
    <w:rsid w:val="7AA3AFC3"/>
    <w:rsid w:val="7B36B91C"/>
    <w:rsid w:val="7BB50D76"/>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0406EDE-CC10-4B6B-9B92-9AE502AB2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link w:val="Heading1Char"/>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Heading1Char">
    <w:name w:val="Heading 1 Char"/>
    <w:basedOn w:val="DefaultParagraphFont"/>
    <w:link w:val="Heading1"/>
    <w:rsid w:val="003F3590"/>
    <w:rPr>
      <w:rFonts w:ascii="Arial" w:hAnsi="Arial"/>
      <w:b/>
      <w:snapToGrid w:val="0"/>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Spencer(ESO), Deborah</DisplayName>
        <AccountId>1078</AccountId>
        <AccountType/>
      </UserInfo>
      <UserInfo>
        <DisplayName>Baker(ESO), Stephen</DisplayName>
        <AccountId>620</AccountId>
        <AccountType/>
      </UserInfo>
      <UserInfo>
        <DisplayName>Aristodemou, Alexander</DisplayName>
        <AccountId>1172</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276F7F51-5F9D-45DD-9C0C-CD1D7073EF85}"/>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31675</Words>
  <Characters>180551</Characters>
  <Application>Microsoft Office Word</Application>
  <DocSecurity>0</DocSecurity>
  <Lines>1504</Lines>
  <Paragraphs>423</Paragraphs>
  <ScaleCrop>false</ScaleCrop>
  <Company>National Grid</Company>
  <LinksUpToDate>false</LinksUpToDate>
  <CharactersWithSpaces>211803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Baker(ESO), Stephen</cp:lastModifiedBy>
  <cp:revision>35</cp:revision>
  <cp:lastPrinted>2022-02-04T23:54:00Z</cp:lastPrinted>
  <dcterms:created xsi:type="dcterms:W3CDTF">2023-01-12T16:44:00Z</dcterms:created>
  <dcterms:modified xsi:type="dcterms:W3CDTF">2023-01-25T15:55:00Z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ies>
</file>